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5FCED" w14:textId="02416859" w:rsidR="00075E64" w:rsidRPr="00A213E3" w:rsidRDefault="00F01FF8" w:rsidP="00E14255">
      <w:pPr>
        <w:spacing w:after="0" w:line="240" w:lineRule="auto"/>
        <w:ind w:left="0" w:right="-10" w:firstLine="0"/>
        <w:jc w:val="right"/>
        <w:rPr>
          <w:szCs w:val="24"/>
        </w:rPr>
      </w:pPr>
      <w:bookmarkStart w:id="0" w:name="_Hlk116565314"/>
      <w:r w:rsidRPr="00A213E3">
        <w:rPr>
          <w:szCs w:val="24"/>
        </w:rPr>
        <w:t>EELNÕU</w:t>
      </w:r>
    </w:p>
    <w:p w14:paraId="792F136C" w14:textId="2A74BF0F" w:rsidR="00F01FF8" w:rsidRPr="00A213E3" w:rsidRDefault="00204C89" w:rsidP="00E14255">
      <w:pPr>
        <w:spacing w:after="0" w:line="240" w:lineRule="auto"/>
        <w:ind w:right="-10"/>
        <w:jc w:val="right"/>
      </w:pPr>
      <w:r>
        <w:t>05.11.</w:t>
      </w:r>
      <w:r w:rsidR="382EB3D4" w:rsidRPr="00A213E3">
        <w:t xml:space="preserve"> 2024</w:t>
      </w:r>
    </w:p>
    <w:p w14:paraId="493E86F8" w14:textId="77777777" w:rsidR="000B4029" w:rsidRPr="00A213E3" w:rsidRDefault="000B4029" w:rsidP="00E14255">
      <w:pPr>
        <w:spacing w:after="57" w:line="240" w:lineRule="auto"/>
        <w:ind w:left="0" w:right="-10" w:firstLine="0"/>
        <w:rPr>
          <w:szCs w:val="24"/>
        </w:rPr>
      </w:pPr>
    </w:p>
    <w:p w14:paraId="1E090EF2" w14:textId="3D9A3BCD" w:rsidR="00F01FF8" w:rsidRPr="00A213E3" w:rsidRDefault="00F01FF8" w:rsidP="00E14255">
      <w:pPr>
        <w:spacing w:line="240" w:lineRule="auto"/>
        <w:ind w:right="-10"/>
        <w:jc w:val="center"/>
        <w:rPr>
          <w:b/>
          <w:sz w:val="32"/>
          <w:szCs w:val="32"/>
        </w:rPr>
      </w:pPr>
      <w:bookmarkStart w:id="1" w:name="_Hlk183581426"/>
      <w:commentRangeStart w:id="2"/>
      <w:r w:rsidRPr="00A213E3">
        <w:rPr>
          <w:b/>
          <w:sz w:val="32"/>
          <w:szCs w:val="32"/>
        </w:rPr>
        <w:t>Jäätmeseaduse</w:t>
      </w:r>
      <w:r w:rsidR="00D60E4B" w:rsidRPr="00A213E3">
        <w:rPr>
          <w:b/>
          <w:sz w:val="32"/>
          <w:szCs w:val="32"/>
        </w:rPr>
        <w:t xml:space="preserve"> </w:t>
      </w:r>
      <w:r w:rsidR="00A840B9" w:rsidRPr="00A213E3">
        <w:rPr>
          <w:b/>
          <w:sz w:val="32"/>
          <w:szCs w:val="32"/>
        </w:rPr>
        <w:t>ja</w:t>
      </w:r>
      <w:r w:rsidR="00305CF3" w:rsidRPr="00A213E3">
        <w:rPr>
          <w:b/>
          <w:sz w:val="32"/>
          <w:szCs w:val="32"/>
        </w:rPr>
        <w:t xml:space="preserve"> </w:t>
      </w:r>
      <w:commentRangeStart w:id="3"/>
      <w:r w:rsidR="00305CF3" w:rsidRPr="00A213E3">
        <w:rPr>
          <w:b/>
          <w:sz w:val="32"/>
          <w:szCs w:val="32"/>
        </w:rPr>
        <w:t>pakendiseaduse</w:t>
      </w:r>
      <w:r w:rsidR="00A840B9" w:rsidRPr="00A213E3">
        <w:rPr>
          <w:b/>
          <w:sz w:val="32"/>
          <w:szCs w:val="32"/>
        </w:rPr>
        <w:t xml:space="preserve"> </w:t>
      </w:r>
      <w:r w:rsidR="0036005F" w:rsidRPr="00A213E3">
        <w:rPr>
          <w:b/>
          <w:sz w:val="32"/>
          <w:szCs w:val="32"/>
        </w:rPr>
        <w:t>ning</w:t>
      </w:r>
      <w:r w:rsidR="00D60E4B" w:rsidRPr="00A213E3">
        <w:rPr>
          <w:b/>
          <w:sz w:val="32"/>
          <w:szCs w:val="32"/>
        </w:rPr>
        <w:t xml:space="preserve"> </w:t>
      </w:r>
      <w:commentRangeEnd w:id="3"/>
      <w:r w:rsidR="00EE3D88">
        <w:rPr>
          <w:rStyle w:val="Kommentaariviide"/>
        </w:rPr>
        <w:commentReference w:id="3"/>
      </w:r>
      <w:r w:rsidR="00535844" w:rsidRPr="00A213E3">
        <w:rPr>
          <w:b/>
          <w:sz w:val="32"/>
          <w:szCs w:val="32"/>
        </w:rPr>
        <w:t>teiste seadu</w:t>
      </w:r>
      <w:r w:rsidR="004B7B72" w:rsidRPr="00A213E3">
        <w:rPr>
          <w:b/>
          <w:sz w:val="32"/>
          <w:szCs w:val="32"/>
        </w:rPr>
        <w:t>s</w:t>
      </w:r>
      <w:r w:rsidR="00535844" w:rsidRPr="00A213E3">
        <w:rPr>
          <w:b/>
          <w:sz w:val="32"/>
          <w:szCs w:val="32"/>
        </w:rPr>
        <w:t>te</w:t>
      </w:r>
      <w:r w:rsidRPr="00A213E3">
        <w:rPr>
          <w:b/>
          <w:sz w:val="32"/>
          <w:szCs w:val="32"/>
        </w:rPr>
        <w:t xml:space="preserve"> muutmise seadus</w:t>
      </w:r>
      <w:commentRangeEnd w:id="2"/>
      <w:r w:rsidR="001F1ACE">
        <w:rPr>
          <w:rStyle w:val="Kommentaariviide"/>
        </w:rPr>
        <w:commentReference w:id="2"/>
      </w:r>
    </w:p>
    <w:bookmarkEnd w:id="1"/>
    <w:p w14:paraId="68A94166" w14:textId="5CD77275" w:rsidR="00F01FF8" w:rsidRPr="00A213E3" w:rsidRDefault="00F01FF8" w:rsidP="00E14255">
      <w:pPr>
        <w:spacing w:after="0" w:line="240" w:lineRule="auto"/>
        <w:ind w:left="0" w:right="-10" w:firstLine="0"/>
        <w:rPr>
          <w:szCs w:val="24"/>
        </w:rPr>
      </w:pPr>
    </w:p>
    <w:p w14:paraId="5DD20446" w14:textId="62B4AD75" w:rsidR="007B41D9" w:rsidRPr="00A213E3" w:rsidRDefault="007B41D9" w:rsidP="00E14255">
      <w:pPr>
        <w:spacing w:after="0" w:line="240" w:lineRule="auto"/>
        <w:ind w:right="-10"/>
        <w:jc w:val="left"/>
        <w:rPr>
          <w:b/>
          <w:szCs w:val="24"/>
        </w:rPr>
      </w:pPr>
      <w:r w:rsidRPr="006315AD">
        <w:rPr>
          <w:b/>
          <w:szCs w:val="24"/>
        </w:rPr>
        <w:t>§ 1. Jäätmeseaduse muutmine</w:t>
      </w:r>
    </w:p>
    <w:p w14:paraId="7EF5ED02" w14:textId="77777777" w:rsidR="00D73110" w:rsidRPr="00A213E3" w:rsidRDefault="00D73110" w:rsidP="00E14255">
      <w:pPr>
        <w:spacing w:after="0" w:line="240" w:lineRule="auto"/>
        <w:ind w:right="-10"/>
        <w:jc w:val="left"/>
        <w:rPr>
          <w:szCs w:val="24"/>
        </w:rPr>
      </w:pPr>
    </w:p>
    <w:p w14:paraId="5781E6E6" w14:textId="11131968" w:rsidR="00825B05" w:rsidRPr="00A213E3" w:rsidRDefault="00F01FF8" w:rsidP="00E14255">
      <w:pPr>
        <w:spacing w:after="0" w:line="240" w:lineRule="auto"/>
        <w:ind w:left="0" w:right="0"/>
        <w:rPr>
          <w:szCs w:val="24"/>
        </w:rPr>
      </w:pPr>
      <w:r w:rsidRPr="00A213E3">
        <w:rPr>
          <w:szCs w:val="24"/>
        </w:rPr>
        <w:t>Jäätmeseaduses tehakse järgmised muudatused:</w:t>
      </w:r>
    </w:p>
    <w:p w14:paraId="28717B00" w14:textId="4E2D799E" w:rsidR="777EE3AB" w:rsidRPr="00A213E3" w:rsidRDefault="777EE3AB" w:rsidP="00E14255">
      <w:pPr>
        <w:spacing w:after="0" w:line="240" w:lineRule="auto"/>
        <w:ind w:left="0" w:right="0"/>
        <w:rPr>
          <w:szCs w:val="24"/>
        </w:rPr>
      </w:pPr>
    </w:p>
    <w:p w14:paraId="308BBE0D" w14:textId="2E66AD16" w:rsidR="00825B05" w:rsidRPr="00A213E3" w:rsidRDefault="00217177" w:rsidP="00E14255">
      <w:pPr>
        <w:spacing w:after="0" w:line="240" w:lineRule="auto"/>
        <w:ind w:left="0" w:right="0"/>
        <w:rPr>
          <w:szCs w:val="24"/>
        </w:rPr>
      </w:pPr>
      <w:r w:rsidRPr="00A213E3">
        <w:rPr>
          <w:b/>
          <w:szCs w:val="24"/>
        </w:rPr>
        <w:t xml:space="preserve">1) </w:t>
      </w:r>
      <w:r w:rsidR="001A7893" w:rsidRPr="00230FA7">
        <w:rPr>
          <w:bCs/>
          <w:szCs w:val="24"/>
        </w:rPr>
        <w:t>paragrahvi 1</w:t>
      </w:r>
      <w:r w:rsidR="001A7893" w:rsidRPr="00A213E3">
        <w:rPr>
          <w:szCs w:val="24"/>
        </w:rPr>
        <w:t xml:space="preserve"> lõike 1 punkt</w:t>
      </w:r>
      <w:r w:rsidR="43D8327B" w:rsidRPr="00A213E3">
        <w:rPr>
          <w:szCs w:val="24"/>
        </w:rPr>
        <w:t>i</w:t>
      </w:r>
      <w:r w:rsidR="001A7893" w:rsidRPr="00A213E3">
        <w:rPr>
          <w:szCs w:val="24"/>
        </w:rPr>
        <w:t xml:space="preserve"> 3 </w:t>
      </w:r>
      <w:r w:rsidR="00E14A6E" w:rsidRPr="00A213E3">
        <w:rPr>
          <w:szCs w:val="24"/>
        </w:rPr>
        <w:t>täiendata</w:t>
      </w:r>
      <w:r w:rsidR="00B544C5" w:rsidRPr="00A213E3">
        <w:rPr>
          <w:szCs w:val="24"/>
        </w:rPr>
        <w:t>kse</w:t>
      </w:r>
      <w:r w:rsidR="001A7893" w:rsidRPr="00A213E3">
        <w:rPr>
          <w:szCs w:val="24"/>
        </w:rPr>
        <w:t xml:space="preserve"> </w:t>
      </w:r>
      <w:r w:rsidR="00A2106D" w:rsidRPr="00A213E3">
        <w:rPr>
          <w:szCs w:val="24"/>
        </w:rPr>
        <w:t>pärast</w:t>
      </w:r>
      <w:commentRangeStart w:id="4"/>
      <w:r w:rsidR="00A2106D" w:rsidRPr="00A213E3">
        <w:rPr>
          <w:szCs w:val="24"/>
        </w:rPr>
        <w:t xml:space="preserve"> </w:t>
      </w:r>
      <w:r w:rsidR="001A7893" w:rsidRPr="00A213E3">
        <w:rPr>
          <w:szCs w:val="24"/>
        </w:rPr>
        <w:t xml:space="preserve">sõna </w:t>
      </w:r>
      <w:commentRangeEnd w:id="4"/>
      <w:r w:rsidR="00D50450">
        <w:rPr>
          <w:rStyle w:val="Kommentaariviide"/>
        </w:rPr>
        <w:commentReference w:id="4"/>
      </w:r>
      <w:r w:rsidR="001A7893" w:rsidRPr="00A213E3">
        <w:rPr>
          <w:szCs w:val="24"/>
        </w:rPr>
        <w:t>„järelevalve“ sõnadega „ja haldusjärelevalve“;</w:t>
      </w:r>
    </w:p>
    <w:p w14:paraId="3A3871D8" w14:textId="6EAB9232" w:rsidR="001A7893" w:rsidRPr="00A213E3" w:rsidRDefault="001A7893" w:rsidP="00E14255">
      <w:pPr>
        <w:spacing w:after="0" w:line="240" w:lineRule="auto"/>
        <w:ind w:left="0" w:right="0"/>
        <w:rPr>
          <w:szCs w:val="24"/>
        </w:rPr>
      </w:pPr>
    </w:p>
    <w:p w14:paraId="5542BC23" w14:textId="2AD51E7B" w:rsidR="78129289" w:rsidRPr="00A213E3" w:rsidRDefault="53FDFD6C" w:rsidP="00E14255">
      <w:pPr>
        <w:spacing w:after="0" w:line="240" w:lineRule="auto"/>
        <w:ind w:left="0" w:right="0" w:firstLine="0"/>
      </w:pPr>
      <w:bookmarkStart w:id="5" w:name="_Hlk181108838"/>
      <w:r w:rsidRPr="00A213E3">
        <w:rPr>
          <w:b/>
          <w:bCs/>
        </w:rPr>
        <w:t xml:space="preserve">2) </w:t>
      </w:r>
      <w:r w:rsidR="3D92731F" w:rsidRPr="00230FA7">
        <w:t>p</w:t>
      </w:r>
      <w:r w:rsidR="44D1884B" w:rsidRPr="00230FA7">
        <w:t>aragrahvi 1</w:t>
      </w:r>
      <w:r w:rsidR="44D1884B" w:rsidRPr="00A213E3">
        <w:t xml:space="preserve"> lõige 5 muudetakse ja sõnastatakse järgmiselt:</w:t>
      </w:r>
    </w:p>
    <w:p w14:paraId="44C43796" w14:textId="1BC85000" w:rsidR="00825B05" w:rsidRPr="00A213E3" w:rsidRDefault="00625246" w:rsidP="00E14255">
      <w:pPr>
        <w:spacing w:after="0" w:line="240" w:lineRule="auto"/>
        <w:ind w:left="0" w:right="0"/>
      </w:pPr>
      <w:r>
        <w:t>„</w:t>
      </w:r>
      <w:r w:rsidR="6BA3F967" w:rsidRPr="00A213E3">
        <w:t xml:space="preserve">(5) </w:t>
      </w:r>
      <w:r w:rsidR="63A7F22E" w:rsidRPr="00A213E3">
        <w:t>Korraldatud jäätmeveo</w:t>
      </w:r>
      <w:r w:rsidR="33194B3F" w:rsidRPr="00A213E3">
        <w:t xml:space="preserve"> </w:t>
      </w:r>
      <w:r w:rsidR="5E450D8B" w:rsidRPr="00A213E3">
        <w:t>ja sellega hõlmatud</w:t>
      </w:r>
      <w:r w:rsidR="33194B3F" w:rsidRPr="00A213E3">
        <w:t xml:space="preserve"> jäätmete taaskasutamise</w:t>
      </w:r>
      <w:r w:rsidR="63A7F22E" w:rsidRPr="00A213E3">
        <w:t xml:space="preserve"> ja </w:t>
      </w:r>
      <w:r w:rsidR="33194B3F" w:rsidRPr="00A213E3">
        <w:t>kõrvaldamise</w:t>
      </w:r>
      <w:r w:rsidR="009F749C">
        <w:t xml:space="preserve"> ning k</w:t>
      </w:r>
      <w:r w:rsidR="009F749C" w:rsidRPr="00A213E3">
        <w:t>ohaliku o</w:t>
      </w:r>
      <w:r w:rsidR="009F749C" w:rsidRPr="00A213E3">
        <w:rPr>
          <w:rStyle w:val="normaltextrun"/>
        </w:rPr>
        <w:t>mavalitsuse üksuse korraldusel kokku kogutud jäätmete</w:t>
      </w:r>
      <w:r w:rsidR="00760D60">
        <w:rPr>
          <w:rStyle w:val="normaltextrun"/>
        </w:rPr>
        <w:t xml:space="preserve"> ning nende</w:t>
      </w:r>
      <w:r w:rsidR="009F749C" w:rsidRPr="00A213E3">
        <w:rPr>
          <w:rStyle w:val="normaltextrun"/>
          <w:shd w:val="clear" w:color="auto" w:fill="FFFFFF"/>
        </w:rPr>
        <w:t xml:space="preserve"> taaskasutamise ja kõrvaldamise</w:t>
      </w:r>
      <w:r w:rsidR="63A7F22E" w:rsidRPr="00A213E3">
        <w:t xml:space="preserve"> tellimisele kohaldatakse riigihangete seaduses sätestatut</w:t>
      </w:r>
      <w:r w:rsidR="249414CE" w:rsidRPr="00A213E3">
        <w:t>, arvestades käesoleva seaduse erisusi.</w:t>
      </w:r>
      <w:r>
        <w:t>“</w:t>
      </w:r>
      <w:r w:rsidR="13AE2E28" w:rsidRPr="00A213E3">
        <w:t>;</w:t>
      </w:r>
    </w:p>
    <w:p w14:paraId="733705CE" w14:textId="45ADE36A" w:rsidR="78129289" w:rsidRPr="00A213E3" w:rsidRDefault="78129289" w:rsidP="00E14255">
      <w:pPr>
        <w:spacing w:after="0" w:line="240" w:lineRule="auto"/>
        <w:ind w:left="0" w:right="0"/>
        <w:rPr>
          <w:szCs w:val="24"/>
        </w:rPr>
      </w:pPr>
    </w:p>
    <w:p w14:paraId="2A2D9394" w14:textId="5CD5DD7D" w:rsidR="006A05C0" w:rsidRPr="00790786" w:rsidRDefault="53FDFD6C" w:rsidP="00E14255">
      <w:pPr>
        <w:spacing w:after="0" w:line="240" w:lineRule="auto"/>
        <w:ind w:left="0" w:right="0"/>
      </w:pPr>
      <w:r w:rsidRPr="00A213E3">
        <w:rPr>
          <w:b/>
          <w:bCs/>
        </w:rPr>
        <w:t>3</w:t>
      </w:r>
      <w:r w:rsidR="13AE2E28" w:rsidRPr="00A213E3">
        <w:rPr>
          <w:b/>
          <w:bCs/>
        </w:rPr>
        <w:t xml:space="preserve">) </w:t>
      </w:r>
      <w:r w:rsidR="13AE2E28" w:rsidRPr="00C038BF">
        <w:t>paragrahvi 1</w:t>
      </w:r>
      <w:r w:rsidR="13AE2E28" w:rsidRPr="00A213E3">
        <w:t xml:space="preserve"> täiendatakse lõi</w:t>
      </w:r>
      <w:r w:rsidR="008A660A">
        <w:t>kega</w:t>
      </w:r>
      <w:r w:rsidR="13AE2E28" w:rsidRPr="00A213E3">
        <w:t xml:space="preserve"> </w:t>
      </w:r>
      <w:r w:rsidR="404F7D89" w:rsidRPr="00A213E3">
        <w:t>5</w:t>
      </w:r>
      <w:r w:rsidR="4E2C3521" w:rsidRPr="00A213E3">
        <w:rPr>
          <w:vertAlign w:val="superscript"/>
        </w:rPr>
        <w:t>1</w:t>
      </w:r>
      <w:r w:rsidR="327B24BC" w:rsidRPr="00A213E3">
        <w:rPr>
          <w:vertAlign w:val="superscript"/>
        </w:rPr>
        <w:t xml:space="preserve"> </w:t>
      </w:r>
      <w:r w:rsidR="15EF7635" w:rsidRPr="00A213E3">
        <w:t>j</w:t>
      </w:r>
      <w:r w:rsidR="1A1A0ED4" w:rsidRPr="00A213E3">
        <w:t>ärgmises sõnastuses</w:t>
      </w:r>
      <w:r w:rsidR="5F6B6A37" w:rsidRPr="00A213E3">
        <w:t>:</w:t>
      </w:r>
    </w:p>
    <w:p w14:paraId="4F0391EB" w14:textId="68D4416D" w:rsidR="00E73A87" w:rsidRDefault="248CE5A8" w:rsidP="00E14255">
      <w:pPr>
        <w:spacing w:after="0" w:line="240" w:lineRule="auto"/>
        <w:ind w:left="0" w:right="0" w:hanging="11"/>
      </w:pPr>
      <w:r w:rsidRPr="00A213E3">
        <w:t>„(5</w:t>
      </w:r>
      <w:r w:rsidRPr="00A213E3">
        <w:rPr>
          <w:vertAlign w:val="superscript"/>
        </w:rPr>
        <w:t>1</w:t>
      </w:r>
      <w:r w:rsidRPr="00A213E3">
        <w:t>) Korraldatud jäätmeveo</w:t>
      </w:r>
      <w:r w:rsidR="00A25679">
        <w:t xml:space="preserve"> tellimisele</w:t>
      </w:r>
      <w:r w:rsidR="00447B27">
        <w:t xml:space="preserve">, välja arvatud </w:t>
      </w:r>
      <w:r w:rsidR="00A25679">
        <w:t>saar</w:t>
      </w:r>
      <w:r w:rsidR="00447B27">
        <w:t>ed</w:t>
      </w:r>
      <w:r w:rsidR="00A25679">
        <w:t xml:space="preserve"> või väikesaa</w:t>
      </w:r>
      <w:r w:rsidR="00447B27">
        <w:t>red,</w:t>
      </w:r>
      <w:r w:rsidR="0078542C">
        <w:t xml:space="preserve"> </w:t>
      </w:r>
      <w:r w:rsidRPr="00A213E3">
        <w:t>võib kohaldada riigihangete seaduse §-s 12 sätestatut, kui hankemenetlus on lõppenud riigihangete seaduse §</w:t>
      </w:r>
      <w:ins w:id="6" w:author="Aili Sandre" w:date="2024-11-15T11:02:00Z">
        <w:r w:rsidR="00882948">
          <w:t> </w:t>
        </w:r>
      </w:ins>
      <w:del w:id="7" w:author="Aili Sandre" w:date="2024-11-15T11:02:00Z">
        <w:r w:rsidRPr="00A213E3" w:rsidDel="00882948">
          <w:delText xml:space="preserve"> </w:delText>
        </w:r>
      </w:del>
      <w:r w:rsidRPr="00A213E3">
        <w:t>73 lõike 3 punktide 2</w:t>
      </w:r>
      <w:r w:rsidR="00625246">
        <w:t>–</w:t>
      </w:r>
      <w:r w:rsidR="1B09C156" w:rsidRPr="00A213E3">
        <w:t>5</w:t>
      </w:r>
      <w:r w:rsidR="00625246">
        <w:t xml:space="preserve"> </w:t>
      </w:r>
      <w:r w:rsidR="00A25679">
        <w:t>alusel</w:t>
      </w:r>
      <w:r w:rsidR="42036DE0" w:rsidRPr="00A213E3">
        <w:t>.</w:t>
      </w:r>
      <w:r w:rsidR="008A660A">
        <w:t>“;</w:t>
      </w:r>
    </w:p>
    <w:bookmarkEnd w:id="5"/>
    <w:p w14:paraId="700FF68F" w14:textId="4E7B65D3" w:rsidR="55E0E279" w:rsidRPr="00A213E3" w:rsidRDefault="55E0E279" w:rsidP="00E14255">
      <w:pPr>
        <w:spacing w:after="0" w:line="240" w:lineRule="auto"/>
        <w:ind w:left="0" w:right="0" w:hanging="11"/>
        <w:rPr>
          <w:rStyle w:val="normaltextrun"/>
          <w:szCs w:val="24"/>
        </w:rPr>
      </w:pPr>
    </w:p>
    <w:p w14:paraId="0CD89B58" w14:textId="48BADD86" w:rsidR="55E0E279" w:rsidRPr="00A213E3" w:rsidRDefault="413BEEA0" w:rsidP="00E14255">
      <w:pPr>
        <w:spacing w:after="0" w:line="240" w:lineRule="auto"/>
        <w:ind w:left="0" w:right="0"/>
        <w:rPr>
          <w:rStyle w:val="normaltextrun"/>
          <w:szCs w:val="24"/>
        </w:rPr>
      </w:pPr>
      <w:r w:rsidRPr="00A213E3">
        <w:rPr>
          <w:b/>
          <w:szCs w:val="24"/>
        </w:rPr>
        <w:t xml:space="preserve">4) </w:t>
      </w:r>
      <w:r w:rsidRPr="00C038BF">
        <w:rPr>
          <w:bCs/>
          <w:szCs w:val="24"/>
        </w:rPr>
        <w:t>paragrahvi 1</w:t>
      </w:r>
      <w:r w:rsidRPr="00A213E3">
        <w:rPr>
          <w:szCs w:val="24"/>
        </w:rPr>
        <w:t xml:space="preserve"> täiendatakse lõikega 7 järgmises sõnastuses:</w:t>
      </w:r>
    </w:p>
    <w:p w14:paraId="478A9D65" w14:textId="78A6A6FE" w:rsidR="5303B6E7" w:rsidRPr="00A213E3" w:rsidRDefault="00625246" w:rsidP="00E14255">
      <w:pPr>
        <w:spacing w:after="0" w:line="240" w:lineRule="auto"/>
        <w:ind w:left="0" w:right="0" w:firstLine="0"/>
        <w:rPr>
          <w:rFonts w:eastAsia="Arial"/>
          <w:color w:val="202020"/>
        </w:rPr>
      </w:pPr>
      <w:r>
        <w:rPr>
          <w:rFonts w:eastAsia="Arial"/>
          <w:color w:val="202020"/>
        </w:rPr>
        <w:t>„</w:t>
      </w:r>
      <w:r w:rsidR="413BEEA0" w:rsidRPr="00A213E3">
        <w:rPr>
          <w:rFonts w:eastAsia="Arial"/>
          <w:color w:val="202020"/>
        </w:rPr>
        <w:t xml:space="preserve">(7) </w:t>
      </w:r>
      <w:r w:rsidR="5303B6E7" w:rsidRPr="00A213E3">
        <w:rPr>
          <w:rFonts w:eastAsia="Arial"/>
          <w:color w:val="202020"/>
        </w:rPr>
        <w:t xml:space="preserve">Käesolevas seaduses ettenähtud haldusjärelevalvele </w:t>
      </w:r>
      <w:r w:rsidR="5866C13E" w:rsidRPr="00A213E3">
        <w:rPr>
          <w:rFonts w:eastAsia="Arial"/>
          <w:color w:val="202020"/>
        </w:rPr>
        <w:t>kohaliku omavalitsuse</w:t>
      </w:r>
      <w:r w:rsidR="5303B6E7" w:rsidRPr="00A213E3">
        <w:rPr>
          <w:rFonts w:eastAsia="Arial"/>
          <w:color w:val="202020"/>
        </w:rPr>
        <w:t xml:space="preserve"> </w:t>
      </w:r>
      <w:r w:rsidR="5866C13E" w:rsidRPr="00A213E3">
        <w:rPr>
          <w:rFonts w:eastAsia="Arial"/>
          <w:color w:val="202020"/>
        </w:rPr>
        <w:t>üksuse tegevuse</w:t>
      </w:r>
      <w:r w:rsidR="5303B6E7" w:rsidRPr="00A213E3">
        <w:rPr>
          <w:rFonts w:eastAsia="Arial"/>
          <w:color w:val="202020"/>
        </w:rPr>
        <w:t xml:space="preserve"> </w:t>
      </w:r>
      <w:r w:rsidR="5866C13E" w:rsidRPr="00A213E3">
        <w:rPr>
          <w:rFonts w:eastAsia="Arial"/>
          <w:color w:val="202020"/>
        </w:rPr>
        <w:t>üle</w:t>
      </w:r>
      <w:r w:rsidR="5303B6E7" w:rsidRPr="00A213E3">
        <w:rPr>
          <w:rFonts w:eastAsia="Arial"/>
          <w:color w:val="202020"/>
        </w:rPr>
        <w:t xml:space="preserve"> kohaldatakse </w:t>
      </w:r>
      <w:r w:rsidR="6111C6AC" w:rsidRPr="00A213E3">
        <w:rPr>
          <w:rFonts w:eastAsia="Arial"/>
          <w:color w:val="202020"/>
        </w:rPr>
        <w:t>V</w:t>
      </w:r>
      <w:r w:rsidR="5303B6E7" w:rsidRPr="00A213E3">
        <w:rPr>
          <w:rFonts w:eastAsia="Arial"/>
          <w:color w:val="202020"/>
        </w:rPr>
        <w:t xml:space="preserve">abariigi </w:t>
      </w:r>
      <w:r w:rsidR="4660DB60" w:rsidRPr="00A213E3">
        <w:rPr>
          <w:rFonts w:eastAsia="Arial"/>
          <w:color w:val="202020"/>
        </w:rPr>
        <w:t>V</w:t>
      </w:r>
      <w:r w:rsidR="5303B6E7" w:rsidRPr="00A213E3">
        <w:rPr>
          <w:rFonts w:eastAsia="Arial"/>
          <w:color w:val="202020"/>
        </w:rPr>
        <w:t>alitsuse seaduse sätteid, arvestades käesoleva seaduse erisusi.</w:t>
      </w:r>
      <w:r>
        <w:rPr>
          <w:rFonts w:eastAsia="Arial"/>
          <w:color w:val="202020"/>
        </w:rPr>
        <w:t>“</w:t>
      </w:r>
      <w:r w:rsidR="5AF76734" w:rsidRPr="00A213E3">
        <w:rPr>
          <w:rFonts w:eastAsia="Arial"/>
          <w:color w:val="202020"/>
        </w:rPr>
        <w:t>;</w:t>
      </w:r>
    </w:p>
    <w:p w14:paraId="0FB310E9" w14:textId="77777777" w:rsidR="00A060CF" w:rsidRPr="00A213E3" w:rsidRDefault="00A060CF" w:rsidP="00E14255">
      <w:pPr>
        <w:spacing w:after="0" w:line="240" w:lineRule="auto"/>
        <w:ind w:left="0" w:right="0" w:firstLine="0"/>
        <w:rPr>
          <w:szCs w:val="24"/>
        </w:rPr>
      </w:pPr>
    </w:p>
    <w:p w14:paraId="345ED643" w14:textId="43F9F1F1" w:rsidR="009B2509" w:rsidRPr="00A213E3" w:rsidRDefault="26A45B17" w:rsidP="00E14255">
      <w:pPr>
        <w:spacing w:after="0" w:line="240" w:lineRule="auto"/>
        <w:ind w:left="0" w:right="0"/>
      </w:pPr>
      <w:r w:rsidRPr="00A213E3">
        <w:rPr>
          <w:b/>
        </w:rPr>
        <w:t>5</w:t>
      </w:r>
      <w:r w:rsidR="009B2509" w:rsidRPr="00A213E3">
        <w:rPr>
          <w:b/>
        </w:rPr>
        <w:t xml:space="preserve">) </w:t>
      </w:r>
      <w:r w:rsidR="009B2509" w:rsidRPr="00C038BF">
        <w:rPr>
          <w:bCs/>
        </w:rPr>
        <w:t>paragra</w:t>
      </w:r>
      <w:r w:rsidR="007F57F9" w:rsidRPr="00C038BF">
        <w:rPr>
          <w:bCs/>
        </w:rPr>
        <w:t>hvi 11</w:t>
      </w:r>
      <w:r w:rsidR="007F57F9" w:rsidRPr="00A213E3">
        <w:t xml:space="preserve"> </w:t>
      </w:r>
      <w:r w:rsidR="001E2F09" w:rsidRPr="00A213E3">
        <w:t>lõi</w:t>
      </w:r>
      <w:r w:rsidR="6ED8EB1E" w:rsidRPr="00A213E3">
        <w:t>kest</w:t>
      </w:r>
      <w:r w:rsidR="001E2F09" w:rsidRPr="00A213E3">
        <w:t xml:space="preserve"> 2</w:t>
      </w:r>
      <w:r w:rsidR="6C9AEC95" w:rsidRPr="00A213E3">
        <w:t xml:space="preserve"> </w:t>
      </w:r>
      <w:r w:rsidR="1AD40D1E" w:rsidRPr="00A213E3">
        <w:t>jäetakse välja</w:t>
      </w:r>
      <w:r w:rsidR="4BA2F009" w:rsidRPr="00A213E3">
        <w:t xml:space="preserve"> tekstiosa </w:t>
      </w:r>
      <w:r w:rsidR="00625246">
        <w:t>„</w:t>
      </w:r>
      <w:r w:rsidR="4BA2F009" w:rsidRPr="00A213E3">
        <w:t xml:space="preserve">, </w:t>
      </w:r>
      <w:r w:rsidR="4BA2F009" w:rsidRPr="00A213E3">
        <w:rPr>
          <w:rFonts w:eastAsia="Arial"/>
          <w:color w:val="202020"/>
        </w:rPr>
        <w:t>välja arvatud jäätmekäitluse üle teostatava järelevalve</w:t>
      </w:r>
      <w:r w:rsidR="00625246">
        <w:rPr>
          <w:rFonts w:eastAsia="Arial"/>
          <w:color w:val="202020"/>
        </w:rPr>
        <w:t>“</w:t>
      </w:r>
      <w:r w:rsidR="6E59355D" w:rsidRPr="00A213E3">
        <w:rPr>
          <w:rFonts w:eastAsia="Arial"/>
          <w:color w:val="202020"/>
        </w:rPr>
        <w:t>;</w:t>
      </w:r>
    </w:p>
    <w:p w14:paraId="4911F1A6" w14:textId="77777777" w:rsidR="001E2F09" w:rsidRPr="00A213E3" w:rsidRDefault="001E2F09" w:rsidP="00E14255">
      <w:pPr>
        <w:spacing w:after="0" w:line="240" w:lineRule="auto"/>
        <w:ind w:left="0" w:right="0" w:firstLine="0"/>
        <w:rPr>
          <w:szCs w:val="24"/>
        </w:rPr>
      </w:pPr>
    </w:p>
    <w:p w14:paraId="38F41EEE" w14:textId="3F5E206B" w:rsidR="005A6ED1" w:rsidRPr="00A213E3" w:rsidRDefault="00DA5269" w:rsidP="00E14255">
      <w:pPr>
        <w:pStyle w:val="paragraph"/>
        <w:spacing w:before="0" w:beforeAutospacing="0" w:after="0" w:afterAutospacing="0"/>
        <w:jc w:val="both"/>
        <w:textAlignment w:val="baseline"/>
      </w:pPr>
      <w:r w:rsidRPr="00A213E3">
        <w:rPr>
          <w:rStyle w:val="normaltextrun"/>
          <w:b/>
          <w:bCs/>
        </w:rPr>
        <w:t>6</w:t>
      </w:r>
      <w:r w:rsidR="29C4591F" w:rsidRPr="00A213E3">
        <w:rPr>
          <w:rStyle w:val="normaltextrun"/>
          <w:b/>
          <w:bCs/>
        </w:rPr>
        <w:t>)</w:t>
      </w:r>
      <w:r w:rsidR="005A6ED1" w:rsidRPr="00A213E3">
        <w:rPr>
          <w:rStyle w:val="normaltextrun"/>
          <w:b/>
        </w:rPr>
        <w:t xml:space="preserve"> </w:t>
      </w:r>
      <w:r w:rsidR="005A6ED1" w:rsidRPr="00C038BF">
        <w:rPr>
          <w:rStyle w:val="normaltextrun"/>
          <w:bCs/>
        </w:rPr>
        <w:t>paragrahvi 12</w:t>
      </w:r>
      <w:r w:rsidR="005A6ED1" w:rsidRPr="00A213E3">
        <w:rPr>
          <w:rStyle w:val="normaltextrun"/>
        </w:rPr>
        <w:t xml:space="preserve"> täiendatakse lõigetega 4 ja 5 järgmises sõnastuses:</w:t>
      </w:r>
    </w:p>
    <w:p w14:paraId="08535267" w14:textId="195CCA9E" w:rsidR="005A6ED1" w:rsidRPr="00A213E3" w:rsidRDefault="005A6ED1" w:rsidP="00E14255">
      <w:pPr>
        <w:pStyle w:val="paragraph"/>
        <w:spacing w:before="0" w:beforeAutospacing="0" w:after="0" w:afterAutospacing="0"/>
        <w:jc w:val="both"/>
        <w:textAlignment w:val="baseline"/>
        <w:rPr>
          <w:rStyle w:val="eop"/>
        </w:rPr>
      </w:pPr>
      <w:r w:rsidRPr="00A213E3">
        <w:rPr>
          <w:rStyle w:val="normaltextrun"/>
        </w:rPr>
        <w:t xml:space="preserve">„(4) Käesoleva seaduse </w:t>
      </w:r>
      <w:r w:rsidR="33A0CDFF" w:rsidRPr="00A213E3">
        <w:t>§ 136</w:t>
      </w:r>
      <w:r w:rsidR="009406B3" w:rsidRPr="00A213E3">
        <w:rPr>
          <w:vertAlign w:val="superscript"/>
        </w:rPr>
        <w:t>3</w:t>
      </w:r>
      <w:r w:rsidRPr="00A213E3">
        <w:rPr>
          <w:rStyle w:val="normaltextrun"/>
        </w:rPr>
        <w:t xml:space="preserve"> </w:t>
      </w:r>
      <w:r w:rsidR="61BF093D" w:rsidRPr="00A213E3">
        <w:rPr>
          <w:rStyle w:val="normaltextrun"/>
        </w:rPr>
        <w:t>lõi</w:t>
      </w:r>
      <w:r w:rsidR="008B40A7" w:rsidRPr="00A213E3">
        <w:rPr>
          <w:rStyle w:val="normaltextrun"/>
        </w:rPr>
        <w:t>ke</w:t>
      </w:r>
      <w:r w:rsidR="61BF093D" w:rsidRPr="00A213E3">
        <w:rPr>
          <w:rStyle w:val="normaltextrun"/>
        </w:rPr>
        <w:t>s 5</w:t>
      </w:r>
      <w:r w:rsidR="008B40A7" w:rsidRPr="00A213E3">
        <w:rPr>
          <w:rStyle w:val="normaltextrun"/>
        </w:rPr>
        <w:t xml:space="preserve"> </w:t>
      </w:r>
      <w:r w:rsidRPr="00A213E3">
        <w:rPr>
          <w:rStyle w:val="normaltextrun"/>
        </w:rPr>
        <w:t xml:space="preserve">sätestatud kohustuse täitmisel antakse kohaliku omavalitsuse üksusele </w:t>
      </w:r>
      <w:commentRangeStart w:id="8"/>
      <w:r w:rsidRPr="00A213E3">
        <w:rPr>
          <w:rStyle w:val="normaltextrun"/>
        </w:rPr>
        <w:t>toetust jäätmehoolduse arendamise kulude osaliseks katmiseks</w:t>
      </w:r>
      <w:commentRangeEnd w:id="8"/>
      <w:r w:rsidR="00BD4C0B">
        <w:rPr>
          <w:rStyle w:val="Kommentaariviide"/>
          <w:color w:val="000000"/>
        </w:rPr>
        <w:commentReference w:id="8"/>
      </w:r>
      <w:r w:rsidR="00625246">
        <w:rPr>
          <w:rStyle w:val="normaltextrun"/>
        </w:rPr>
        <w:t>, kui riigieelarve seda võimaldab</w:t>
      </w:r>
      <w:r w:rsidRPr="00A213E3">
        <w:rPr>
          <w:rStyle w:val="normaltextrun"/>
        </w:rPr>
        <w:t>.</w:t>
      </w:r>
    </w:p>
    <w:p w14:paraId="7F8CE6E5" w14:textId="6B173B04" w:rsidR="005A6ED1" w:rsidRPr="00A213E3" w:rsidRDefault="005A6ED1" w:rsidP="00E14255">
      <w:pPr>
        <w:pStyle w:val="paragraph"/>
        <w:spacing w:before="0" w:beforeAutospacing="0" w:after="0" w:afterAutospacing="0"/>
        <w:jc w:val="both"/>
        <w:textAlignment w:val="baseline"/>
      </w:pPr>
    </w:p>
    <w:p w14:paraId="707DF15C" w14:textId="1B4724C1" w:rsidR="4C286875" w:rsidRPr="00A213E3" w:rsidRDefault="005A6ED1" w:rsidP="00E14255">
      <w:pPr>
        <w:pStyle w:val="paragraph"/>
        <w:spacing w:before="0" w:beforeAutospacing="0" w:after="0" w:afterAutospacing="0"/>
        <w:jc w:val="both"/>
        <w:textAlignment w:val="baseline"/>
        <w:rPr>
          <w:rStyle w:val="eop"/>
        </w:rPr>
      </w:pPr>
      <w:r w:rsidRPr="00A213E3">
        <w:rPr>
          <w:rStyle w:val="normaltextrun"/>
        </w:rPr>
        <w:t xml:space="preserve">(5) </w:t>
      </w:r>
      <w:ins w:id="9" w:author="Kärt Voor" w:date="2024-12-03T14:25:00Z">
        <w:r w:rsidR="001F1ACE">
          <w:rPr>
            <w:rStyle w:val="normaltextrun"/>
          </w:rPr>
          <w:t>Käesoleva paragrahvi lõikes 4 nimetatud t</w:t>
        </w:r>
      </w:ins>
      <w:del w:id="10" w:author="Kärt Voor" w:date="2024-12-03T14:25:00Z">
        <w:r w:rsidRPr="00A213E3" w:rsidDel="001F1ACE">
          <w:rPr>
            <w:rStyle w:val="normaltextrun"/>
          </w:rPr>
          <w:delText>T</w:delText>
        </w:r>
      </w:del>
      <w:r w:rsidRPr="00A213E3">
        <w:rPr>
          <w:rStyle w:val="normaltextrun"/>
        </w:rPr>
        <w:t xml:space="preserve">oetuse andmise aluseks võetakse Keskkonnaagentuuri aruanne kohaliku omavalitsuse üksuse </w:t>
      </w:r>
      <w:r w:rsidRPr="00E63D60">
        <w:rPr>
          <w:rStyle w:val="normaltextrun"/>
        </w:rPr>
        <w:t>olmejäätmete liigiti kogumise sihtarvu täitmise kohta, mis avaldatakse igal</w:t>
      </w:r>
      <w:r w:rsidRPr="00A213E3">
        <w:rPr>
          <w:rStyle w:val="normaltextrun"/>
        </w:rPr>
        <w:t xml:space="preserve"> aastal hiljemalt </w:t>
      </w:r>
      <w:r w:rsidR="003D71D8" w:rsidRPr="00A213E3">
        <w:rPr>
          <w:rStyle w:val="normaltextrun"/>
        </w:rPr>
        <w:t>1</w:t>
      </w:r>
      <w:r w:rsidRPr="00A213E3">
        <w:rPr>
          <w:rStyle w:val="normaltextrun"/>
        </w:rPr>
        <w:t xml:space="preserve">. </w:t>
      </w:r>
      <w:r w:rsidRPr="00641617">
        <w:rPr>
          <w:rStyle w:val="normaltextrun"/>
        </w:rPr>
        <w:t xml:space="preserve">aprilliks </w:t>
      </w:r>
      <w:r w:rsidR="00641617" w:rsidRPr="00641617">
        <w:rPr>
          <w:rStyle w:val="normaltextrun"/>
        </w:rPr>
        <w:t>Keskkonnaagentuuri</w:t>
      </w:r>
      <w:r w:rsidRPr="00641617">
        <w:rPr>
          <w:rStyle w:val="normaltextrun"/>
        </w:rPr>
        <w:t xml:space="preserve"> veebilehel.</w:t>
      </w:r>
      <w:r w:rsidR="00625246" w:rsidRPr="00641617">
        <w:rPr>
          <w:rStyle w:val="normaltextrun"/>
        </w:rPr>
        <w:t>“</w:t>
      </w:r>
      <w:r w:rsidRPr="00641617">
        <w:rPr>
          <w:rStyle w:val="normaltextrun"/>
        </w:rPr>
        <w:t>;</w:t>
      </w:r>
    </w:p>
    <w:p w14:paraId="194A3EDF" w14:textId="77777777" w:rsidR="00A83C6A" w:rsidRPr="00A213E3" w:rsidRDefault="00A83C6A" w:rsidP="00E14255">
      <w:pPr>
        <w:pStyle w:val="paragraph"/>
        <w:spacing w:before="0" w:beforeAutospacing="0" w:after="0" w:afterAutospacing="0"/>
        <w:jc w:val="both"/>
        <w:textAlignment w:val="baseline"/>
        <w:rPr>
          <w:rStyle w:val="eop"/>
        </w:rPr>
      </w:pPr>
    </w:p>
    <w:p w14:paraId="225B62B4" w14:textId="68068930" w:rsidR="0B45ED62" w:rsidRPr="00A213E3" w:rsidRDefault="001420F2" w:rsidP="00E14255">
      <w:pPr>
        <w:pStyle w:val="Pealkiri3"/>
        <w:shd w:val="clear" w:color="auto" w:fill="FFFFFF" w:themeFill="background1"/>
        <w:spacing w:before="0" w:beforeAutospacing="0" w:after="0" w:afterAutospacing="0"/>
        <w:jc w:val="both"/>
        <w:rPr>
          <w:rStyle w:val="normaltextrun"/>
          <w:b w:val="0"/>
          <w:bCs w:val="0"/>
          <w:sz w:val="24"/>
          <w:szCs w:val="24"/>
        </w:rPr>
      </w:pPr>
      <w:r w:rsidRPr="00A213E3">
        <w:rPr>
          <w:rStyle w:val="normaltextrun"/>
          <w:sz w:val="24"/>
          <w:szCs w:val="24"/>
        </w:rPr>
        <w:t>7</w:t>
      </w:r>
      <w:r w:rsidR="0B45ED62" w:rsidRPr="00A213E3">
        <w:rPr>
          <w:rStyle w:val="normaltextrun"/>
          <w:sz w:val="24"/>
          <w:szCs w:val="24"/>
        </w:rPr>
        <w:t xml:space="preserve">) </w:t>
      </w:r>
      <w:r w:rsidR="00103524" w:rsidRPr="00C038BF">
        <w:rPr>
          <w:rStyle w:val="normaltextrun"/>
          <w:b w:val="0"/>
          <w:bCs w:val="0"/>
          <w:sz w:val="24"/>
          <w:szCs w:val="24"/>
        </w:rPr>
        <w:t>p</w:t>
      </w:r>
      <w:r w:rsidR="0B45ED62" w:rsidRPr="00C038BF">
        <w:rPr>
          <w:rStyle w:val="normaltextrun"/>
          <w:b w:val="0"/>
          <w:bCs w:val="0"/>
          <w:sz w:val="24"/>
          <w:szCs w:val="24"/>
        </w:rPr>
        <w:t>aragrahvi 24 täiendatakse</w:t>
      </w:r>
      <w:r w:rsidR="0B45ED62" w:rsidRPr="00A213E3">
        <w:rPr>
          <w:rStyle w:val="normaltextrun"/>
          <w:b w:val="0"/>
          <w:bCs w:val="0"/>
          <w:sz w:val="24"/>
          <w:szCs w:val="24"/>
        </w:rPr>
        <w:t xml:space="preserve"> lõikega 4</w:t>
      </w:r>
      <w:r w:rsidR="00A96E58">
        <w:rPr>
          <w:rStyle w:val="normaltextrun"/>
          <w:b w:val="0"/>
          <w:bCs w:val="0"/>
          <w:sz w:val="24"/>
          <w:szCs w:val="24"/>
          <w:vertAlign w:val="superscript"/>
        </w:rPr>
        <w:t>1</w:t>
      </w:r>
      <w:r w:rsidR="00625246">
        <w:rPr>
          <w:rStyle w:val="normaltextrun"/>
          <w:b w:val="0"/>
          <w:bCs w:val="0"/>
          <w:sz w:val="24"/>
          <w:szCs w:val="24"/>
        </w:rPr>
        <w:t xml:space="preserve"> järgmises sõnastuses</w:t>
      </w:r>
      <w:r w:rsidR="00286B9E">
        <w:rPr>
          <w:rStyle w:val="normaltextrun"/>
          <w:b w:val="0"/>
          <w:bCs w:val="0"/>
          <w:sz w:val="24"/>
          <w:szCs w:val="24"/>
        </w:rPr>
        <w:t>:</w:t>
      </w:r>
    </w:p>
    <w:p w14:paraId="06B57A23" w14:textId="59593FC0" w:rsidR="0B45ED62" w:rsidRPr="00A213E3" w:rsidRDefault="00625246" w:rsidP="00E14255">
      <w:pPr>
        <w:pStyle w:val="Pealkiri3"/>
        <w:shd w:val="clear" w:color="auto" w:fill="FFFFFF" w:themeFill="background1"/>
        <w:spacing w:before="0" w:beforeAutospacing="0" w:after="0" w:afterAutospacing="0"/>
        <w:jc w:val="both"/>
        <w:rPr>
          <w:rStyle w:val="normaltextrun"/>
          <w:b w:val="0"/>
          <w:bCs w:val="0"/>
          <w:sz w:val="24"/>
          <w:szCs w:val="24"/>
        </w:rPr>
      </w:pPr>
      <w:r>
        <w:rPr>
          <w:rStyle w:val="normaltextrun"/>
          <w:b w:val="0"/>
          <w:bCs w:val="0"/>
          <w:sz w:val="24"/>
          <w:szCs w:val="24"/>
        </w:rPr>
        <w:t>„</w:t>
      </w:r>
      <w:r w:rsidR="0B45ED62" w:rsidRPr="00A213E3">
        <w:rPr>
          <w:rStyle w:val="normaltextrun"/>
          <w:b w:val="0"/>
          <w:bCs w:val="0"/>
          <w:sz w:val="24"/>
          <w:szCs w:val="24"/>
        </w:rPr>
        <w:t>(</w:t>
      </w:r>
      <w:r w:rsidR="7F6B1F0C" w:rsidRPr="00A213E3">
        <w:rPr>
          <w:rStyle w:val="normaltextrun"/>
          <w:b w:val="0"/>
          <w:bCs w:val="0"/>
          <w:sz w:val="24"/>
          <w:szCs w:val="24"/>
        </w:rPr>
        <w:t>4</w:t>
      </w:r>
      <w:r w:rsidR="00A96E58">
        <w:rPr>
          <w:rStyle w:val="normaltextrun"/>
          <w:b w:val="0"/>
          <w:bCs w:val="0"/>
          <w:sz w:val="24"/>
          <w:szCs w:val="24"/>
          <w:vertAlign w:val="superscript"/>
        </w:rPr>
        <w:t>1</w:t>
      </w:r>
      <w:r w:rsidR="0B45ED62" w:rsidRPr="00A213E3">
        <w:rPr>
          <w:rStyle w:val="normaltextrun"/>
          <w:b w:val="0"/>
          <w:bCs w:val="0"/>
          <w:sz w:val="24"/>
          <w:szCs w:val="24"/>
        </w:rPr>
        <w:t>) Valdkonna eest vastutaval ministril ja keskkonnajärelevalve asutusel on õigus saada toodete valmistajalt või sissevedajalt ning valitsusasutuselt või valla- või linnavalitsuselt andmeid Eestis valmistatavate või Eestisse sisseveetavate toodete ja nende valmistamisel kasutatavate ainete ning neist tekkivate jäätmete ja nende käitluse kohta.</w:t>
      </w:r>
      <w:r>
        <w:rPr>
          <w:rStyle w:val="normaltextrun"/>
          <w:b w:val="0"/>
          <w:bCs w:val="0"/>
          <w:sz w:val="24"/>
          <w:szCs w:val="24"/>
        </w:rPr>
        <w:t>“</w:t>
      </w:r>
      <w:r w:rsidR="0B45ED62" w:rsidRPr="00A213E3">
        <w:rPr>
          <w:rStyle w:val="normaltextrun"/>
          <w:b w:val="0"/>
          <w:bCs w:val="0"/>
          <w:sz w:val="24"/>
          <w:szCs w:val="24"/>
        </w:rPr>
        <w:t>;</w:t>
      </w:r>
    </w:p>
    <w:p w14:paraId="3D7BEF39" w14:textId="332F4D05" w:rsidR="4C286875" w:rsidRPr="00A213E3" w:rsidRDefault="4C286875" w:rsidP="00E14255">
      <w:pPr>
        <w:pStyle w:val="paragraph"/>
        <w:spacing w:before="0" w:beforeAutospacing="0" w:after="0" w:afterAutospacing="0"/>
        <w:jc w:val="both"/>
        <w:rPr>
          <w:rStyle w:val="eop"/>
          <w:highlight w:val="yellow"/>
        </w:rPr>
      </w:pPr>
    </w:p>
    <w:p w14:paraId="262B4B16" w14:textId="1F7BFB35" w:rsidR="13C76381" w:rsidRPr="00DA6872" w:rsidRDefault="001420F2" w:rsidP="00E14255">
      <w:pPr>
        <w:pStyle w:val="paragraph"/>
        <w:spacing w:before="0" w:beforeAutospacing="0" w:after="0" w:afterAutospacing="0"/>
        <w:jc w:val="both"/>
        <w:rPr>
          <w:rStyle w:val="normaltextrun"/>
        </w:rPr>
      </w:pPr>
      <w:r w:rsidRPr="00DA6872">
        <w:rPr>
          <w:rStyle w:val="normaltextrun"/>
          <w:b/>
          <w:bCs/>
        </w:rPr>
        <w:t>8</w:t>
      </w:r>
      <w:r w:rsidR="13C76381" w:rsidRPr="00DA6872">
        <w:rPr>
          <w:rStyle w:val="normaltextrun"/>
          <w:b/>
          <w:bCs/>
        </w:rPr>
        <w:t xml:space="preserve">) </w:t>
      </w:r>
      <w:r w:rsidR="13C76381" w:rsidRPr="00DA6872">
        <w:rPr>
          <w:rStyle w:val="normaltextrun"/>
        </w:rPr>
        <w:t xml:space="preserve">paragrahvi </w:t>
      </w:r>
      <w:r w:rsidR="73AEE5AF" w:rsidRPr="00DA6872">
        <w:rPr>
          <w:rStyle w:val="normaltextrun"/>
        </w:rPr>
        <w:t>26</w:t>
      </w:r>
      <w:r w:rsidR="73AEE5AF" w:rsidRPr="00DA6872">
        <w:rPr>
          <w:rStyle w:val="normaltextrun"/>
          <w:vertAlign w:val="superscript"/>
        </w:rPr>
        <w:t>1</w:t>
      </w:r>
      <w:r w:rsidR="13C76381" w:rsidRPr="00DA6872">
        <w:rPr>
          <w:rStyle w:val="normaltextrun"/>
        </w:rPr>
        <w:t xml:space="preserve"> täiendatakse lõigetega </w:t>
      </w:r>
      <w:r w:rsidR="256396BF" w:rsidRPr="00DA6872">
        <w:rPr>
          <w:rStyle w:val="normaltextrun"/>
        </w:rPr>
        <w:t>1</w:t>
      </w:r>
      <w:r w:rsidR="256396BF" w:rsidRPr="00DA6872">
        <w:rPr>
          <w:rStyle w:val="normaltextrun"/>
          <w:vertAlign w:val="superscript"/>
        </w:rPr>
        <w:t>5</w:t>
      </w:r>
      <w:r w:rsidR="256396BF" w:rsidRPr="00DA6872">
        <w:rPr>
          <w:rStyle w:val="normaltextrun"/>
        </w:rPr>
        <w:t xml:space="preserve"> ja 1</w:t>
      </w:r>
      <w:r w:rsidR="256396BF" w:rsidRPr="00DA6872">
        <w:rPr>
          <w:rStyle w:val="normaltextrun"/>
          <w:vertAlign w:val="superscript"/>
        </w:rPr>
        <w:t>6</w:t>
      </w:r>
      <w:r w:rsidR="00625246" w:rsidRPr="00DA6872">
        <w:rPr>
          <w:rStyle w:val="normaltextrun"/>
        </w:rPr>
        <w:t xml:space="preserve"> järgmises sõnastuses</w:t>
      </w:r>
      <w:r w:rsidR="00286B9E" w:rsidRPr="00DA6872">
        <w:rPr>
          <w:rStyle w:val="normaltextrun"/>
        </w:rPr>
        <w:t>:</w:t>
      </w:r>
    </w:p>
    <w:p w14:paraId="712C7CC9" w14:textId="435144D7" w:rsidR="256818D0" w:rsidRPr="00DA6872" w:rsidRDefault="00625246" w:rsidP="00E14255">
      <w:pPr>
        <w:spacing w:after="0" w:line="240" w:lineRule="auto"/>
        <w:ind w:left="0" w:right="0"/>
      </w:pPr>
      <w:r w:rsidRPr="00DA6872">
        <w:t>„</w:t>
      </w:r>
      <w:r w:rsidR="1723047D" w:rsidRPr="00DA6872">
        <w:t>(1</w:t>
      </w:r>
      <w:r w:rsidR="1723047D" w:rsidRPr="00DA6872">
        <w:rPr>
          <w:vertAlign w:val="superscript"/>
        </w:rPr>
        <w:t>5</w:t>
      </w:r>
      <w:r w:rsidR="1723047D" w:rsidRPr="00DA6872">
        <w:t xml:space="preserve">) </w:t>
      </w:r>
      <w:r w:rsidR="62F77A68" w:rsidRPr="00DA6872">
        <w:t xml:space="preserve">Muu isik kui tootja, kes võtab jäätmevaldajalt vastu probleemtootest tekkinud jäätmeid </w:t>
      </w:r>
      <w:r w:rsidR="0B5CE9B6" w:rsidRPr="00DA6872">
        <w:t xml:space="preserve">ning </w:t>
      </w:r>
      <w:r w:rsidR="62F77A68" w:rsidRPr="00DA6872">
        <w:t xml:space="preserve">taaskasutab või kõrvaldab neid, on kohustatud esitama probleemtooteregistrile andmed </w:t>
      </w:r>
      <w:r w:rsidR="62F77A68" w:rsidRPr="00DA6872">
        <w:lastRenderedPageBreak/>
        <w:t xml:space="preserve">probleemtoodetest tekkinud jäätmete käitlemise kohta käesoleva seaduse </w:t>
      </w:r>
      <w:commentRangeStart w:id="11"/>
      <w:r w:rsidR="62F77A68" w:rsidRPr="00DA6872">
        <w:t>§-s 25</w:t>
      </w:r>
      <w:r w:rsidR="03721D49" w:rsidRPr="00DA6872">
        <w:rPr>
          <w:vertAlign w:val="superscript"/>
        </w:rPr>
        <w:t>1</w:t>
      </w:r>
      <w:r w:rsidR="62F77A68" w:rsidRPr="00DA6872">
        <w:t xml:space="preserve"> sätestatud kohustuste </w:t>
      </w:r>
      <w:commentRangeEnd w:id="11"/>
      <w:r w:rsidR="00BD4C0B">
        <w:rPr>
          <w:rStyle w:val="Kommentaariviide"/>
        </w:rPr>
        <w:commentReference w:id="11"/>
      </w:r>
      <w:r w:rsidR="62F77A68" w:rsidRPr="00DA6872">
        <w:t xml:space="preserve">ja </w:t>
      </w:r>
      <w:bookmarkStart w:id="12" w:name="_Hlk182568481"/>
      <w:r w:rsidR="62F77A68" w:rsidRPr="00DA6872">
        <w:t>§ 26 lõike 3 a</w:t>
      </w:r>
      <w:bookmarkEnd w:id="12"/>
      <w:r w:rsidR="62F77A68" w:rsidRPr="00DA6872">
        <w:t>lusel kehtestatud nõuete kohaselt.</w:t>
      </w:r>
    </w:p>
    <w:p w14:paraId="41AE298A" w14:textId="74B56CB9" w:rsidR="54A87654" w:rsidRPr="00DA6872" w:rsidRDefault="54A87654" w:rsidP="00E14255">
      <w:pPr>
        <w:spacing w:after="0" w:line="240" w:lineRule="auto"/>
        <w:ind w:left="0" w:right="0"/>
      </w:pPr>
    </w:p>
    <w:p w14:paraId="60E6F9BA" w14:textId="1B9B0C41" w:rsidR="2114B1E3" w:rsidRPr="00A213E3" w:rsidRDefault="2114B1E3" w:rsidP="00E14255">
      <w:pPr>
        <w:spacing w:after="0" w:line="240" w:lineRule="auto"/>
        <w:ind w:left="0" w:right="0"/>
        <w:rPr>
          <w:szCs w:val="24"/>
        </w:rPr>
      </w:pPr>
      <w:r w:rsidRPr="00DA6872">
        <w:rPr>
          <w:szCs w:val="24"/>
        </w:rPr>
        <w:t>(1</w:t>
      </w:r>
      <w:r w:rsidRPr="00DA6872">
        <w:rPr>
          <w:szCs w:val="24"/>
          <w:vertAlign w:val="superscript"/>
        </w:rPr>
        <w:t>6</w:t>
      </w:r>
      <w:r w:rsidRPr="00DA6872">
        <w:rPr>
          <w:szCs w:val="24"/>
        </w:rPr>
        <w:t>)</w:t>
      </w:r>
      <w:r w:rsidR="13C76381" w:rsidRPr="00DA6872">
        <w:rPr>
          <w:szCs w:val="24"/>
        </w:rPr>
        <w:t xml:space="preserve"> Kui käesoleva paragrahvi lõikes </w:t>
      </w:r>
      <w:r w:rsidR="1AD16832" w:rsidRPr="00DA6872">
        <w:rPr>
          <w:szCs w:val="24"/>
        </w:rPr>
        <w:t>1</w:t>
      </w:r>
      <w:r w:rsidR="1AD16832" w:rsidRPr="00DA6872">
        <w:rPr>
          <w:szCs w:val="24"/>
          <w:vertAlign w:val="superscript"/>
        </w:rPr>
        <w:t>5</w:t>
      </w:r>
      <w:r w:rsidR="13C76381" w:rsidRPr="00DA6872">
        <w:rPr>
          <w:szCs w:val="24"/>
        </w:rPr>
        <w:t xml:space="preserve"> nimetatud isik pakub teenust probleemtoote tootjale ja esitab probleemtooteregistrile andmed tema nimel, loetakse probleemtoote tootja probleemtoodetest tekkinud jäätmete käitlemise andmete esitamise kohustus täidetuks.</w:t>
      </w:r>
      <w:r w:rsidR="00625246" w:rsidRPr="00DA6872">
        <w:rPr>
          <w:szCs w:val="24"/>
        </w:rPr>
        <w:t>“</w:t>
      </w:r>
      <w:r w:rsidR="00286B9E" w:rsidRPr="00DA6872">
        <w:rPr>
          <w:szCs w:val="24"/>
        </w:rPr>
        <w:t>;</w:t>
      </w:r>
    </w:p>
    <w:p w14:paraId="4D5E3588" w14:textId="18030CA3" w:rsidR="4C286875" w:rsidRPr="00A213E3" w:rsidRDefault="4C286875" w:rsidP="00E14255">
      <w:pPr>
        <w:spacing w:after="0" w:line="240" w:lineRule="auto"/>
        <w:ind w:left="0" w:right="0"/>
        <w:rPr>
          <w:szCs w:val="24"/>
        </w:rPr>
      </w:pPr>
    </w:p>
    <w:p w14:paraId="6834372A" w14:textId="789DAA6E" w:rsidR="4C286875" w:rsidRPr="00CB5FAE" w:rsidRDefault="001420F2" w:rsidP="00E14255">
      <w:pPr>
        <w:spacing w:after="0" w:line="240" w:lineRule="auto"/>
        <w:ind w:left="0" w:right="0"/>
      </w:pPr>
      <w:r w:rsidRPr="00CB5FAE">
        <w:rPr>
          <w:b/>
          <w:bCs/>
        </w:rPr>
        <w:t>9</w:t>
      </w:r>
      <w:r w:rsidR="1FF26F4E" w:rsidRPr="00CB5FAE">
        <w:rPr>
          <w:b/>
          <w:bCs/>
        </w:rPr>
        <w:t xml:space="preserve">) </w:t>
      </w:r>
      <w:r w:rsidR="1FF26F4E" w:rsidRPr="00CB5FAE">
        <w:t>paragrahvi 26</w:t>
      </w:r>
      <w:r w:rsidR="1FF26F4E" w:rsidRPr="00CB5FAE">
        <w:rPr>
          <w:vertAlign w:val="superscript"/>
        </w:rPr>
        <w:t>9</w:t>
      </w:r>
      <w:r w:rsidR="1FF26F4E" w:rsidRPr="00CB5FAE">
        <w:t xml:space="preserve"> </w:t>
      </w:r>
      <w:r w:rsidR="4A9B1D9F" w:rsidRPr="00CB5FAE">
        <w:t>lõi</w:t>
      </w:r>
      <w:r w:rsidR="00DA3F36" w:rsidRPr="00CB5FAE">
        <w:t>ge</w:t>
      </w:r>
      <w:r w:rsidR="4A9B1D9F" w:rsidRPr="00CB5FAE">
        <w:t xml:space="preserve"> 1 </w:t>
      </w:r>
      <w:r w:rsidR="1FF26F4E" w:rsidRPr="00CB5FAE">
        <w:t>muudetakse ja sõnastatakse järgmiselt:</w:t>
      </w:r>
    </w:p>
    <w:p w14:paraId="48AF4F8F" w14:textId="4723FB79" w:rsidR="7D08F349" w:rsidRPr="00A213E3" w:rsidRDefault="7D08F349" w:rsidP="00E14255">
      <w:pPr>
        <w:spacing w:after="0" w:line="240" w:lineRule="auto"/>
        <w:ind w:left="0" w:right="0"/>
        <w:rPr>
          <w:szCs w:val="24"/>
        </w:rPr>
      </w:pPr>
      <w:bookmarkStart w:id="13" w:name="_Hlk182566304"/>
      <w:commentRangeStart w:id="14"/>
      <w:r w:rsidRPr="00CB5FAE">
        <w:rPr>
          <w:szCs w:val="24"/>
          <w:rPrChange w:id="15" w:author="Piret Elenurm" w:date="2024-11-29T15:30:00Z">
            <w:rPr>
              <w:szCs w:val="24"/>
              <w:highlight w:val="yellow"/>
            </w:rPr>
          </w:rPrChange>
        </w:rPr>
        <w:t xml:space="preserve">„(1) </w:t>
      </w:r>
      <w:r w:rsidR="008C736F" w:rsidRPr="00CB5FAE">
        <w:rPr>
          <w:szCs w:val="24"/>
          <w:rPrChange w:id="16" w:author="Piret Elenurm" w:date="2024-11-29T15:30:00Z">
            <w:rPr>
              <w:szCs w:val="24"/>
              <w:highlight w:val="yellow"/>
            </w:rPr>
          </w:rPrChange>
        </w:rPr>
        <w:t>Probleemtoodete või probleemtoodetest eraldatud osade vastuvõtmine ja kokkuostmine jäätmetena on lubatud</w:t>
      </w:r>
      <w:r w:rsidR="008C736F" w:rsidRPr="00CB5FAE">
        <w:rPr>
          <w:szCs w:val="24"/>
        </w:rPr>
        <w:t xml:space="preserve"> üksnes probleemtooteregistris registreeritud </w:t>
      </w:r>
      <w:r w:rsidR="008C736F" w:rsidRPr="00CB5FAE">
        <w:rPr>
          <w:szCs w:val="24"/>
          <w:rPrChange w:id="17" w:author="Piret Elenurm" w:date="2024-11-29T15:30:00Z">
            <w:rPr>
              <w:szCs w:val="24"/>
              <w:highlight w:val="yellow"/>
            </w:rPr>
          </w:rPrChange>
        </w:rPr>
        <w:t>tootjal</w:t>
      </w:r>
      <w:r w:rsidR="008C736F" w:rsidRPr="00CB5FAE">
        <w:rPr>
          <w:szCs w:val="24"/>
        </w:rPr>
        <w:t xml:space="preserve"> või tootjate ühendusel või keskkonnakaitseluba omaval isikul, kes täidab laiendatud tootjavastutusega seo</w:t>
      </w:r>
      <w:ins w:id="18" w:author="Aili Sandre" w:date="2024-11-15T11:08:00Z">
        <w:r w:rsidR="00882948" w:rsidRPr="00CB5FAE">
          <w:rPr>
            <w:szCs w:val="24"/>
          </w:rPr>
          <w:t>tud</w:t>
        </w:r>
      </w:ins>
      <w:del w:id="19" w:author="Aili Sandre" w:date="2024-11-15T11:08:00Z">
        <w:r w:rsidR="008C736F" w:rsidRPr="00CB5FAE" w:rsidDel="00882948">
          <w:rPr>
            <w:szCs w:val="24"/>
          </w:rPr>
          <w:delText>nduvaid</w:delText>
        </w:r>
      </w:del>
      <w:r w:rsidR="008C736F" w:rsidRPr="00CB5FAE">
        <w:rPr>
          <w:szCs w:val="24"/>
        </w:rPr>
        <w:t xml:space="preserve"> tootja kohustusi, sealhulgas käesoleva seaduse § 117 lõikes 2</w:t>
      </w:r>
      <w:r w:rsidR="008C736F" w:rsidRPr="00CB5FAE">
        <w:rPr>
          <w:szCs w:val="24"/>
          <w:vertAlign w:val="superscript"/>
        </w:rPr>
        <w:t>1</w:t>
      </w:r>
      <w:r w:rsidR="008C736F" w:rsidRPr="00CB5FAE">
        <w:rPr>
          <w:szCs w:val="24"/>
        </w:rPr>
        <w:t xml:space="preserve"> sätestatud kohustust</w:t>
      </w:r>
      <w:bookmarkEnd w:id="13"/>
      <w:r w:rsidR="008C736F" w:rsidRPr="00CB5FAE">
        <w:rPr>
          <w:szCs w:val="24"/>
        </w:rPr>
        <w:t>.“</w:t>
      </w:r>
      <w:r w:rsidR="00286B9E" w:rsidRPr="00CB5FAE">
        <w:rPr>
          <w:szCs w:val="24"/>
        </w:rPr>
        <w:t>;</w:t>
      </w:r>
      <w:commentRangeEnd w:id="14"/>
      <w:r w:rsidR="008977F8" w:rsidRPr="00CB5FAE">
        <w:rPr>
          <w:rStyle w:val="Kommentaariviide"/>
        </w:rPr>
        <w:commentReference w:id="14"/>
      </w:r>
    </w:p>
    <w:p w14:paraId="0E9DE446" w14:textId="6E0484C5" w:rsidR="656BAF9F" w:rsidRPr="00A213E3" w:rsidRDefault="656BAF9F" w:rsidP="00E14255">
      <w:pPr>
        <w:spacing w:after="0" w:line="240" w:lineRule="auto"/>
        <w:ind w:left="0" w:right="0" w:firstLine="0"/>
        <w:rPr>
          <w:szCs w:val="24"/>
        </w:rPr>
      </w:pPr>
    </w:p>
    <w:p w14:paraId="47118F4A" w14:textId="4438F31F" w:rsidR="00F01FF8" w:rsidRPr="00A213E3" w:rsidRDefault="00FE63D0" w:rsidP="00E14255">
      <w:pPr>
        <w:spacing w:after="0" w:line="240" w:lineRule="auto"/>
        <w:ind w:left="0" w:right="0"/>
      </w:pPr>
      <w:r w:rsidRPr="00A213E3">
        <w:rPr>
          <w:b/>
          <w:bCs/>
        </w:rPr>
        <w:t>10</w:t>
      </w:r>
      <w:r w:rsidR="003C39E1" w:rsidRPr="00A213E3">
        <w:rPr>
          <w:b/>
          <w:bCs/>
        </w:rPr>
        <w:t>)</w:t>
      </w:r>
      <w:r w:rsidR="003C39E1" w:rsidRPr="00A213E3">
        <w:rPr>
          <w:b/>
        </w:rPr>
        <w:t xml:space="preserve"> </w:t>
      </w:r>
      <w:r w:rsidR="296C2C67" w:rsidRPr="00C038BF">
        <w:rPr>
          <w:bCs/>
        </w:rPr>
        <w:t xml:space="preserve">paragrahvi 31 </w:t>
      </w:r>
      <w:r w:rsidR="71D973CF" w:rsidRPr="00C038BF">
        <w:rPr>
          <w:bCs/>
        </w:rPr>
        <w:t>lõiget</w:t>
      </w:r>
      <w:r w:rsidR="71D973CF" w:rsidRPr="00A213E3">
        <w:t xml:space="preserve"> 1</w:t>
      </w:r>
      <w:r w:rsidR="00AD73A3" w:rsidRPr="00A213E3">
        <w:rPr>
          <w:vertAlign w:val="superscript"/>
        </w:rPr>
        <w:t>1</w:t>
      </w:r>
      <w:r w:rsidR="71D973CF" w:rsidRPr="00A213E3">
        <w:t xml:space="preserve"> </w:t>
      </w:r>
      <w:r w:rsidR="296C2C67" w:rsidRPr="00A213E3">
        <w:t xml:space="preserve">täiendatakse pärast sõna </w:t>
      </w:r>
      <w:r w:rsidR="00625246">
        <w:t>„</w:t>
      </w:r>
      <w:r w:rsidR="296C2C67" w:rsidRPr="00A213E3">
        <w:t>ringlussevõtu</w:t>
      </w:r>
      <w:r w:rsidR="00625246">
        <w:t>“</w:t>
      </w:r>
      <w:r w:rsidR="296C2C67" w:rsidRPr="00A213E3">
        <w:t xml:space="preserve"> sõnadega </w:t>
      </w:r>
      <w:r w:rsidR="00625246">
        <w:t>„</w:t>
      </w:r>
      <w:r w:rsidR="00B01AEB" w:rsidRPr="00A213E3">
        <w:t xml:space="preserve">ja </w:t>
      </w:r>
      <w:commentRangeStart w:id="20"/>
      <w:del w:id="21" w:author="Kärt Voor" w:date="2024-12-03T14:37:00Z">
        <w:r w:rsidR="296C2C67" w:rsidRPr="00A213E3" w:rsidDel="00BD4C0B">
          <w:delText>§ 136</w:delText>
        </w:r>
        <w:r w:rsidR="35C7504A" w:rsidRPr="00A213E3" w:rsidDel="00BD4C0B">
          <w:rPr>
            <w:vertAlign w:val="superscript"/>
          </w:rPr>
          <w:delText>3</w:delText>
        </w:r>
        <w:r w:rsidR="35C7504A" w:rsidRPr="00A213E3" w:rsidDel="00BD4C0B">
          <w:rPr>
            <w:rStyle w:val="normaltextrun"/>
          </w:rPr>
          <w:delText xml:space="preserve"> </w:delText>
        </w:r>
      </w:del>
      <w:commentRangeEnd w:id="20"/>
      <w:r w:rsidR="00BD4C0B">
        <w:rPr>
          <w:rStyle w:val="Kommentaariviide"/>
        </w:rPr>
        <w:commentReference w:id="20"/>
      </w:r>
      <w:r w:rsidR="35C7504A" w:rsidRPr="00A213E3">
        <w:rPr>
          <w:rStyle w:val="normaltextrun"/>
        </w:rPr>
        <w:t>lõi</w:t>
      </w:r>
      <w:r w:rsidR="0062702A" w:rsidRPr="00A213E3">
        <w:rPr>
          <w:rStyle w:val="normaltextrun"/>
        </w:rPr>
        <w:t>ke</w:t>
      </w:r>
      <w:r w:rsidR="35C7504A" w:rsidRPr="00A213E3">
        <w:rPr>
          <w:rStyle w:val="normaltextrun"/>
        </w:rPr>
        <w:t xml:space="preserve">s 5 </w:t>
      </w:r>
      <w:r w:rsidR="296C2C67" w:rsidRPr="00A213E3">
        <w:t>nimetatud olmejäätmete liigiti kogumise</w:t>
      </w:r>
      <w:r w:rsidR="00625246">
        <w:t>“</w:t>
      </w:r>
      <w:r w:rsidR="2E2E2643" w:rsidRPr="00A213E3">
        <w:t>;</w:t>
      </w:r>
    </w:p>
    <w:p w14:paraId="22D0BEBF" w14:textId="77777777" w:rsidR="00F7311C" w:rsidRPr="00A213E3" w:rsidRDefault="00F7311C" w:rsidP="00E14255">
      <w:pPr>
        <w:spacing w:after="0" w:line="240" w:lineRule="auto"/>
        <w:ind w:left="0" w:right="0"/>
        <w:rPr>
          <w:szCs w:val="24"/>
        </w:rPr>
      </w:pPr>
    </w:p>
    <w:p w14:paraId="788A915A" w14:textId="5F3CDD4B" w:rsidR="00983162" w:rsidRPr="00A213E3" w:rsidRDefault="00FE63D0" w:rsidP="00E14255">
      <w:pPr>
        <w:spacing w:after="0" w:line="240" w:lineRule="auto"/>
        <w:ind w:left="0" w:right="0"/>
        <w:rPr>
          <w:szCs w:val="24"/>
        </w:rPr>
      </w:pPr>
      <w:r w:rsidRPr="00A213E3">
        <w:rPr>
          <w:b/>
          <w:szCs w:val="24"/>
        </w:rPr>
        <w:t>11</w:t>
      </w:r>
      <w:r w:rsidR="00983162" w:rsidRPr="00A213E3">
        <w:rPr>
          <w:b/>
          <w:szCs w:val="24"/>
        </w:rPr>
        <w:t xml:space="preserve">) </w:t>
      </w:r>
      <w:r w:rsidR="0F8CAF57" w:rsidRPr="00C038BF">
        <w:rPr>
          <w:bCs/>
          <w:szCs w:val="24"/>
        </w:rPr>
        <w:t>p</w:t>
      </w:r>
      <w:r w:rsidR="00983162" w:rsidRPr="00C038BF">
        <w:rPr>
          <w:bCs/>
          <w:szCs w:val="24"/>
        </w:rPr>
        <w:t>aragrahvi 31 täiendatakse</w:t>
      </w:r>
      <w:r w:rsidR="00983162" w:rsidRPr="00A213E3">
        <w:rPr>
          <w:szCs w:val="24"/>
        </w:rPr>
        <w:t xml:space="preserve"> lõikega 3</w:t>
      </w:r>
      <w:r w:rsidR="00983162" w:rsidRPr="00A213E3">
        <w:rPr>
          <w:szCs w:val="24"/>
          <w:vertAlign w:val="superscript"/>
        </w:rPr>
        <w:t>1</w:t>
      </w:r>
      <w:r w:rsidR="00983162" w:rsidRPr="00A213E3">
        <w:rPr>
          <w:szCs w:val="24"/>
        </w:rPr>
        <w:t xml:space="preserve"> järgmises sõnastuses:</w:t>
      </w:r>
    </w:p>
    <w:p w14:paraId="09A692E0" w14:textId="41481CBE" w:rsidR="00983162" w:rsidRPr="00A213E3" w:rsidRDefault="00983162" w:rsidP="00E14255">
      <w:pPr>
        <w:spacing w:after="0" w:line="240" w:lineRule="auto"/>
        <w:ind w:left="0" w:right="0"/>
        <w:rPr>
          <w:szCs w:val="24"/>
        </w:rPr>
      </w:pPr>
      <w:r w:rsidRPr="00A213E3">
        <w:rPr>
          <w:szCs w:val="24"/>
        </w:rPr>
        <w:t>„(3</w:t>
      </w:r>
      <w:r w:rsidRPr="00A213E3">
        <w:rPr>
          <w:szCs w:val="24"/>
          <w:vertAlign w:val="superscript"/>
        </w:rPr>
        <w:t>1</w:t>
      </w:r>
      <w:r w:rsidRPr="00A213E3">
        <w:rPr>
          <w:szCs w:val="24"/>
        </w:rPr>
        <w:t>) Paber</w:t>
      </w:r>
      <w:r w:rsidR="00970526" w:rsidRPr="00A213E3">
        <w:rPr>
          <w:szCs w:val="24"/>
        </w:rPr>
        <w:t>-</w:t>
      </w:r>
      <w:r w:rsidRPr="00A213E3">
        <w:rPr>
          <w:szCs w:val="24"/>
        </w:rPr>
        <w:t xml:space="preserve"> ja karton</w:t>
      </w:r>
      <w:r w:rsidR="00773561" w:rsidRPr="00A213E3">
        <w:rPr>
          <w:szCs w:val="24"/>
        </w:rPr>
        <w:t>g</w:t>
      </w:r>
      <w:r w:rsidR="00287959">
        <w:rPr>
          <w:szCs w:val="24"/>
        </w:rPr>
        <w:t>pakend</w:t>
      </w:r>
      <w:r w:rsidR="00773561" w:rsidRPr="00A213E3">
        <w:rPr>
          <w:szCs w:val="24"/>
        </w:rPr>
        <w:t>i</w:t>
      </w:r>
      <w:r w:rsidR="00970526" w:rsidRPr="00A213E3">
        <w:rPr>
          <w:szCs w:val="24"/>
        </w:rPr>
        <w:t>jäätme</w:t>
      </w:r>
      <w:r w:rsidR="00287959">
        <w:rPr>
          <w:szCs w:val="24"/>
        </w:rPr>
        <w:t>d</w:t>
      </w:r>
      <w:r w:rsidR="00773561" w:rsidRPr="00A213E3">
        <w:rPr>
          <w:szCs w:val="24"/>
        </w:rPr>
        <w:t xml:space="preserve"> kogutakse k</w:t>
      </w:r>
      <w:r w:rsidR="00287959">
        <w:rPr>
          <w:szCs w:val="24"/>
        </w:rPr>
        <w:t>oos</w:t>
      </w:r>
      <w:r w:rsidR="00773561" w:rsidRPr="00A213E3">
        <w:rPr>
          <w:szCs w:val="24"/>
        </w:rPr>
        <w:t xml:space="preserve"> paber</w:t>
      </w:r>
      <w:r w:rsidR="00A93D67">
        <w:rPr>
          <w:szCs w:val="24"/>
        </w:rPr>
        <w:t>i</w:t>
      </w:r>
      <w:r w:rsidR="00773561" w:rsidRPr="00A213E3">
        <w:rPr>
          <w:szCs w:val="24"/>
        </w:rPr>
        <w:t>- ja kartongijäätme</w:t>
      </w:r>
      <w:r w:rsidR="00287959">
        <w:rPr>
          <w:szCs w:val="24"/>
        </w:rPr>
        <w:t>tega</w:t>
      </w:r>
      <w:r w:rsidR="00D53FA1" w:rsidRPr="00A213E3">
        <w:rPr>
          <w:szCs w:val="24"/>
        </w:rPr>
        <w:t>.</w:t>
      </w:r>
      <w:r w:rsidR="00773561" w:rsidRPr="00A213E3">
        <w:rPr>
          <w:szCs w:val="24"/>
        </w:rPr>
        <w:t>“</w:t>
      </w:r>
      <w:r w:rsidR="00D53FA1" w:rsidRPr="00A213E3">
        <w:rPr>
          <w:szCs w:val="24"/>
        </w:rPr>
        <w:t>;</w:t>
      </w:r>
    </w:p>
    <w:p w14:paraId="7A1D7723" w14:textId="77777777" w:rsidR="003637FB" w:rsidRPr="00A213E3" w:rsidRDefault="003637FB" w:rsidP="00E14255">
      <w:pPr>
        <w:spacing w:after="0" w:line="240" w:lineRule="auto"/>
        <w:ind w:left="0" w:right="0"/>
        <w:rPr>
          <w:szCs w:val="24"/>
        </w:rPr>
      </w:pPr>
    </w:p>
    <w:p w14:paraId="3AE4A067" w14:textId="4F010989" w:rsidR="00C30861" w:rsidRPr="00A213E3" w:rsidRDefault="00FE63D0" w:rsidP="00E14255">
      <w:pPr>
        <w:spacing w:after="0" w:line="240" w:lineRule="auto"/>
        <w:ind w:left="0" w:right="0" w:firstLine="0"/>
        <w:rPr>
          <w:szCs w:val="24"/>
        </w:rPr>
      </w:pPr>
      <w:r w:rsidRPr="00A213E3">
        <w:rPr>
          <w:b/>
          <w:szCs w:val="24"/>
        </w:rPr>
        <w:t>12</w:t>
      </w:r>
      <w:r w:rsidR="003637FB" w:rsidRPr="00A213E3">
        <w:rPr>
          <w:b/>
          <w:szCs w:val="24"/>
        </w:rPr>
        <w:t xml:space="preserve">) </w:t>
      </w:r>
      <w:r w:rsidR="003637FB" w:rsidRPr="00C038BF">
        <w:rPr>
          <w:bCs/>
          <w:szCs w:val="24"/>
        </w:rPr>
        <w:t>paragrahv</w:t>
      </w:r>
      <w:r w:rsidR="00E14255">
        <w:rPr>
          <w:bCs/>
          <w:szCs w:val="24"/>
        </w:rPr>
        <w:t>i</w:t>
      </w:r>
      <w:r w:rsidR="003637FB" w:rsidRPr="00C038BF">
        <w:rPr>
          <w:bCs/>
          <w:szCs w:val="24"/>
        </w:rPr>
        <w:t xml:space="preserve"> 31 lõige</w:t>
      </w:r>
      <w:r w:rsidR="003637FB" w:rsidRPr="00A213E3">
        <w:rPr>
          <w:szCs w:val="24"/>
        </w:rPr>
        <w:t xml:space="preserve"> 5 tunnistatakse kehtetuks;</w:t>
      </w:r>
    </w:p>
    <w:p w14:paraId="52454867" w14:textId="77777777" w:rsidR="00F7311C" w:rsidRPr="00A213E3" w:rsidRDefault="00F7311C" w:rsidP="00E14255">
      <w:pPr>
        <w:spacing w:after="0" w:line="240" w:lineRule="auto"/>
        <w:ind w:left="0" w:right="0" w:firstLine="0"/>
        <w:rPr>
          <w:szCs w:val="24"/>
        </w:rPr>
      </w:pPr>
    </w:p>
    <w:p w14:paraId="186D2068" w14:textId="0A665168" w:rsidR="000479F9" w:rsidRPr="00A213E3" w:rsidRDefault="00FE63D0" w:rsidP="00E55006">
      <w:pPr>
        <w:spacing w:after="0" w:line="240" w:lineRule="auto"/>
        <w:ind w:left="0" w:right="0"/>
        <w:rPr>
          <w:szCs w:val="24"/>
        </w:rPr>
      </w:pPr>
      <w:r w:rsidRPr="00A213E3">
        <w:rPr>
          <w:b/>
          <w:szCs w:val="24"/>
        </w:rPr>
        <w:t>13</w:t>
      </w:r>
      <w:r w:rsidR="00DE322A" w:rsidRPr="00A213E3">
        <w:rPr>
          <w:b/>
          <w:szCs w:val="24"/>
        </w:rPr>
        <w:t xml:space="preserve">) </w:t>
      </w:r>
      <w:r w:rsidR="1D1E2007" w:rsidRPr="00C038BF">
        <w:rPr>
          <w:bCs/>
          <w:szCs w:val="24"/>
        </w:rPr>
        <w:t>p</w:t>
      </w:r>
      <w:r w:rsidR="00DE322A" w:rsidRPr="00C038BF">
        <w:rPr>
          <w:bCs/>
          <w:szCs w:val="24"/>
        </w:rPr>
        <w:t>aragrahvi 31 lõi</w:t>
      </w:r>
      <w:r w:rsidR="00E55006">
        <w:rPr>
          <w:bCs/>
          <w:szCs w:val="24"/>
        </w:rPr>
        <w:t>ke</w:t>
      </w:r>
      <w:r w:rsidR="00DE322A" w:rsidRPr="00A213E3">
        <w:rPr>
          <w:szCs w:val="24"/>
        </w:rPr>
        <w:t xml:space="preserve"> 6 </w:t>
      </w:r>
      <w:r w:rsidR="00E55006">
        <w:rPr>
          <w:szCs w:val="24"/>
        </w:rPr>
        <w:t>sissejuhatavat lauseosa täiendatakse pärast tekstiosa „</w:t>
      </w:r>
      <w:r w:rsidR="00E55006" w:rsidRPr="00A213E3">
        <w:rPr>
          <w:szCs w:val="24"/>
        </w:rPr>
        <w:t>lõigetes 3 ja 4</w:t>
      </w:r>
      <w:r w:rsidR="00E55006">
        <w:rPr>
          <w:szCs w:val="24"/>
        </w:rPr>
        <w:t>“ tekstiosaga</w:t>
      </w:r>
      <w:r w:rsidR="00C73C76" w:rsidRPr="00A213E3">
        <w:rPr>
          <w:szCs w:val="24"/>
        </w:rPr>
        <w:t xml:space="preserve"> </w:t>
      </w:r>
      <w:r w:rsidR="00E55006">
        <w:rPr>
          <w:szCs w:val="24"/>
        </w:rPr>
        <w:t>„</w:t>
      </w:r>
      <w:commentRangeStart w:id="22"/>
      <w:r w:rsidR="00B71568" w:rsidRPr="00A213E3">
        <w:rPr>
          <w:szCs w:val="24"/>
        </w:rPr>
        <w:t>ja</w:t>
      </w:r>
      <w:commentRangeEnd w:id="22"/>
      <w:r w:rsidR="00A81400">
        <w:rPr>
          <w:rStyle w:val="Kommentaariviide"/>
        </w:rPr>
        <w:commentReference w:id="22"/>
      </w:r>
      <w:r w:rsidR="00B71568" w:rsidRPr="00A213E3">
        <w:rPr>
          <w:szCs w:val="24"/>
        </w:rPr>
        <w:t xml:space="preserve"> </w:t>
      </w:r>
      <w:r w:rsidR="008A7D84" w:rsidRPr="00A213E3">
        <w:rPr>
          <w:szCs w:val="24"/>
        </w:rPr>
        <w:t xml:space="preserve">pakendiseaduse </w:t>
      </w:r>
      <w:r w:rsidR="00625246" w:rsidRPr="00A213E3">
        <w:t>§</w:t>
      </w:r>
      <w:r w:rsidR="00625246">
        <w:t>-</w:t>
      </w:r>
      <w:r w:rsidR="00D72BBF" w:rsidRPr="00A213E3">
        <w:rPr>
          <w:szCs w:val="24"/>
        </w:rPr>
        <w:t>s</w:t>
      </w:r>
      <w:r w:rsidR="008A7D84" w:rsidRPr="00A213E3">
        <w:rPr>
          <w:szCs w:val="24"/>
        </w:rPr>
        <w:t xml:space="preserve"> 15</w:t>
      </w:r>
      <w:r w:rsidR="00E55006">
        <w:rPr>
          <w:szCs w:val="24"/>
        </w:rPr>
        <w:t>“</w:t>
      </w:r>
      <w:r w:rsidR="009D76C2" w:rsidRPr="00A213E3">
        <w:rPr>
          <w:szCs w:val="24"/>
        </w:rPr>
        <w:t>;</w:t>
      </w:r>
    </w:p>
    <w:p w14:paraId="456EB77F" w14:textId="77777777" w:rsidR="00224C4E" w:rsidRPr="00A213E3" w:rsidRDefault="00224C4E" w:rsidP="00E14255">
      <w:pPr>
        <w:spacing w:after="0" w:line="240" w:lineRule="auto"/>
        <w:ind w:left="0" w:right="0"/>
        <w:rPr>
          <w:szCs w:val="24"/>
        </w:rPr>
      </w:pPr>
    </w:p>
    <w:p w14:paraId="1A986A35" w14:textId="0171A4CD" w:rsidR="00A35B23" w:rsidRPr="00A213E3" w:rsidRDefault="00FE63D0" w:rsidP="00E14255">
      <w:pPr>
        <w:spacing w:after="0" w:line="240" w:lineRule="auto"/>
        <w:ind w:left="0" w:right="0"/>
      </w:pPr>
      <w:r w:rsidRPr="6F67CC83">
        <w:rPr>
          <w:b/>
          <w:bCs/>
        </w:rPr>
        <w:t>14</w:t>
      </w:r>
      <w:r w:rsidR="00224C4E" w:rsidRPr="6F67CC83">
        <w:rPr>
          <w:b/>
          <w:bCs/>
        </w:rPr>
        <w:t xml:space="preserve">) </w:t>
      </w:r>
      <w:r w:rsidR="1E061EF1">
        <w:t>p</w:t>
      </w:r>
      <w:r w:rsidR="00A35B23">
        <w:t xml:space="preserve">aragrahvi 31 lõiget 7 täiendatakse </w:t>
      </w:r>
      <w:r w:rsidR="007E69BE">
        <w:t xml:space="preserve">pärast sõna „kohaselt“ </w:t>
      </w:r>
      <w:r w:rsidR="00984DEA">
        <w:t>tekstiosaga</w:t>
      </w:r>
      <w:r w:rsidR="00CF097B">
        <w:t xml:space="preserve"> </w:t>
      </w:r>
      <w:r w:rsidR="00A35B23">
        <w:t>„</w:t>
      </w:r>
      <w:r w:rsidR="584040F4" w:rsidRPr="6F67CC83">
        <w:rPr>
          <w:rFonts w:eastAsia="Arial"/>
        </w:rPr>
        <w:t xml:space="preserve">lähtudes </w:t>
      </w:r>
      <w:r w:rsidR="5BFD2400">
        <w:t>piirkondlikest iseärasustest</w:t>
      </w:r>
      <w:r w:rsidR="00625246">
        <w:t>,</w:t>
      </w:r>
      <w:r w:rsidR="5BFD2400">
        <w:t xml:space="preserve"> nagu</w:t>
      </w:r>
      <w:r w:rsidR="584040F4">
        <w:t xml:space="preserve"> </w:t>
      </w:r>
      <w:r w:rsidR="584040F4" w:rsidRPr="6F67CC83">
        <w:rPr>
          <w:rFonts w:eastAsia="Arial"/>
        </w:rPr>
        <w:t>eeldatavatest jäätmekogustest, hoonestusest</w:t>
      </w:r>
      <w:r w:rsidR="006527C7" w:rsidRPr="6F67CC83">
        <w:rPr>
          <w:rFonts w:eastAsia="Arial"/>
        </w:rPr>
        <w:t>, asustustihedusest</w:t>
      </w:r>
      <w:r w:rsidR="584040F4" w:rsidRPr="6F67CC83">
        <w:rPr>
          <w:rFonts w:eastAsia="Arial"/>
        </w:rPr>
        <w:t xml:space="preserve"> ning teede- ja tänavatevõrgu eripärast</w:t>
      </w:r>
      <w:r w:rsidR="00962BF1" w:rsidRPr="6F67CC83">
        <w:rPr>
          <w:rFonts w:eastAsia="Arial"/>
        </w:rPr>
        <w:t>“;</w:t>
      </w:r>
    </w:p>
    <w:p w14:paraId="11ED71E4" w14:textId="3A90C133" w:rsidR="00A35B23" w:rsidRPr="00A213E3" w:rsidRDefault="00A35B23" w:rsidP="00E14255">
      <w:pPr>
        <w:spacing w:after="0" w:line="240" w:lineRule="auto"/>
        <w:ind w:left="0" w:right="0"/>
        <w:rPr>
          <w:szCs w:val="24"/>
          <w:highlight w:val="yellow"/>
        </w:rPr>
      </w:pPr>
    </w:p>
    <w:p w14:paraId="1AC59AD9" w14:textId="757B09AA" w:rsidR="00A35B23" w:rsidRPr="00A213E3" w:rsidRDefault="00FE63D0" w:rsidP="00E14255">
      <w:pPr>
        <w:spacing w:after="0" w:line="240" w:lineRule="auto"/>
        <w:ind w:left="0" w:right="0"/>
        <w:rPr>
          <w:szCs w:val="24"/>
        </w:rPr>
      </w:pPr>
      <w:r w:rsidRPr="00A213E3">
        <w:rPr>
          <w:b/>
          <w:bCs/>
          <w:szCs w:val="24"/>
        </w:rPr>
        <w:t>15</w:t>
      </w:r>
      <w:r w:rsidR="74AE64FF" w:rsidRPr="00A213E3">
        <w:rPr>
          <w:b/>
          <w:bCs/>
          <w:szCs w:val="24"/>
        </w:rPr>
        <w:t xml:space="preserve">) </w:t>
      </w:r>
      <w:r w:rsidR="74AE64FF" w:rsidRPr="00C038BF">
        <w:rPr>
          <w:szCs w:val="24"/>
        </w:rPr>
        <w:t>paragrahvi 31 täiendatakse</w:t>
      </w:r>
      <w:r w:rsidR="74AE64FF" w:rsidRPr="00A213E3">
        <w:rPr>
          <w:szCs w:val="24"/>
        </w:rPr>
        <w:t xml:space="preserve"> lõikega 8 järgmises sõnastuses:</w:t>
      </w:r>
    </w:p>
    <w:p w14:paraId="404B811F" w14:textId="79B3E5DA" w:rsidR="00A35B23" w:rsidRPr="00A213E3" w:rsidRDefault="00625246" w:rsidP="00E14255">
      <w:pPr>
        <w:spacing w:after="0" w:line="240" w:lineRule="auto"/>
        <w:ind w:left="0" w:right="0"/>
      </w:pPr>
      <w:r>
        <w:t>„</w:t>
      </w:r>
      <w:r w:rsidR="74AE64FF" w:rsidRPr="00A213E3">
        <w:t xml:space="preserve">(8) </w:t>
      </w:r>
      <w:commentRangeStart w:id="23"/>
      <w:r w:rsidR="74AE64FF" w:rsidRPr="00A213E3">
        <w:t xml:space="preserve">Käesoleva paragrahvi lõikes 7 sätestatud korraldus </w:t>
      </w:r>
      <w:commentRangeEnd w:id="23"/>
      <w:r w:rsidR="00A81400">
        <w:rPr>
          <w:rStyle w:val="Kommentaariviide"/>
        </w:rPr>
        <w:commentReference w:id="23"/>
      </w:r>
      <w:r w:rsidR="74AE64FF" w:rsidRPr="00A213E3">
        <w:t xml:space="preserve">peab tagama, et </w:t>
      </w:r>
      <w:r w:rsidR="5EE3751E" w:rsidRPr="00A213E3">
        <w:t xml:space="preserve">liigiti kogumine </w:t>
      </w:r>
      <w:r w:rsidR="509F8C0C" w:rsidRPr="00A213E3">
        <w:t>on</w:t>
      </w:r>
      <w:r w:rsidR="5EE3751E" w:rsidRPr="00A213E3">
        <w:t xml:space="preserve"> </w:t>
      </w:r>
      <w:r w:rsidR="13AA907C" w:rsidRPr="00A213E3">
        <w:t>jäätmevaldaja</w:t>
      </w:r>
      <w:r>
        <w:t>le</w:t>
      </w:r>
      <w:r w:rsidR="5EE3751E" w:rsidRPr="00A213E3">
        <w:t xml:space="preserve"> </w:t>
      </w:r>
      <w:r w:rsidR="4CC169E3" w:rsidRPr="00A213E3">
        <w:t xml:space="preserve">võimalikult </w:t>
      </w:r>
      <w:r w:rsidR="5EE3751E" w:rsidRPr="00A213E3">
        <w:t xml:space="preserve">mugav </w:t>
      </w:r>
      <w:r w:rsidR="7861EB2D" w:rsidRPr="00A213E3">
        <w:t>ja</w:t>
      </w:r>
      <w:r w:rsidR="5EE3751E" w:rsidRPr="00A213E3">
        <w:t xml:space="preserve"> </w:t>
      </w:r>
      <w:r w:rsidR="00F76F66" w:rsidRPr="00A213E3">
        <w:t>motiveeriv</w:t>
      </w:r>
      <w:r w:rsidR="22B7CD30" w:rsidRPr="00A213E3">
        <w:t>.</w:t>
      </w:r>
      <w:r w:rsidR="00962BF1" w:rsidRPr="00A213E3">
        <w:t>“;</w:t>
      </w:r>
    </w:p>
    <w:p w14:paraId="73AA194D" w14:textId="77777777" w:rsidR="0014569C" w:rsidRPr="00A213E3" w:rsidRDefault="0014569C" w:rsidP="00E14255">
      <w:pPr>
        <w:spacing w:after="0" w:line="240" w:lineRule="auto"/>
        <w:ind w:left="0" w:right="0" w:firstLine="0"/>
      </w:pPr>
    </w:p>
    <w:p w14:paraId="7E4CE5FD" w14:textId="05221C0B" w:rsidR="007A6A7A" w:rsidRPr="00A213E3" w:rsidRDefault="00FE63D0" w:rsidP="00E14255">
      <w:pPr>
        <w:spacing w:after="0" w:line="240" w:lineRule="auto"/>
        <w:ind w:left="0" w:right="0"/>
        <w:rPr>
          <w:b/>
          <w:bCs/>
        </w:rPr>
      </w:pPr>
      <w:r w:rsidRPr="00A213E3">
        <w:rPr>
          <w:b/>
          <w:bCs/>
        </w:rPr>
        <w:t>16</w:t>
      </w:r>
      <w:r w:rsidR="00FC5059" w:rsidRPr="00A213E3">
        <w:rPr>
          <w:b/>
          <w:bCs/>
        </w:rPr>
        <w:t>)</w:t>
      </w:r>
      <w:r w:rsidR="00FC5059" w:rsidRPr="00A213E3">
        <w:t xml:space="preserve"> </w:t>
      </w:r>
      <w:commentRangeStart w:id="24"/>
      <w:r w:rsidR="00FC5059" w:rsidRPr="00C038BF">
        <w:t>paragrahvi 42</w:t>
      </w:r>
      <w:r w:rsidR="00FC5059" w:rsidRPr="00A213E3">
        <w:rPr>
          <w:b/>
          <w:bCs/>
        </w:rPr>
        <w:t xml:space="preserve"> </w:t>
      </w:r>
      <w:r w:rsidR="007A6A7A" w:rsidRPr="00A213E3">
        <w:t>täiendatakse</w:t>
      </w:r>
      <w:r w:rsidR="003D6751" w:rsidRPr="00A213E3">
        <w:t xml:space="preserve"> </w:t>
      </w:r>
      <w:commentRangeEnd w:id="24"/>
      <w:r w:rsidR="00A81400">
        <w:rPr>
          <w:rStyle w:val="Kommentaariviide"/>
        </w:rPr>
        <w:commentReference w:id="24"/>
      </w:r>
      <w:r w:rsidR="003D6751" w:rsidRPr="00A213E3">
        <w:t>lõi</w:t>
      </w:r>
      <w:r w:rsidR="007A6A7A" w:rsidRPr="00A213E3">
        <w:t>kega</w:t>
      </w:r>
      <w:r w:rsidR="003D6751" w:rsidRPr="00A213E3">
        <w:t xml:space="preserve"> 1</w:t>
      </w:r>
      <w:r w:rsidR="003D6751" w:rsidRPr="00A213E3">
        <w:rPr>
          <w:vertAlign w:val="superscript"/>
        </w:rPr>
        <w:t>1</w:t>
      </w:r>
      <w:r w:rsidR="003D6751" w:rsidRPr="00A213E3">
        <w:t xml:space="preserve"> </w:t>
      </w:r>
      <w:r w:rsidR="007A6A7A" w:rsidRPr="00A213E3">
        <w:t>järgmises sõnastuses:</w:t>
      </w:r>
    </w:p>
    <w:p w14:paraId="10D1CE70" w14:textId="481C3F6E" w:rsidR="005874D4" w:rsidRPr="00A213E3" w:rsidRDefault="007A6A7A" w:rsidP="00E14255">
      <w:pPr>
        <w:spacing w:after="0" w:line="240" w:lineRule="auto"/>
        <w:ind w:left="0" w:right="0"/>
      </w:pPr>
      <w:commentRangeStart w:id="25"/>
      <w:r w:rsidRPr="008A1F8D">
        <w:t>„</w:t>
      </w:r>
      <w:commentRangeStart w:id="26"/>
      <w:ins w:id="27" w:author="Kärt Voor" w:date="2024-12-03T14:42:00Z">
        <w:r w:rsidR="00866D85">
          <w:t>(</w:t>
        </w:r>
        <w:commentRangeEnd w:id="26"/>
        <w:r w:rsidR="00866D85">
          <w:rPr>
            <w:rStyle w:val="Kommentaariviide"/>
          </w:rPr>
          <w:commentReference w:id="26"/>
        </w:r>
      </w:ins>
      <w:r w:rsidR="0041793E" w:rsidRPr="008A1F8D">
        <w:t>1</w:t>
      </w:r>
      <w:r w:rsidR="0041793E" w:rsidRPr="008A1F8D">
        <w:rPr>
          <w:vertAlign w:val="superscript"/>
        </w:rPr>
        <w:t>1</w:t>
      </w:r>
      <w:r w:rsidR="0041793E" w:rsidRPr="008A1F8D">
        <w:t>)</w:t>
      </w:r>
      <w:r w:rsidR="0041793E" w:rsidRPr="00A213E3">
        <w:t xml:space="preserve"> </w:t>
      </w:r>
      <w:r w:rsidR="00842E1F">
        <w:t>K</w:t>
      </w:r>
      <w:r w:rsidR="00AB4EA7" w:rsidRPr="00A213E3">
        <w:t>äesol</w:t>
      </w:r>
      <w:r w:rsidR="005874D4" w:rsidRPr="00A213E3">
        <w:t>e</w:t>
      </w:r>
      <w:r w:rsidR="00AB4EA7" w:rsidRPr="00A213E3">
        <w:t>v</w:t>
      </w:r>
      <w:r w:rsidR="005874D4" w:rsidRPr="00A213E3">
        <w:t xml:space="preserve">a paragrahvi lõikes 1 nimetatud jäätmekava võib olla </w:t>
      </w:r>
      <w:r w:rsidR="001D569E" w:rsidRPr="00A213E3">
        <w:t xml:space="preserve">kohaliku omavalitsuse üksuse </w:t>
      </w:r>
      <w:r w:rsidR="3B04DBCD" w:rsidRPr="00A213E3">
        <w:t xml:space="preserve">volikogu kehtestatud </w:t>
      </w:r>
      <w:r w:rsidR="00D65EE9" w:rsidRPr="00A213E3">
        <w:t xml:space="preserve">muu </w:t>
      </w:r>
      <w:r w:rsidR="330757D3" w:rsidRPr="00A213E3">
        <w:t>õigusakti</w:t>
      </w:r>
      <w:r w:rsidR="001D569E" w:rsidRPr="00A213E3">
        <w:t xml:space="preserve"> osa</w:t>
      </w:r>
      <w:r w:rsidR="007139AB" w:rsidRPr="00A213E3">
        <w:t>.“;</w:t>
      </w:r>
      <w:commentRangeEnd w:id="25"/>
      <w:r w:rsidR="00A81400">
        <w:rPr>
          <w:rStyle w:val="Kommentaariviide"/>
        </w:rPr>
        <w:commentReference w:id="25"/>
      </w:r>
    </w:p>
    <w:p w14:paraId="433A71AA" w14:textId="77777777" w:rsidR="00FC5059" w:rsidRPr="00A213E3" w:rsidRDefault="00FC5059" w:rsidP="00E14255">
      <w:pPr>
        <w:spacing w:after="0" w:line="240" w:lineRule="auto"/>
        <w:ind w:left="0" w:right="0" w:firstLine="0"/>
      </w:pPr>
    </w:p>
    <w:p w14:paraId="4BDAAA2E" w14:textId="58950981" w:rsidR="0014569C" w:rsidRPr="00A213E3" w:rsidRDefault="00E91959" w:rsidP="00842E1F">
      <w:pPr>
        <w:spacing w:after="0" w:line="240" w:lineRule="auto"/>
        <w:ind w:left="0" w:right="0"/>
        <w:rPr>
          <w:i/>
        </w:rPr>
      </w:pPr>
      <w:commentRangeStart w:id="28"/>
      <w:r w:rsidRPr="00A213E3">
        <w:rPr>
          <w:b/>
          <w:bCs/>
        </w:rPr>
        <w:t>17</w:t>
      </w:r>
      <w:r w:rsidR="0014569C" w:rsidRPr="00A213E3">
        <w:rPr>
          <w:b/>
          <w:bCs/>
        </w:rPr>
        <w:t>)</w:t>
      </w:r>
      <w:r w:rsidR="0014569C" w:rsidRPr="00A213E3">
        <w:t xml:space="preserve"> </w:t>
      </w:r>
      <w:r w:rsidR="0014569C" w:rsidRPr="00C038BF">
        <w:rPr>
          <w:bCs/>
        </w:rPr>
        <w:t>parag</w:t>
      </w:r>
      <w:r w:rsidR="00BD306C" w:rsidRPr="00C038BF">
        <w:rPr>
          <w:bCs/>
        </w:rPr>
        <w:t>rahv</w:t>
      </w:r>
      <w:r w:rsidR="00192A70" w:rsidRPr="00C038BF">
        <w:rPr>
          <w:bCs/>
        </w:rPr>
        <w:t xml:space="preserve">i 42 </w:t>
      </w:r>
      <w:r w:rsidR="00097410" w:rsidRPr="00C038BF">
        <w:rPr>
          <w:bCs/>
        </w:rPr>
        <w:t>l</w:t>
      </w:r>
      <w:r w:rsidR="00DA3F36">
        <w:rPr>
          <w:bCs/>
        </w:rPr>
        <w:t>õike</w:t>
      </w:r>
      <w:r w:rsidR="00097410" w:rsidRPr="00C038BF">
        <w:rPr>
          <w:bCs/>
        </w:rPr>
        <w:t xml:space="preserve"> </w:t>
      </w:r>
      <w:r w:rsidR="0026699A" w:rsidRPr="00C038BF">
        <w:rPr>
          <w:bCs/>
        </w:rPr>
        <w:t>3</w:t>
      </w:r>
      <w:r w:rsidR="00097410" w:rsidRPr="00C038BF">
        <w:rPr>
          <w:bCs/>
        </w:rPr>
        <w:t xml:space="preserve"> </w:t>
      </w:r>
      <w:r w:rsidR="0049385F" w:rsidRPr="00C038BF">
        <w:rPr>
          <w:bCs/>
        </w:rPr>
        <w:t>p</w:t>
      </w:r>
      <w:r w:rsidR="00DA3F36">
        <w:rPr>
          <w:bCs/>
        </w:rPr>
        <w:t>unkt</w:t>
      </w:r>
      <w:r w:rsidR="00842E1F">
        <w:rPr>
          <w:bCs/>
        </w:rPr>
        <w:t>i</w:t>
      </w:r>
      <w:r w:rsidR="0049385F" w:rsidRPr="00C038BF">
        <w:rPr>
          <w:bCs/>
        </w:rPr>
        <w:t xml:space="preserve"> </w:t>
      </w:r>
      <w:r w:rsidR="00756426">
        <w:rPr>
          <w:bCs/>
        </w:rPr>
        <w:t xml:space="preserve">3 </w:t>
      </w:r>
      <w:r w:rsidR="00842E1F">
        <w:rPr>
          <w:bCs/>
        </w:rPr>
        <w:t xml:space="preserve">täiendatakse pärast sõna </w:t>
      </w:r>
      <w:ins w:id="29" w:author="Aili Sandre" w:date="2024-11-15T11:39:00Z">
        <w:r w:rsidR="00B165A8">
          <w:rPr>
            <w:bCs/>
          </w:rPr>
          <w:t>„</w:t>
        </w:r>
      </w:ins>
      <w:del w:id="30" w:author="Aili Sandre" w:date="2024-11-15T11:39:00Z">
        <w:r w:rsidR="00842E1F" w:rsidDel="00B165A8">
          <w:rPr>
            <w:bCs/>
          </w:rPr>
          <w:delText>“</w:delText>
        </w:r>
      </w:del>
      <w:r w:rsidR="00842E1F">
        <w:rPr>
          <w:bCs/>
        </w:rPr>
        <w:t>kaupa</w:t>
      </w:r>
      <w:ins w:id="31" w:author="Aili Sandre" w:date="2024-11-15T11:39:00Z">
        <w:r w:rsidR="00B165A8">
          <w:rPr>
            <w:bCs/>
          </w:rPr>
          <w:t>“</w:t>
        </w:r>
      </w:ins>
      <w:del w:id="32" w:author="Aili Sandre" w:date="2024-11-15T11:39:00Z">
        <w:r w:rsidR="00842E1F" w:rsidDel="00B165A8">
          <w:rPr>
            <w:bCs/>
          </w:rPr>
          <w:delText>“</w:delText>
        </w:r>
      </w:del>
      <w:r w:rsidR="00842E1F">
        <w:rPr>
          <w:bCs/>
        </w:rPr>
        <w:t xml:space="preserve"> sõnadega „, </w:t>
      </w:r>
      <w:r w:rsidR="00842E1F" w:rsidRPr="00A213E3">
        <w:t>sealhulgas olmejäätmete liigiti kogumise sihtarvu saavutamist iga</w:t>
      </w:r>
      <w:r w:rsidR="00842E1F">
        <w:t xml:space="preserve">l </w:t>
      </w:r>
      <w:r w:rsidR="00842E1F" w:rsidRPr="00A213E3">
        <w:t>aasta</w:t>
      </w:r>
      <w:r w:rsidR="00842E1F">
        <w:t>l</w:t>
      </w:r>
      <w:r w:rsidR="00842E1F" w:rsidRPr="00A213E3">
        <w:t>,</w:t>
      </w:r>
      <w:r w:rsidR="00842E1F">
        <w:t>“;</w:t>
      </w:r>
      <w:commentRangeEnd w:id="28"/>
      <w:r w:rsidR="00A81400">
        <w:rPr>
          <w:rStyle w:val="Kommentaariviide"/>
        </w:rPr>
        <w:commentReference w:id="28"/>
      </w:r>
    </w:p>
    <w:p w14:paraId="107DCBC2" w14:textId="77777777" w:rsidR="00AF0F56" w:rsidRPr="00A213E3" w:rsidRDefault="00AF0F56" w:rsidP="00E14255">
      <w:pPr>
        <w:spacing w:after="0" w:line="240" w:lineRule="auto"/>
        <w:ind w:left="0" w:right="0" w:firstLine="0"/>
      </w:pPr>
    </w:p>
    <w:p w14:paraId="34A753D8" w14:textId="634413C5" w:rsidR="00382979" w:rsidRPr="00A213E3" w:rsidRDefault="00A056D2" w:rsidP="00E14255">
      <w:pPr>
        <w:spacing w:after="0" w:line="240" w:lineRule="auto"/>
        <w:ind w:left="0" w:right="0"/>
      </w:pPr>
      <w:r w:rsidRPr="00A213E3">
        <w:rPr>
          <w:b/>
          <w:bCs/>
        </w:rPr>
        <w:t>18</w:t>
      </w:r>
      <w:r w:rsidR="00382979" w:rsidRPr="00A213E3">
        <w:rPr>
          <w:b/>
          <w:bCs/>
        </w:rPr>
        <w:t>)</w:t>
      </w:r>
      <w:r w:rsidR="00382979" w:rsidRPr="00A213E3">
        <w:t xml:space="preserve"> </w:t>
      </w:r>
      <w:r w:rsidR="00DA3F36">
        <w:t>paragrahvi</w:t>
      </w:r>
      <w:r w:rsidR="0052023B" w:rsidRPr="00C038BF">
        <w:t xml:space="preserve"> 42 </w:t>
      </w:r>
      <w:r w:rsidR="00EB57DD" w:rsidRPr="00C038BF">
        <w:t>l</w:t>
      </w:r>
      <w:r w:rsidR="00DA3F36">
        <w:t>õike</w:t>
      </w:r>
      <w:r w:rsidR="00EB57DD" w:rsidRPr="00C038BF">
        <w:t xml:space="preserve"> </w:t>
      </w:r>
      <w:r w:rsidR="00A33A83" w:rsidRPr="00C038BF">
        <w:t xml:space="preserve">3 punkt </w:t>
      </w:r>
      <w:r w:rsidR="00EB57DD" w:rsidRPr="00C038BF">
        <w:t>6 muudetakse</w:t>
      </w:r>
      <w:r w:rsidR="00EB57DD" w:rsidRPr="00A213E3">
        <w:t xml:space="preserve"> ja sõnastatakse järgmiselt:</w:t>
      </w:r>
    </w:p>
    <w:p w14:paraId="521BEDEB" w14:textId="2E2EE0A3" w:rsidR="00001ACF" w:rsidRPr="00A213E3" w:rsidRDefault="00001ACF" w:rsidP="00E14255">
      <w:pPr>
        <w:spacing w:after="0" w:line="240" w:lineRule="auto"/>
        <w:ind w:left="0" w:right="0"/>
      </w:pPr>
      <w:r w:rsidRPr="00A213E3">
        <w:t xml:space="preserve">„6) </w:t>
      </w:r>
      <w:r w:rsidR="0076745C" w:rsidRPr="00A213E3">
        <w:t>hinnangut vajadusele luua uusi või muuta olemasolevaid kogumis</w:t>
      </w:r>
      <w:r w:rsidR="0008405C" w:rsidRPr="00A213E3">
        <w:t>süsteeme</w:t>
      </w:r>
      <w:r w:rsidR="00DA3F36">
        <w:t>,</w:t>
      </w:r>
      <w:r w:rsidR="0008405C" w:rsidRPr="00A213E3">
        <w:t xml:space="preserve"> </w:t>
      </w:r>
      <w:commentRangeStart w:id="33"/>
      <w:r w:rsidR="0008405C" w:rsidRPr="00A213E3">
        <w:t>võttes arvesse</w:t>
      </w:r>
      <w:r w:rsidR="00755101" w:rsidRPr="00A213E3">
        <w:t xml:space="preserve"> jäätmete liigiti kogumise sihtarvu saavutamis</w:t>
      </w:r>
      <w:r w:rsidR="009D2D1F" w:rsidRPr="00A213E3">
        <w:t xml:space="preserve">e </w:t>
      </w:r>
      <w:r w:rsidR="00BB6BB5" w:rsidRPr="00A213E3">
        <w:t>kohustust</w:t>
      </w:r>
      <w:r w:rsidR="00E722CA" w:rsidRPr="00A213E3">
        <w:t>,</w:t>
      </w:r>
      <w:commentRangeEnd w:id="33"/>
      <w:r w:rsidR="001037E3">
        <w:rPr>
          <w:rStyle w:val="Kommentaariviide"/>
        </w:rPr>
        <w:commentReference w:id="33"/>
      </w:r>
      <w:r w:rsidR="00E722CA" w:rsidRPr="00A213E3">
        <w:t xml:space="preserve"> </w:t>
      </w:r>
      <w:r w:rsidR="009D2D1F" w:rsidRPr="00A213E3">
        <w:t>käes</w:t>
      </w:r>
      <w:r w:rsidR="00E722CA" w:rsidRPr="00A213E3">
        <w:t>o</w:t>
      </w:r>
      <w:r w:rsidR="009D2D1F" w:rsidRPr="00A213E3">
        <w:t>l</w:t>
      </w:r>
      <w:r w:rsidR="00E722CA" w:rsidRPr="00A213E3">
        <w:t>e</w:t>
      </w:r>
      <w:r w:rsidR="009D2D1F" w:rsidRPr="00A213E3">
        <w:t>v</w:t>
      </w:r>
      <w:r w:rsidR="00E722CA" w:rsidRPr="00A213E3">
        <w:t>a</w:t>
      </w:r>
      <w:r w:rsidR="009D2D1F" w:rsidRPr="00A213E3">
        <w:t xml:space="preserve"> seaduse § </w:t>
      </w:r>
      <w:r w:rsidR="00852311" w:rsidRPr="00A213E3">
        <w:t xml:space="preserve">31 lõike 6 </w:t>
      </w:r>
      <w:r w:rsidR="00E722CA" w:rsidRPr="00A213E3">
        <w:t>alusel erandite t</w:t>
      </w:r>
      <w:r w:rsidR="00767C67" w:rsidRPr="00A213E3">
        <w:t>e</w:t>
      </w:r>
      <w:r w:rsidR="00E722CA" w:rsidRPr="00A213E3">
        <w:t xml:space="preserve">gemise vajadust ning </w:t>
      </w:r>
      <w:r w:rsidR="00767C67" w:rsidRPr="00A213E3">
        <w:t>§ 31</w:t>
      </w:r>
      <w:r w:rsidR="00852311" w:rsidRPr="00A213E3">
        <w:t xml:space="preserve"> lõigetes 7 ja 8 </w:t>
      </w:r>
      <w:r w:rsidR="00DA3F36">
        <w:t>sätestatud</w:t>
      </w:r>
      <w:r w:rsidR="00852311" w:rsidRPr="00A213E3">
        <w:t xml:space="preserve"> </w:t>
      </w:r>
      <w:r w:rsidR="00767C67" w:rsidRPr="00A213E3">
        <w:t>põhimõtteid</w:t>
      </w:r>
      <w:del w:id="34" w:author="Kärt Voor" w:date="2024-12-03T14:43:00Z">
        <w:r w:rsidR="00767C67" w:rsidRPr="00A213E3" w:rsidDel="00866D85">
          <w:delText>.</w:delText>
        </w:r>
        <w:r w:rsidR="00C465A3" w:rsidRPr="00A213E3" w:rsidDel="00866D85">
          <w:delText>“;</w:delText>
        </w:r>
      </w:del>
      <w:commentRangeStart w:id="35"/>
      <w:ins w:id="36" w:author="Kärt Voor" w:date="2024-12-03T14:43:00Z">
        <w:r w:rsidR="00866D85">
          <w:t>;</w:t>
        </w:r>
        <w:commentRangeEnd w:id="35"/>
        <w:r w:rsidR="00866D85">
          <w:rPr>
            <w:rStyle w:val="Kommentaariviide"/>
          </w:rPr>
          <w:commentReference w:id="35"/>
        </w:r>
        <w:r w:rsidR="00866D85" w:rsidRPr="00A213E3">
          <w:t>“;</w:t>
        </w:r>
      </w:ins>
    </w:p>
    <w:p w14:paraId="5BA6A7B5" w14:textId="77777777" w:rsidR="008A208F" w:rsidRPr="00A213E3" w:rsidRDefault="008A208F" w:rsidP="00E14255">
      <w:pPr>
        <w:spacing w:after="0" w:line="240" w:lineRule="auto"/>
        <w:ind w:right="-10"/>
      </w:pPr>
    </w:p>
    <w:p w14:paraId="4A037A4B" w14:textId="4CE93749" w:rsidR="008A208F" w:rsidRPr="00A213E3" w:rsidRDefault="00A056D2" w:rsidP="00E14255">
      <w:pPr>
        <w:spacing w:after="0" w:line="240" w:lineRule="auto"/>
        <w:ind w:left="0" w:right="0"/>
      </w:pPr>
      <w:r w:rsidRPr="00A213E3">
        <w:rPr>
          <w:b/>
          <w:bCs/>
        </w:rPr>
        <w:t>19</w:t>
      </w:r>
      <w:r w:rsidR="008A208F" w:rsidRPr="00A213E3">
        <w:rPr>
          <w:b/>
          <w:bCs/>
        </w:rPr>
        <w:t>)</w:t>
      </w:r>
      <w:r w:rsidR="008A208F" w:rsidRPr="00A213E3">
        <w:t xml:space="preserve"> </w:t>
      </w:r>
      <w:r w:rsidR="001E26E6" w:rsidRPr="00C038BF">
        <w:t>paragrahvi 42 l</w:t>
      </w:r>
      <w:r w:rsidR="00DA3F36">
        <w:t>õike</w:t>
      </w:r>
      <w:r w:rsidR="001E26E6" w:rsidRPr="00C038BF">
        <w:t xml:space="preserve"> 3 p</w:t>
      </w:r>
      <w:r w:rsidR="00DA3F36">
        <w:t>unkti</w:t>
      </w:r>
      <w:r w:rsidR="001E26E6" w:rsidRPr="00C038BF">
        <w:t xml:space="preserve"> 7 täiendatakse</w:t>
      </w:r>
      <w:r w:rsidR="001E26E6" w:rsidRPr="00A213E3">
        <w:t xml:space="preserve"> </w:t>
      </w:r>
      <w:r w:rsidR="004F13AB" w:rsidRPr="00A213E3">
        <w:t xml:space="preserve">pärast </w:t>
      </w:r>
      <w:r w:rsidR="004F13AB" w:rsidRPr="00CB5FAE">
        <w:t xml:space="preserve">sõna „rahastamist“ tekstiosaga </w:t>
      </w:r>
      <w:r w:rsidR="00DB1DC4" w:rsidRPr="00CB5FAE">
        <w:t xml:space="preserve">„ning </w:t>
      </w:r>
      <w:r w:rsidR="003B074F" w:rsidRPr="00CB5FAE">
        <w:rPr>
          <w:color w:val="202020"/>
        </w:rPr>
        <w:t>jäätmehoolduskulude kandmise kohustuse</w:t>
      </w:r>
      <w:r w:rsidR="00DB1DC4" w:rsidRPr="00CB5FAE">
        <w:t xml:space="preserve"> rakendamis</w:t>
      </w:r>
      <w:r w:rsidR="00136F98" w:rsidRPr="00CB5FAE">
        <w:t>t,</w:t>
      </w:r>
      <w:r w:rsidR="00DB1DC4" w:rsidRPr="00CB5FAE">
        <w:t xml:space="preserve"> </w:t>
      </w:r>
      <w:bookmarkStart w:id="37" w:name="_Hlk182558702"/>
      <w:r w:rsidR="007E2A9C" w:rsidRPr="00CB5FAE">
        <w:rPr>
          <w:rPrChange w:id="38" w:author="Piret Elenurm" w:date="2024-11-29T15:31:00Z">
            <w:rPr>
              <w:highlight w:val="yellow"/>
            </w:rPr>
          </w:rPrChange>
        </w:rPr>
        <w:t xml:space="preserve">selle kogumise </w:t>
      </w:r>
      <w:commentRangeStart w:id="39"/>
      <w:r w:rsidR="007E2A9C" w:rsidRPr="00CB5FAE">
        <w:rPr>
          <w:rPrChange w:id="40" w:author="Piret Elenurm" w:date="2024-11-29T15:31:00Z">
            <w:rPr>
              <w:highlight w:val="yellow"/>
            </w:rPr>
          </w:rPrChange>
        </w:rPr>
        <w:t>eesmärki</w:t>
      </w:r>
      <w:commentRangeEnd w:id="39"/>
      <w:r w:rsidR="008977F8" w:rsidRPr="00CB5FAE">
        <w:rPr>
          <w:rStyle w:val="Kommentaariviide"/>
        </w:rPr>
        <w:commentReference w:id="39"/>
      </w:r>
      <w:r w:rsidR="00E16D7F" w:rsidRPr="00CB5FAE">
        <w:t xml:space="preserve"> </w:t>
      </w:r>
      <w:bookmarkEnd w:id="37"/>
      <w:r w:rsidR="00E16D7F" w:rsidRPr="00CB5FAE">
        <w:t>ja</w:t>
      </w:r>
      <w:r w:rsidR="00E16D7F" w:rsidRPr="00A213E3">
        <w:t xml:space="preserve"> </w:t>
      </w:r>
      <w:r w:rsidR="007E2A9C" w:rsidRPr="00A213E3">
        <w:t>arveldamise korraldust</w:t>
      </w:r>
      <w:r w:rsidR="005C432A" w:rsidRPr="00A213E3">
        <w:t>“;</w:t>
      </w:r>
    </w:p>
    <w:p w14:paraId="45ED2BF7" w14:textId="77777777" w:rsidR="007E3313" w:rsidRPr="00A213E3" w:rsidRDefault="007E3313" w:rsidP="00E14255">
      <w:pPr>
        <w:spacing w:after="0" w:line="240" w:lineRule="auto"/>
        <w:ind w:left="0" w:right="0"/>
      </w:pPr>
    </w:p>
    <w:p w14:paraId="797A2284" w14:textId="025AC6E5" w:rsidR="007E3313" w:rsidRPr="00A213E3" w:rsidRDefault="00A056D2" w:rsidP="00E14255">
      <w:pPr>
        <w:spacing w:after="0" w:line="240" w:lineRule="auto"/>
        <w:ind w:left="0" w:right="0" w:hanging="11"/>
      </w:pPr>
      <w:r w:rsidRPr="00A213E3">
        <w:rPr>
          <w:b/>
          <w:bCs/>
        </w:rPr>
        <w:t>20</w:t>
      </w:r>
      <w:r w:rsidR="007E3313" w:rsidRPr="00A213E3">
        <w:rPr>
          <w:b/>
          <w:bCs/>
        </w:rPr>
        <w:t>)</w:t>
      </w:r>
      <w:r w:rsidR="007E3313" w:rsidRPr="00A213E3">
        <w:t xml:space="preserve"> </w:t>
      </w:r>
      <w:r w:rsidR="008556A2" w:rsidRPr="00C038BF">
        <w:t>paragrahvi 42 l</w:t>
      </w:r>
      <w:r w:rsidR="00DA3F36">
        <w:t>õike</w:t>
      </w:r>
      <w:r w:rsidR="008556A2" w:rsidRPr="00C038BF">
        <w:t xml:space="preserve"> 3 p</w:t>
      </w:r>
      <w:r w:rsidR="00DA3F36">
        <w:t>unkt</w:t>
      </w:r>
      <w:r w:rsidR="00BD7528">
        <w:t>id</w:t>
      </w:r>
      <w:r w:rsidR="008556A2" w:rsidRPr="00C038BF">
        <w:t xml:space="preserve"> 13</w:t>
      </w:r>
      <w:r w:rsidR="00BD7528">
        <w:t xml:space="preserve"> ja 14</w:t>
      </w:r>
      <w:r w:rsidR="008556A2" w:rsidRPr="00A213E3">
        <w:t xml:space="preserve"> </w:t>
      </w:r>
      <w:r w:rsidR="00E7605B" w:rsidRPr="00A213E3">
        <w:t xml:space="preserve">muudetakse </w:t>
      </w:r>
      <w:r w:rsidR="007F3B86" w:rsidRPr="00A213E3">
        <w:t>ja sõnastatakse järg</w:t>
      </w:r>
      <w:r w:rsidR="00DA3F36">
        <w:t>miselt</w:t>
      </w:r>
      <w:r w:rsidR="00787DE7" w:rsidRPr="00A213E3">
        <w:t>:</w:t>
      </w:r>
    </w:p>
    <w:p w14:paraId="21FEC0F0" w14:textId="0B70F2C4" w:rsidR="00787DE7" w:rsidRDefault="00787DE7" w:rsidP="00E14255">
      <w:pPr>
        <w:spacing w:after="0" w:line="240" w:lineRule="auto"/>
        <w:ind w:left="0" w:right="0" w:hanging="11"/>
      </w:pPr>
      <w:r w:rsidRPr="00A213E3">
        <w:t xml:space="preserve">„13) </w:t>
      </w:r>
      <w:r w:rsidR="00F929CB" w:rsidRPr="00A213E3">
        <w:t>korduskasutuseks</w:t>
      </w:r>
      <w:r w:rsidR="003A19AB" w:rsidRPr="00A213E3">
        <w:t xml:space="preserve"> ettevalmistamiseks, </w:t>
      </w:r>
      <w:r w:rsidR="007B2A37" w:rsidRPr="00A213E3">
        <w:t xml:space="preserve">ringlussevõtuks või muuks taaskasutamiseks sobivate olmejäätmete ja biolagunevate jäätmete energiakasutuse </w:t>
      </w:r>
      <w:r w:rsidR="00272B1A">
        <w:t>otstarbel</w:t>
      </w:r>
      <w:r w:rsidR="00272B1A" w:rsidRPr="00A213E3">
        <w:t xml:space="preserve"> </w:t>
      </w:r>
      <w:r w:rsidR="007B2A37" w:rsidRPr="00A213E3">
        <w:t xml:space="preserve">põletamise ja </w:t>
      </w:r>
      <w:r w:rsidR="007B2A37" w:rsidRPr="00A213E3">
        <w:lastRenderedPageBreak/>
        <w:t xml:space="preserve">ladestamise vähendamise plaani ning energiakasutuse </w:t>
      </w:r>
      <w:r w:rsidR="00615EB1">
        <w:t xml:space="preserve">otstarbel </w:t>
      </w:r>
      <w:r w:rsidR="007B2A37" w:rsidRPr="00A213E3">
        <w:t>põletamise ja ladestamise piiramiseks võetud meetmeid</w:t>
      </w:r>
      <w:r w:rsidR="000113A3" w:rsidRPr="00A213E3">
        <w:t>;</w:t>
      </w:r>
    </w:p>
    <w:p w14:paraId="53391360" w14:textId="77777777" w:rsidR="008B5E96" w:rsidRPr="00A213E3" w:rsidRDefault="008B5E96" w:rsidP="00E14255">
      <w:pPr>
        <w:spacing w:after="0" w:line="240" w:lineRule="auto"/>
        <w:ind w:left="0" w:right="0" w:hanging="11"/>
      </w:pPr>
    </w:p>
    <w:p w14:paraId="009A85F4" w14:textId="4CB247C5" w:rsidR="0071532F" w:rsidRPr="00A213E3" w:rsidRDefault="00D61C7B" w:rsidP="00E14255">
      <w:pPr>
        <w:spacing w:after="0" w:line="240" w:lineRule="auto"/>
        <w:ind w:left="0" w:right="0"/>
      </w:pPr>
      <w:r w:rsidRPr="00C038BF">
        <w:t>14) pakendite ja pakendijäätmete</w:t>
      </w:r>
      <w:r w:rsidRPr="00A213E3">
        <w:t xml:space="preserve"> </w:t>
      </w:r>
      <w:r w:rsidR="003F0C6A" w:rsidRPr="00A213E3">
        <w:t>kogumise</w:t>
      </w:r>
      <w:r w:rsidR="006435CE" w:rsidRPr="00A213E3">
        <w:t xml:space="preserve"> ja </w:t>
      </w:r>
      <w:r w:rsidR="00767E9C" w:rsidRPr="00A213E3">
        <w:t>vedamise ning</w:t>
      </w:r>
      <w:r w:rsidR="003F0C6A" w:rsidRPr="00A213E3">
        <w:t xml:space="preserve"> taaskasutusorganisatsioonidele üleandmise kava</w:t>
      </w:r>
      <w:r w:rsidR="003159F3" w:rsidRPr="00A213E3">
        <w:t>, sealhulgas pakendijäätmete avalikku kogumissüsteemi müügikohtade juures</w:t>
      </w:r>
      <w:r w:rsidR="00591F8E">
        <w:t>;</w:t>
      </w:r>
      <w:r w:rsidR="00C465A3" w:rsidRPr="00A213E3">
        <w:t>“;</w:t>
      </w:r>
    </w:p>
    <w:p w14:paraId="7F59DBFF" w14:textId="77777777" w:rsidR="00EB5C08" w:rsidRPr="00A213E3" w:rsidRDefault="00EB5C08" w:rsidP="00E14255">
      <w:pPr>
        <w:spacing w:after="0" w:line="240" w:lineRule="auto"/>
        <w:ind w:left="0" w:right="0"/>
      </w:pPr>
    </w:p>
    <w:p w14:paraId="2E5B39C5" w14:textId="619A9257" w:rsidR="000D4314" w:rsidRPr="00A213E3" w:rsidRDefault="00A056D2" w:rsidP="00E14255">
      <w:pPr>
        <w:spacing w:after="0" w:line="240" w:lineRule="auto"/>
        <w:ind w:left="0" w:right="0"/>
      </w:pPr>
      <w:r w:rsidRPr="00A213E3">
        <w:rPr>
          <w:b/>
          <w:bCs/>
        </w:rPr>
        <w:t>2</w:t>
      </w:r>
      <w:r w:rsidR="002A34DD">
        <w:rPr>
          <w:b/>
          <w:bCs/>
        </w:rPr>
        <w:t>1</w:t>
      </w:r>
      <w:r w:rsidR="001A0887" w:rsidRPr="00A213E3">
        <w:rPr>
          <w:b/>
          <w:bCs/>
        </w:rPr>
        <w:t>)</w:t>
      </w:r>
      <w:r w:rsidR="001A0887" w:rsidRPr="00A213E3">
        <w:t xml:space="preserve"> </w:t>
      </w:r>
      <w:r w:rsidR="001A0887" w:rsidRPr="00C038BF">
        <w:t>paragrahvi 42</w:t>
      </w:r>
      <w:r w:rsidR="003C6914" w:rsidRPr="00C038BF">
        <w:t xml:space="preserve"> lõi</w:t>
      </w:r>
      <w:r w:rsidR="00497D76" w:rsidRPr="00C038BF">
        <w:t>get 3</w:t>
      </w:r>
      <w:r w:rsidR="001A0887" w:rsidRPr="00A213E3">
        <w:t xml:space="preserve"> </w:t>
      </w:r>
      <w:r w:rsidR="000D4314" w:rsidRPr="00A213E3">
        <w:t xml:space="preserve">täiendatakse </w:t>
      </w:r>
      <w:r w:rsidR="00497D76" w:rsidRPr="00A213E3">
        <w:t>punkti</w:t>
      </w:r>
      <w:r w:rsidR="00615EB1">
        <w:t>dega</w:t>
      </w:r>
      <w:r w:rsidR="000D4314" w:rsidRPr="00A213E3">
        <w:t xml:space="preserve"> 17</w:t>
      </w:r>
      <w:r w:rsidR="00615EB1">
        <w:t xml:space="preserve"> ja 18</w:t>
      </w:r>
      <w:r w:rsidR="000D4314" w:rsidRPr="00A213E3">
        <w:t xml:space="preserve"> järgmises sõnastuses:</w:t>
      </w:r>
    </w:p>
    <w:p w14:paraId="04CE8460" w14:textId="33565E8C" w:rsidR="007F3B86" w:rsidRPr="00A213E3" w:rsidRDefault="000D4314" w:rsidP="00E14255">
      <w:pPr>
        <w:spacing w:after="0" w:line="240" w:lineRule="auto"/>
        <w:ind w:left="0" w:right="0"/>
      </w:pPr>
      <w:r w:rsidRPr="00A213E3">
        <w:t xml:space="preserve">„17) </w:t>
      </w:r>
      <w:r w:rsidR="00EB5C08" w:rsidRPr="00A213E3">
        <w:t xml:space="preserve">korduskasutuse edendamise ja jäätmetekke vältimise </w:t>
      </w:r>
      <w:r w:rsidR="00C21736" w:rsidRPr="00A213E3">
        <w:t>kava</w:t>
      </w:r>
      <w:r w:rsidR="00983E27" w:rsidRPr="00A213E3">
        <w:t>;</w:t>
      </w:r>
    </w:p>
    <w:p w14:paraId="2E71F71E" w14:textId="77777777" w:rsidR="0008694E" w:rsidRPr="00A213E3" w:rsidRDefault="0008694E" w:rsidP="00E14255">
      <w:pPr>
        <w:spacing w:after="0" w:line="240" w:lineRule="auto"/>
        <w:ind w:left="0" w:right="0"/>
      </w:pPr>
    </w:p>
    <w:p w14:paraId="7F85767F" w14:textId="7023E171" w:rsidR="0084247F" w:rsidRPr="00A213E3" w:rsidRDefault="0084247F" w:rsidP="00E14255">
      <w:pPr>
        <w:spacing w:after="0" w:line="240" w:lineRule="auto"/>
        <w:ind w:left="0" w:right="0"/>
      </w:pPr>
      <w:r w:rsidRPr="00A213E3">
        <w:t xml:space="preserve">18) </w:t>
      </w:r>
      <w:r w:rsidR="00601869" w:rsidRPr="00A213E3">
        <w:t xml:space="preserve">teiste kohaliku omavalitsuse üksustega </w:t>
      </w:r>
      <w:r w:rsidR="00BA12E3" w:rsidRPr="00A213E3">
        <w:t xml:space="preserve">jäätmekava elluviimiseks </w:t>
      </w:r>
      <w:r w:rsidR="00601869" w:rsidRPr="00A213E3">
        <w:t>koostöö tegemise</w:t>
      </w:r>
      <w:r w:rsidR="00983E27" w:rsidRPr="00A213E3">
        <w:t xml:space="preserve"> plaani.</w:t>
      </w:r>
      <w:r w:rsidR="00680CD0" w:rsidRPr="00A213E3">
        <w:t>“</w:t>
      </w:r>
      <w:r w:rsidR="00A43E94">
        <w:t>;</w:t>
      </w:r>
    </w:p>
    <w:p w14:paraId="41019F7A" w14:textId="77777777" w:rsidR="00656BFB" w:rsidRPr="00A213E3" w:rsidRDefault="00656BFB" w:rsidP="00E14255">
      <w:pPr>
        <w:spacing w:after="0" w:line="240" w:lineRule="auto"/>
        <w:ind w:left="0" w:right="0" w:firstLine="0"/>
        <w:rPr>
          <w:b/>
          <w:szCs w:val="24"/>
        </w:rPr>
      </w:pPr>
    </w:p>
    <w:p w14:paraId="6ED9016F" w14:textId="420B5D3D" w:rsidR="00F51005" w:rsidRPr="00A213E3" w:rsidRDefault="00A056D2" w:rsidP="00E14255">
      <w:pPr>
        <w:spacing w:after="0" w:line="240" w:lineRule="auto"/>
        <w:ind w:left="0" w:right="0" w:firstLine="0"/>
        <w:rPr>
          <w:bCs/>
          <w:szCs w:val="24"/>
        </w:rPr>
      </w:pPr>
      <w:r w:rsidRPr="00A213E3">
        <w:rPr>
          <w:b/>
          <w:szCs w:val="24"/>
        </w:rPr>
        <w:t>2</w:t>
      </w:r>
      <w:r w:rsidR="002A34DD">
        <w:rPr>
          <w:b/>
          <w:szCs w:val="24"/>
        </w:rPr>
        <w:t>2</w:t>
      </w:r>
      <w:r w:rsidR="005E5990" w:rsidRPr="00A213E3">
        <w:rPr>
          <w:b/>
          <w:szCs w:val="24"/>
        </w:rPr>
        <w:t xml:space="preserve">) </w:t>
      </w:r>
      <w:r w:rsidR="005E5990" w:rsidRPr="00C038BF">
        <w:rPr>
          <w:bCs/>
          <w:szCs w:val="24"/>
        </w:rPr>
        <w:t xml:space="preserve">paragrahvi </w:t>
      </w:r>
      <w:r w:rsidR="001C3C98" w:rsidRPr="00C038BF">
        <w:rPr>
          <w:bCs/>
          <w:szCs w:val="24"/>
        </w:rPr>
        <w:t>44 l</w:t>
      </w:r>
      <w:r w:rsidR="005E5990" w:rsidRPr="00C038BF">
        <w:rPr>
          <w:bCs/>
          <w:szCs w:val="24"/>
        </w:rPr>
        <w:t>õikes</w:t>
      </w:r>
      <w:r w:rsidR="001C3C98" w:rsidRPr="00C038BF">
        <w:rPr>
          <w:bCs/>
          <w:szCs w:val="24"/>
        </w:rPr>
        <w:t xml:space="preserve"> 4</w:t>
      </w:r>
      <w:r w:rsidR="001C3C98" w:rsidRPr="00A213E3">
        <w:rPr>
          <w:b/>
          <w:szCs w:val="24"/>
        </w:rPr>
        <w:t xml:space="preserve"> </w:t>
      </w:r>
      <w:r w:rsidR="005E5990" w:rsidRPr="00A213E3">
        <w:rPr>
          <w:bCs/>
          <w:szCs w:val="24"/>
        </w:rPr>
        <w:t>asendatakse</w:t>
      </w:r>
      <w:r w:rsidR="00852980" w:rsidRPr="00A213E3">
        <w:rPr>
          <w:bCs/>
          <w:szCs w:val="24"/>
        </w:rPr>
        <w:t xml:space="preserve"> </w:t>
      </w:r>
      <w:r w:rsidR="007517C9" w:rsidRPr="00CB5FAE">
        <w:rPr>
          <w:bCs/>
          <w:szCs w:val="24"/>
        </w:rPr>
        <w:t xml:space="preserve">arv </w:t>
      </w:r>
      <w:r w:rsidR="00852980" w:rsidRPr="00CB5FAE">
        <w:rPr>
          <w:bCs/>
          <w:szCs w:val="24"/>
        </w:rPr>
        <w:t xml:space="preserve">„3“ </w:t>
      </w:r>
      <w:r w:rsidR="007517C9" w:rsidRPr="00CB5FAE">
        <w:rPr>
          <w:bCs/>
          <w:szCs w:val="24"/>
        </w:rPr>
        <w:t xml:space="preserve">arvuga </w:t>
      </w:r>
      <w:r w:rsidR="00852980" w:rsidRPr="00CB5FAE">
        <w:rPr>
          <w:bCs/>
          <w:szCs w:val="24"/>
        </w:rPr>
        <w:t>„3</w:t>
      </w:r>
      <w:r w:rsidR="00852980" w:rsidRPr="00CB5FAE">
        <w:rPr>
          <w:bCs/>
          <w:szCs w:val="24"/>
          <w:vertAlign w:val="superscript"/>
        </w:rPr>
        <w:t>1</w:t>
      </w:r>
      <w:r w:rsidR="00852980" w:rsidRPr="00CB5FAE">
        <w:rPr>
          <w:bCs/>
          <w:szCs w:val="24"/>
        </w:rPr>
        <w:t>“</w:t>
      </w:r>
      <w:r w:rsidR="00790786" w:rsidRPr="00CB5FAE">
        <w:rPr>
          <w:bCs/>
          <w:szCs w:val="24"/>
        </w:rPr>
        <w:t>;</w:t>
      </w:r>
    </w:p>
    <w:p w14:paraId="588A6DBC" w14:textId="77777777" w:rsidR="001C3C98" w:rsidRPr="00A213E3" w:rsidRDefault="001C3C98" w:rsidP="00E14255">
      <w:pPr>
        <w:spacing w:after="0" w:line="240" w:lineRule="auto"/>
        <w:ind w:left="0" w:right="0" w:firstLine="0"/>
        <w:rPr>
          <w:b/>
          <w:szCs w:val="24"/>
        </w:rPr>
      </w:pPr>
    </w:p>
    <w:p w14:paraId="3814B284" w14:textId="7B048D12" w:rsidR="431EFA4C" w:rsidRPr="00A213E3" w:rsidRDefault="00A056D2" w:rsidP="00E14255">
      <w:pPr>
        <w:spacing w:after="0" w:line="240" w:lineRule="auto"/>
        <w:ind w:left="0" w:right="0"/>
        <w:rPr>
          <w:szCs w:val="24"/>
        </w:rPr>
      </w:pPr>
      <w:r w:rsidRPr="00A213E3">
        <w:rPr>
          <w:b/>
          <w:szCs w:val="24"/>
        </w:rPr>
        <w:t>2</w:t>
      </w:r>
      <w:r w:rsidR="002A34DD">
        <w:rPr>
          <w:b/>
          <w:szCs w:val="24"/>
        </w:rPr>
        <w:t>3</w:t>
      </w:r>
      <w:r w:rsidR="431EFA4C" w:rsidRPr="00A213E3">
        <w:rPr>
          <w:b/>
          <w:szCs w:val="24"/>
        </w:rPr>
        <w:t xml:space="preserve">) </w:t>
      </w:r>
      <w:r w:rsidR="326B2ED3" w:rsidRPr="00C038BF">
        <w:rPr>
          <w:bCs/>
          <w:szCs w:val="24"/>
        </w:rPr>
        <w:t>p</w:t>
      </w:r>
      <w:r w:rsidR="431EFA4C" w:rsidRPr="00C038BF">
        <w:rPr>
          <w:bCs/>
          <w:szCs w:val="24"/>
        </w:rPr>
        <w:t>aragrahv 64 tunnistatakse</w:t>
      </w:r>
      <w:r w:rsidR="431EFA4C" w:rsidRPr="00A213E3">
        <w:rPr>
          <w:szCs w:val="24"/>
        </w:rPr>
        <w:t xml:space="preserve"> kehtetuks</w:t>
      </w:r>
      <w:r w:rsidR="00542857" w:rsidRPr="00A213E3">
        <w:rPr>
          <w:szCs w:val="24"/>
        </w:rPr>
        <w:t>;</w:t>
      </w:r>
    </w:p>
    <w:p w14:paraId="346569AE" w14:textId="7E2291B8" w:rsidR="6E1704CE" w:rsidRPr="00E3740F" w:rsidRDefault="6E1704CE" w:rsidP="00E14255">
      <w:pPr>
        <w:spacing w:after="0" w:line="240" w:lineRule="auto"/>
        <w:ind w:left="0" w:right="0"/>
        <w:rPr>
          <w:color w:val="auto"/>
          <w:highlight w:val="lightGray"/>
        </w:rPr>
      </w:pPr>
    </w:p>
    <w:p w14:paraId="32B5488D" w14:textId="62572A3C" w:rsidR="00635766" w:rsidRDefault="00A056D2" w:rsidP="00E14255">
      <w:pPr>
        <w:spacing w:after="0" w:line="240" w:lineRule="auto"/>
        <w:ind w:left="0" w:right="0"/>
        <w:rPr>
          <w:color w:val="auto"/>
        </w:rPr>
      </w:pPr>
      <w:r w:rsidRPr="00E3740F">
        <w:rPr>
          <w:b/>
          <w:bCs/>
          <w:color w:val="auto"/>
        </w:rPr>
        <w:t>2</w:t>
      </w:r>
      <w:r w:rsidR="002A34DD">
        <w:rPr>
          <w:b/>
          <w:bCs/>
          <w:color w:val="auto"/>
        </w:rPr>
        <w:t>4</w:t>
      </w:r>
      <w:r w:rsidR="00DC1FD3" w:rsidRPr="00E3740F">
        <w:rPr>
          <w:b/>
          <w:bCs/>
          <w:color w:val="auto"/>
        </w:rPr>
        <w:t>)</w:t>
      </w:r>
      <w:r w:rsidR="00DC1FD3" w:rsidRPr="00E3740F">
        <w:rPr>
          <w:color w:val="auto"/>
        </w:rPr>
        <w:t xml:space="preserve"> </w:t>
      </w:r>
      <w:r w:rsidR="00DD54D3" w:rsidRPr="00C038BF">
        <w:rPr>
          <w:color w:val="auto"/>
        </w:rPr>
        <w:t>paragrahv</w:t>
      </w:r>
      <w:r w:rsidR="002B3DAC" w:rsidRPr="00C038BF">
        <w:rPr>
          <w:color w:val="auto"/>
        </w:rPr>
        <w:t>i</w:t>
      </w:r>
      <w:r w:rsidR="00DD54D3" w:rsidRPr="00C038BF">
        <w:rPr>
          <w:color w:val="auto"/>
        </w:rPr>
        <w:t xml:space="preserve"> 65</w:t>
      </w:r>
      <w:r w:rsidR="00DD54D3" w:rsidRPr="00E3740F">
        <w:rPr>
          <w:color w:val="auto"/>
        </w:rPr>
        <w:t xml:space="preserve"> </w:t>
      </w:r>
      <w:r w:rsidR="008B6697">
        <w:rPr>
          <w:color w:val="auto"/>
        </w:rPr>
        <w:t>lõi</w:t>
      </w:r>
      <w:r w:rsidR="00635766">
        <w:rPr>
          <w:color w:val="auto"/>
        </w:rPr>
        <w:t>ge 2 muudetakse ja sõnastatakse järgmiselt:</w:t>
      </w:r>
    </w:p>
    <w:p w14:paraId="0C2B1B45" w14:textId="751F16D3" w:rsidR="00DC1FD3" w:rsidRPr="00E3740F" w:rsidRDefault="00635766" w:rsidP="00894A95">
      <w:pPr>
        <w:spacing w:after="0" w:line="240" w:lineRule="auto"/>
        <w:ind w:left="0" w:right="0" w:firstLine="0"/>
        <w:rPr>
          <w:color w:val="auto"/>
        </w:rPr>
      </w:pPr>
      <w:r>
        <w:rPr>
          <w:color w:val="auto"/>
        </w:rPr>
        <w:t xml:space="preserve">„(2) </w:t>
      </w:r>
      <w:r w:rsidRPr="00635766">
        <w:rPr>
          <w:color w:val="auto"/>
        </w:rPr>
        <w:t xml:space="preserve">Kohaliku omavalitsuse üksused korraldavad oma haldusterritooriumil kodumajapidamises tekkivate ohtlike jäätmete kogumist ja </w:t>
      </w:r>
      <w:r>
        <w:rPr>
          <w:color w:val="auto"/>
        </w:rPr>
        <w:t>käitlemist</w:t>
      </w:r>
      <w:r w:rsidRPr="00635766">
        <w:rPr>
          <w:color w:val="auto"/>
        </w:rPr>
        <w:t>,</w:t>
      </w:r>
      <w:r>
        <w:rPr>
          <w:color w:val="auto"/>
        </w:rPr>
        <w:t xml:space="preserve"> </w:t>
      </w:r>
      <w:r w:rsidRPr="00635766">
        <w:rPr>
          <w:color w:val="auto"/>
        </w:rPr>
        <w:t>välja arvatud juhul, kui see on hõlmatud laiendatud tootjavastutusega seo</w:t>
      </w:r>
      <w:ins w:id="41" w:author="Aili Sandre" w:date="2024-11-15T14:18:00Z">
        <w:r w:rsidR="008977F8">
          <w:rPr>
            <w:color w:val="auto"/>
          </w:rPr>
          <w:t>tud</w:t>
        </w:r>
      </w:ins>
      <w:del w:id="42" w:author="Aili Sandre" w:date="2024-11-15T14:18:00Z">
        <w:r w:rsidRPr="00635766" w:rsidDel="008977F8">
          <w:rPr>
            <w:color w:val="auto"/>
          </w:rPr>
          <w:delText>nduvate</w:delText>
        </w:r>
      </w:del>
      <w:r w:rsidRPr="00635766">
        <w:rPr>
          <w:color w:val="auto"/>
        </w:rPr>
        <w:t xml:space="preserve"> tootja</w:t>
      </w:r>
      <w:r>
        <w:rPr>
          <w:color w:val="auto"/>
        </w:rPr>
        <w:t xml:space="preserve"> </w:t>
      </w:r>
      <w:r w:rsidRPr="00635766">
        <w:rPr>
          <w:color w:val="auto"/>
        </w:rPr>
        <w:t>kohustustega.</w:t>
      </w:r>
      <w:r w:rsidR="00CA4564" w:rsidRPr="00E3740F">
        <w:rPr>
          <w:color w:val="auto"/>
        </w:rPr>
        <w:t>“</w:t>
      </w:r>
      <w:r w:rsidR="00EB0C85" w:rsidRPr="00E3740F">
        <w:rPr>
          <w:color w:val="auto"/>
        </w:rPr>
        <w:t>;</w:t>
      </w:r>
    </w:p>
    <w:p w14:paraId="26B552D3" w14:textId="77777777" w:rsidR="00DC1FD3" w:rsidRPr="00E3740F" w:rsidRDefault="00DC1FD3" w:rsidP="00E14255">
      <w:pPr>
        <w:spacing w:after="0" w:line="240" w:lineRule="auto"/>
        <w:ind w:left="0" w:right="0"/>
        <w:rPr>
          <w:color w:val="auto"/>
          <w:highlight w:val="lightGray"/>
        </w:rPr>
      </w:pPr>
    </w:p>
    <w:p w14:paraId="76D206C9" w14:textId="6B1713B5" w:rsidR="5E4285DE" w:rsidRPr="00A213E3" w:rsidRDefault="00A056D2" w:rsidP="00E14255">
      <w:pPr>
        <w:spacing w:after="0" w:line="240" w:lineRule="auto"/>
        <w:ind w:left="0" w:right="0"/>
        <w:rPr>
          <w:szCs w:val="24"/>
        </w:rPr>
      </w:pPr>
      <w:r w:rsidRPr="00E3740F">
        <w:rPr>
          <w:b/>
          <w:bCs/>
          <w:color w:val="auto"/>
          <w:szCs w:val="24"/>
        </w:rPr>
        <w:t>2</w:t>
      </w:r>
      <w:r w:rsidR="002A34DD">
        <w:rPr>
          <w:b/>
          <w:bCs/>
          <w:color w:val="auto"/>
          <w:szCs w:val="24"/>
        </w:rPr>
        <w:t>5</w:t>
      </w:r>
      <w:r w:rsidR="006C1877" w:rsidRPr="00E3740F">
        <w:rPr>
          <w:b/>
          <w:bCs/>
          <w:color w:val="auto"/>
          <w:szCs w:val="24"/>
        </w:rPr>
        <w:t>)</w:t>
      </w:r>
      <w:r w:rsidR="5E4285DE" w:rsidRPr="00E3740F">
        <w:rPr>
          <w:b/>
          <w:bCs/>
          <w:color w:val="auto"/>
          <w:szCs w:val="24"/>
        </w:rPr>
        <w:t xml:space="preserve"> </w:t>
      </w:r>
      <w:r w:rsidR="5E4285DE" w:rsidRPr="00C038BF">
        <w:rPr>
          <w:szCs w:val="24"/>
        </w:rPr>
        <w:t>seaduse 4. peatüki pealkiri</w:t>
      </w:r>
      <w:r w:rsidR="5E4285DE" w:rsidRPr="00A213E3">
        <w:rPr>
          <w:szCs w:val="24"/>
        </w:rPr>
        <w:t xml:space="preserve"> muudetakse ja sõnastatakse järgmiselt:</w:t>
      </w:r>
    </w:p>
    <w:p w14:paraId="25ABEBA3" w14:textId="0EF96E03" w:rsidR="5E4285DE" w:rsidRPr="00A213E3" w:rsidRDefault="00A43E94" w:rsidP="00E14255">
      <w:pPr>
        <w:shd w:val="clear" w:color="auto" w:fill="FFFFFF" w:themeFill="background1"/>
        <w:spacing w:after="0" w:line="240" w:lineRule="auto"/>
        <w:jc w:val="center"/>
        <w:rPr>
          <w:b/>
          <w:bCs/>
          <w:color w:val="000000" w:themeColor="text1"/>
          <w:szCs w:val="24"/>
        </w:rPr>
      </w:pPr>
      <w:r w:rsidRPr="00A43E94">
        <w:rPr>
          <w:color w:val="000000" w:themeColor="text1"/>
          <w:szCs w:val="24"/>
        </w:rPr>
        <w:t>„</w:t>
      </w:r>
      <w:r w:rsidR="5E4285DE" w:rsidRPr="00A213E3">
        <w:rPr>
          <w:b/>
          <w:bCs/>
          <w:color w:val="000000" w:themeColor="text1"/>
          <w:szCs w:val="24"/>
        </w:rPr>
        <w:t>4. peatükk</w:t>
      </w:r>
    </w:p>
    <w:p w14:paraId="0397DD9A" w14:textId="2CD9C2A4" w:rsidR="5E4285DE" w:rsidRPr="00A213E3" w:rsidRDefault="5E4285DE" w:rsidP="00E14255">
      <w:pPr>
        <w:shd w:val="clear" w:color="auto" w:fill="FFFFFF" w:themeFill="background1"/>
        <w:spacing w:after="0" w:line="240" w:lineRule="auto"/>
        <w:jc w:val="center"/>
        <w:rPr>
          <w:b/>
          <w:color w:val="000000" w:themeColor="text1"/>
        </w:rPr>
      </w:pPr>
      <w:r w:rsidRPr="00A213E3">
        <w:rPr>
          <w:b/>
          <w:color w:val="000000" w:themeColor="text1"/>
        </w:rPr>
        <w:t xml:space="preserve">KOHALIKU OMAVALITSUSE ÜKSUSE KORRALDATUD JÄÄTMEHOOLDUS JA </w:t>
      </w:r>
      <w:r w:rsidR="00984DEA">
        <w:rPr>
          <w:b/>
          <w:color w:val="000000" w:themeColor="text1"/>
        </w:rPr>
        <w:t>JÄÄTMEHOOLDUS</w:t>
      </w:r>
      <w:r w:rsidR="6DC04CBA" w:rsidRPr="00984DEA">
        <w:rPr>
          <w:b/>
          <w:bCs/>
          <w:color w:val="000000" w:themeColor="text1"/>
        </w:rPr>
        <w:t>KULUD</w:t>
      </w:r>
      <w:r w:rsidR="00A43E94" w:rsidRPr="00A43E94">
        <w:rPr>
          <w:color w:val="000000" w:themeColor="text1"/>
        </w:rPr>
        <w:t>“;</w:t>
      </w:r>
    </w:p>
    <w:p w14:paraId="264C1183" w14:textId="77777777" w:rsidR="005F75C0" w:rsidRPr="00A213E3" w:rsidRDefault="005F75C0" w:rsidP="00E14255">
      <w:pPr>
        <w:shd w:val="clear" w:color="auto" w:fill="FFFFFF" w:themeFill="background1"/>
        <w:spacing w:after="0" w:line="240" w:lineRule="auto"/>
        <w:jc w:val="left"/>
        <w:rPr>
          <w:b/>
          <w:bCs/>
          <w:color w:val="000000" w:themeColor="text1"/>
        </w:rPr>
      </w:pPr>
    </w:p>
    <w:p w14:paraId="0184FD28" w14:textId="79E37F5C" w:rsidR="00D150A1" w:rsidRPr="001E6868" w:rsidRDefault="005101E6" w:rsidP="00E14255">
      <w:pPr>
        <w:shd w:val="clear" w:color="auto" w:fill="FFFFFF" w:themeFill="background1"/>
        <w:spacing w:after="0" w:line="240" w:lineRule="auto"/>
        <w:ind w:left="0" w:right="0"/>
      </w:pPr>
      <w:r w:rsidRPr="00A213E3">
        <w:rPr>
          <w:b/>
          <w:bCs/>
        </w:rPr>
        <w:t>2</w:t>
      </w:r>
      <w:r w:rsidR="002A34DD">
        <w:rPr>
          <w:b/>
          <w:bCs/>
        </w:rPr>
        <w:t>6</w:t>
      </w:r>
      <w:r w:rsidR="00721732" w:rsidRPr="00A213E3">
        <w:rPr>
          <w:b/>
          <w:bCs/>
        </w:rPr>
        <w:t xml:space="preserve">) </w:t>
      </w:r>
      <w:r w:rsidR="00721732" w:rsidRPr="00C038BF">
        <w:t>paragrahvi 66</w:t>
      </w:r>
      <w:r w:rsidR="00721732" w:rsidRPr="00A213E3">
        <w:rPr>
          <w:b/>
          <w:bCs/>
        </w:rPr>
        <w:t xml:space="preserve"> </w:t>
      </w:r>
      <w:r w:rsidR="00721732" w:rsidRPr="00A213E3">
        <w:t>täiendatakse lõigetega 1</w:t>
      </w:r>
      <w:r w:rsidR="00721732" w:rsidRPr="00A213E3">
        <w:rPr>
          <w:vertAlign w:val="superscript"/>
        </w:rPr>
        <w:t>2</w:t>
      </w:r>
      <w:r w:rsidR="00721732" w:rsidRPr="00A213E3">
        <w:t>–1</w:t>
      </w:r>
      <w:r w:rsidR="00721732" w:rsidRPr="00A213E3">
        <w:rPr>
          <w:vertAlign w:val="superscript"/>
        </w:rPr>
        <w:t>4</w:t>
      </w:r>
      <w:r w:rsidR="00721732" w:rsidRPr="00A213E3">
        <w:t xml:space="preserve"> järgmises sõnastuses:</w:t>
      </w:r>
    </w:p>
    <w:p w14:paraId="0F7FED7D" w14:textId="3F5EA9F9" w:rsidR="000B23E7" w:rsidRPr="00A213E3" w:rsidRDefault="005D5182" w:rsidP="00E14255">
      <w:pPr>
        <w:spacing w:after="0" w:line="240" w:lineRule="auto"/>
        <w:ind w:left="0" w:right="0" w:firstLine="0"/>
        <w:rPr>
          <w:color w:val="32383E"/>
        </w:rPr>
      </w:pPr>
      <w:r w:rsidRPr="00A213E3">
        <w:t>„</w:t>
      </w:r>
      <w:r w:rsidR="00DA3F36">
        <w:t>(</w:t>
      </w:r>
      <w:r w:rsidR="00721732" w:rsidRPr="00A213E3">
        <w:t>1</w:t>
      </w:r>
      <w:r w:rsidR="00721732" w:rsidRPr="00A213E3">
        <w:rPr>
          <w:vertAlign w:val="superscript"/>
        </w:rPr>
        <w:t>2</w:t>
      </w:r>
      <w:r w:rsidR="005F75C0" w:rsidRPr="00A213E3">
        <w:t xml:space="preserve">) </w:t>
      </w:r>
      <w:r w:rsidR="00B80E37" w:rsidRPr="00A213E3">
        <w:t>Käe</w:t>
      </w:r>
      <w:r w:rsidR="00FA3B64" w:rsidRPr="00A213E3">
        <w:t>soleva paragrahv</w:t>
      </w:r>
      <w:r w:rsidR="004D079C" w:rsidRPr="00A213E3">
        <w:t xml:space="preserve">i lõike 1 </w:t>
      </w:r>
      <w:r w:rsidR="000B23E7" w:rsidRPr="00A213E3">
        <w:t>alusel</w:t>
      </w:r>
      <w:r w:rsidR="004D079C" w:rsidRPr="00A213E3">
        <w:t xml:space="preserve"> </w:t>
      </w:r>
      <w:r w:rsidR="002209A1" w:rsidRPr="00A213E3">
        <w:t>k</w:t>
      </w:r>
      <w:r w:rsidR="005F75C0" w:rsidRPr="00A213E3">
        <w:t xml:space="preserve">orraldatud </w:t>
      </w:r>
      <w:r w:rsidR="000B23E7" w:rsidRPr="00A213E3">
        <w:t xml:space="preserve">jäätmevedu </w:t>
      </w:r>
      <w:r w:rsidR="00DC6A59" w:rsidRPr="00A213E3">
        <w:t xml:space="preserve">korraldatakse </w:t>
      </w:r>
      <w:r w:rsidR="000B23E7" w:rsidRPr="00A213E3">
        <w:t xml:space="preserve">selliselt, et </w:t>
      </w:r>
      <w:r w:rsidR="000B23E7" w:rsidRPr="00A213E3">
        <w:rPr>
          <w:color w:val="32383E"/>
        </w:rPr>
        <w:t>jäätmeid vedava ettevõtja ain</w:t>
      </w:r>
      <w:ins w:id="43" w:author="Aili Sandre" w:date="2024-11-15T14:20:00Z">
        <w:r w:rsidR="008977F8">
          <w:rPr>
            <w:color w:val="32383E"/>
          </w:rPr>
          <w:t>us</w:t>
        </w:r>
      </w:ins>
      <w:del w:id="44" w:author="Aili Sandre" w:date="2024-11-15T14:20:00Z">
        <w:r w:rsidR="000B23E7" w:rsidRPr="00A213E3" w:rsidDel="008977F8">
          <w:rPr>
            <w:color w:val="32383E"/>
          </w:rPr>
          <w:delText>saks</w:delText>
        </w:r>
      </w:del>
      <w:r w:rsidR="000B23E7" w:rsidRPr="00A213E3">
        <w:rPr>
          <w:color w:val="32383E"/>
        </w:rPr>
        <w:t xml:space="preserve"> klien</w:t>
      </w:r>
      <w:ins w:id="45" w:author="Aili Sandre" w:date="2024-11-15T14:20:00Z">
        <w:r w:rsidR="008977F8">
          <w:rPr>
            <w:color w:val="32383E"/>
          </w:rPr>
          <w:t>t</w:t>
        </w:r>
      </w:ins>
      <w:del w:id="46" w:author="Aili Sandre" w:date="2024-11-15T14:20:00Z">
        <w:r w:rsidR="000B23E7" w:rsidRPr="00A213E3" w:rsidDel="008977F8">
          <w:rPr>
            <w:color w:val="32383E"/>
          </w:rPr>
          <w:delText>diks</w:delText>
        </w:r>
      </w:del>
      <w:r w:rsidR="000B23E7" w:rsidRPr="00A213E3">
        <w:rPr>
          <w:color w:val="32383E"/>
        </w:rPr>
        <w:t xml:space="preserve"> ja temale tasu maksja</w:t>
      </w:r>
      <w:del w:id="47" w:author="Aili Sandre" w:date="2024-11-15T14:20:00Z">
        <w:r w:rsidR="000B23E7" w:rsidRPr="00A213E3" w:rsidDel="008977F8">
          <w:rPr>
            <w:color w:val="32383E"/>
          </w:rPr>
          <w:delText>ks</w:delText>
        </w:r>
      </w:del>
      <w:r w:rsidR="000B23E7" w:rsidRPr="00A213E3">
        <w:rPr>
          <w:color w:val="32383E"/>
        </w:rPr>
        <w:t xml:space="preserve"> on kohaliku omavalitsuse üksus ning jäätmevaldajate üle arvestuse pidamise ning nendega arveldamise kohustus on </w:t>
      </w:r>
      <w:ins w:id="48" w:author="Aili Sandre" w:date="2024-11-15T14:20:00Z">
        <w:r w:rsidR="008977F8">
          <w:rPr>
            <w:color w:val="32383E"/>
          </w:rPr>
          <w:t xml:space="preserve">samuti </w:t>
        </w:r>
      </w:ins>
      <w:r w:rsidR="000B23E7" w:rsidRPr="00A213E3">
        <w:rPr>
          <w:color w:val="32383E"/>
        </w:rPr>
        <w:t>kohaliku omavalitsuse üksusel.</w:t>
      </w:r>
    </w:p>
    <w:p w14:paraId="644C9773" w14:textId="77777777" w:rsidR="00EC62A1" w:rsidRPr="00A213E3" w:rsidRDefault="00EC62A1" w:rsidP="00E14255">
      <w:pPr>
        <w:spacing w:after="0" w:line="240" w:lineRule="auto"/>
        <w:ind w:left="0" w:right="0" w:firstLine="0"/>
        <w:rPr>
          <w:color w:val="32383E"/>
        </w:rPr>
      </w:pPr>
    </w:p>
    <w:p w14:paraId="61F1DB34" w14:textId="1CCE1F7E" w:rsidR="00EC62A1" w:rsidRPr="00A213E3" w:rsidRDefault="0048791C" w:rsidP="00E14255">
      <w:pPr>
        <w:spacing w:after="0" w:line="240" w:lineRule="auto"/>
        <w:ind w:left="0" w:right="0"/>
        <w:rPr>
          <w:color w:val="202020"/>
        </w:rPr>
      </w:pPr>
      <w:r>
        <w:rPr>
          <w:color w:val="32383E"/>
        </w:rPr>
        <w:t>(</w:t>
      </w:r>
      <w:r w:rsidR="00721732" w:rsidRPr="00A213E3">
        <w:rPr>
          <w:color w:val="32383E"/>
        </w:rPr>
        <w:t>1</w:t>
      </w:r>
      <w:r w:rsidR="00721732" w:rsidRPr="00A213E3">
        <w:rPr>
          <w:color w:val="32383E"/>
          <w:vertAlign w:val="superscript"/>
        </w:rPr>
        <w:t>3</w:t>
      </w:r>
      <w:r w:rsidR="00EC62A1" w:rsidRPr="00A213E3">
        <w:rPr>
          <w:color w:val="32383E"/>
        </w:rPr>
        <w:t xml:space="preserve">) </w:t>
      </w:r>
      <w:r w:rsidR="00EC62A1" w:rsidRPr="00A213E3">
        <w:rPr>
          <w:rFonts w:eastAsia="Aptos"/>
        </w:rPr>
        <w:t xml:space="preserve">Kohaliku omavalitsuse üksus võib </w:t>
      </w:r>
      <w:ins w:id="49" w:author="Kärt Voor" w:date="2024-12-03T14:52:00Z">
        <w:r w:rsidR="00E941B7">
          <w:rPr>
            <w:rFonts w:eastAsia="Aptos"/>
          </w:rPr>
          <w:t xml:space="preserve">käesoleva paragrahvi </w:t>
        </w:r>
      </w:ins>
      <w:r w:rsidR="00721732" w:rsidRPr="00A213E3">
        <w:rPr>
          <w:rFonts w:eastAsia="Aptos"/>
        </w:rPr>
        <w:t>lõikes 1</w:t>
      </w:r>
      <w:r w:rsidR="00721732" w:rsidRPr="00A213E3">
        <w:rPr>
          <w:rFonts w:eastAsia="Aptos"/>
          <w:vertAlign w:val="superscript"/>
        </w:rPr>
        <w:t>2</w:t>
      </w:r>
      <w:r w:rsidR="00721732" w:rsidRPr="00A213E3">
        <w:rPr>
          <w:rFonts w:eastAsia="Aptos"/>
        </w:rPr>
        <w:t xml:space="preserve"> </w:t>
      </w:r>
      <w:commentRangeStart w:id="50"/>
      <w:r w:rsidR="00721732" w:rsidRPr="00A213E3">
        <w:rPr>
          <w:rFonts w:eastAsia="Aptos"/>
        </w:rPr>
        <w:t>märgitud tasu</w:t>
      </w:r>
      <w:r w:rsidR="00EC62A1" w:rsidRPr="00A213E3">
        <w:rPr>
          <w:rFonts w:eastAsia="Aptos"/>
        </w:rPr>
        <w:t xml:space="preserve"> kogumise korraldada</w:t>
      </w:r>
      <w:commentRangeEnd w:id="50"/>
      <w:r w:rsidR="00D81490">
        <w:rPr>
          <w:rStyle w:val="Kommentaariviide"/>
        </w:rPr>
        <w:commentReference w:id="50"/>
      </w:r>
      <w:r w:rsidR="00EC62A1" w:rsidRPr="00A213E3">
        <w:rPr>
          <w:rFonts w:eastAsia="Aptos"/>
        </w:rPr>
        <w:t xml:space="preserve"> kohaliku omavalitsuse korralduse </w:t>
      </w:r>
      <w:r w:rsidR="007D2180" w:rsidRPr="00A213E3">
        <w:rPr>
          <w:rFonts w:eastAsia="Aptos"/>
        </w:rPr>
        <w:t>seaduse §-s 62</w:t>
      </w:r>
      <w:r w:rsidR="00EC62A1" w:rsidRPr="00A213E3">
        <w:rPr>
          <w:rFonts w:eastAsia="Aptos"/>
        </w:rPr>
        <w:t xml:space="preserve"> </w:t>
      </w:r>
      <w:r w:rsidR="00EC62A1" w:rsidRPr="003B70DA">
        <w:rPr>
          <w:rFonts w:eastAsia="Aptos"/>
        </w:rPr>
        <w:t>sätestatud koostöövormide kaudu teiste</w:t>
      </w:r>
      <w:r w:rsidR="00EC62A1" w:rsidRPr="00A213E3">
        <w:rPr>
          <w:rFonts w:eastAsia="Aptos"/>
        </w:rPr>
        <w:t xml:space="preserve"> kohaliku omavalitsuse üksustega või kohaliku omavalitsuse üksuse asutatud ja otsese </w:t>
      </w:r>
      <w:r w:rsidR="00EC62A1" w:rsidRPr="00A213E3">
        <w:rPr>
          <w:color w:val="202020"/>
        </w:rPr>
        <w:t>valitseva mõju all oleva</w:t>
      </w:r>
      <w:r w:rsidR="00EC62A1" w:rsidRPr="00A213E3">
        <w:rPr>
          <w:rFonts w:eastAsia="Aptos"/>
        </w:rPr>
        <w:t xml:space="preserve"> äriühingu, mittetulundusühingu või sihtasutuse kaudu halduslepingu alusel.</w:t>
      </w:r>
    </w:p>
    <w:p w14:paraId="451E2494" w14:textId="77777777" w:rsidR="00873159" w:rsidRDefault="00873159" w:rsidP="00E14255">
      <w:pPr>
        <w:spacing w:after="0" w:line="240" w:lineRule="auto"/>
        <w:ind w:left="0" w:right="0"/>
        <w:rPr>
          <w:rFonts w:eastAsia="Aptos"/>
          <w:szCs w:val="24"/>
        </w:rPr>
      </w:pPr>
    </w:p>
    <w:p w14:paraId="167335E8" w14:textId="604A5A9D" w:rsidR="00EC62A1" w:rsidRPr="00A213E3" w:rsidRDefault="0048791C" w:rsidP="00E14255">
      <w:pPr>
        <w:spacing w:after="0" w:line="240" w:lineRule="auto"/>
        <w:ind w:left="0" w:right="0"/>
        <w:rPr>
          <w:rFonts w:eastAsia="Aptos"/>
          <w:szCs w:val="24"/>
        </w:rPr>
      </w:pPr>
      <w:r>
        <w:rPr>
          <w:rFonts w:eastAsia="Aptos"/>
          <w:szCs w:val="24"/>
        </w:rPr>
        <w:t>(</w:t>
      </w:r>
      <w:r w:rsidR="009307DC" w:rsidRPr="00A213E3">
        <w:rPr>
          <w:rFonts w:eastAsia="Aptos"/>
          <w:szCs w:val="24"/>
        </w:rPr>
        <w:t>1</w:t>
      </w:r>
      <w:r w:rsidR="009307DC" w:rsidRPr="00A213E3">
        <w:rPr>
          <w:rFonts w:eastAsia="Aptos"/>
          <w:szCs w:val="24"/>
          <w:vertAlign w:val="superscript"/>
        </w:rPr>
        <w:t>4</w:t>
      </w:r>
      <w:r w:rsidR="00EC62A1" w:rsidRPr="00A213E3">
        <w:rPr>
          <w:rFonts w:eastAsia="Aptos"/>
          <w:szCs w:val="24"/>
        </w:rPr>
        <w:t xml:space="preserve">) Kohaliku omavalitsuse üksus võib </w:t>
      </w:r>
      <w:r w:rsidR="00CA5505" w:rsidRPr="00A213E3">
        <w:rPr>
          <w:color w:val="32383E"/>
        </w:rPr>
        <w:t xml:space="preserve">jäätmevaldajate üle </w:t>
      </w:r>
      <w:r w:rsidR="00CA5505" w:rsidRPr="00A213E3">
        <w:rPr>
          <w:rFonts w:eastAsia="Aptos"/>
          <w:szCs w:val="24"/>
        </w:rPr>
        <w:t>arvestuse pidamise</w:t>
      </w:r>
      <w:r w:rsidR="00EC62A1" w:rsidRPr="00A213E3">
        <w:rPr>
          <w:rFonts w:eastAsia="Aptos"/>
          <w:szCs w:val="24"/>
        </w:rPr>
        <w:t xml:space="preserve"> </w:t>
      </w:r>
      <w:r w:rsidR="00277F9A" w:rsidRPr="00A213E3">
        <w:rPr>
          <w:rFonts w:eastAsia="Aptos"/>
          <w:szCs w:val="24"/>
        </w:rPr>
        <w:t xml:space="preserve">ja </w:t>
      </w:r>
      <w:r w:rsidR="00EC62A1" w:rsidRPr="00A213E3">
        <w:rPr>
          <w:rFonts w:eastAsia="Arial"/>
          <w:color w:val="202020"/>
          <w:szCs w:val="24"/>
        </w:rPr>
        <w:t xml:space="preserve">arve, milles ettenähtud summa tasutakse kohaliku omavalitsuse üksusele, esitamise jäätmevaldajale </w:t>
      </w:r>
      <w:r w:rsidR="00EC62A1" w:rsidRPr="00A213E3">
        <w:rPr>
          <w:rFonts w:eastAsia="Aptos"/>
          <w:szCs w:val="24"/>
        </w:rPr>
        <w:t>korraldada ka korraldatud jäätmeveo teenuse osutaja kaudu</w:t>
      </w:r>
      <w:r w:rsidR="00EC62A1" w:rsidRPr="00A213E3">
        <w:rPr>
          <w:rFonts w:eastAsia="Arial"/>
          <w:color w:val="202020"/>
          <w:szCs w:val="24"/>
        </w:rPr>
        <w:t xml:space="preserve"> </w:t>
      </w:r>
      <w:r w:rsidR="00EC62A1" w:rsidRPr="00A213E3">
        <w:rPr>
          <w:rFonts w:eastAsia="Aptos"/>
          <w:szCs w:val="24"/>
        </w:rPr>
        <w:t>halduslepingu alusel.</w:t>
      </w:r>
      <w:r>
        <w:rPr>
          <w:rFonts w:eastAsia="Aptos"/>
          <w:szCs w:val="24"/>
        </w:rPr>
        <w:t>“</w:t>
      </w:r>
      <w:r w:rsidR="00EC62A1" w:rsidRPr="00A213E3">
        <w:rPr>
          <w:rFonts w:eastAsia="Aptos"/>
          <w:szCs w:val="24"/>
        </w:rPr>
        <w:t>;</w:t>
      </w:r>
    </w:p>
    <w:p w14:paraId="0AAA2A52" w14:textId="77777777" w:rsidR="000B23E7" w:rsidRPr="00A213E3" w:rsidRDefault="000B23E7" w:rsidP="00E14255">
      <w:pPr>
        <w:spacing w:after="0" w:line="240" w:lineRule="auto"/>
        <w:ind w:left="0" w:right="0" w:firstLine="0"/>
      </w:pPr>
    </w:p>
    <w:p w14:paraId="3F8CF0D6" w14:textId="2FF3D708" w:rsidR="00682FE3" w:rsidRDefault="00761774" w:rsidP="006D422C">
      <w:pPr>
        <w:spacing w:after="0" w:line="240" w:lineRule="auto"/>
        <w:ind w:left="0" w:right="0" w:firstLine="0"/>
      </w:pPr>
      <w:r>
        <w:rPr>
          <w:b/>
          <w:color w:val="202020"/>
        </w:rPr>
        <w:t>27</w:t>
      </w:r>
      <w:r w:rsidR="772B9072" w:rsidRPr="00A213E3">
        <w:rPr>
          <w:b/>
          <w:color w:val="202020"/>
        </w:rPr>
        <w:t xml:space="preserve">) </w:t>
      </w:r>
      <w:r w:rsidR="772B9072" w:rsidRPr="00C038BF">
        <w:rPr>
          <w:bCs/>
        </w:rPr>
        <w:t>paragrahvi 66 lõike</w:t>
      </w:r>
      <w:r w:rsidR="772B9072" w:rsidRPr="00A213E3">
        <w:t xml:space="preserve"> 2 esime</w:t>
      </w:r>
      <w:ins w:id="51" w:author="Kärt Voor" w:date="2024-12-03T14:52:00Z">
        <w:r w:rsidR="003914CE">
          <w:t>ne</w:t>
        </w:r>
      </w:ins>
      <w:del w:id="52" w:author="Kärt Voor" w:date="2024-12-03T14:52:00Z">
        <w:r w:rsidR="772B9072" w:rsidRPr="00A213E3" w:rsidDel="003914CE">
          <w:delText>st</w:delText>
        </w:r>
      </w:del>
      <w:r w:rsidR="772B9072" w:rsidRPr="00A213E3">
        <w:t xml:space="preserve"> lause</w:t>
      </w:r>
      <w:del w:id="53" w:author="Kärt Voor" w:date="2024-12-03T14:52:00Z">
        <w:r w:rsidR="772B9072" w:rsidRPr="00A213E3" w:rsidDel="003914CE">
          <w:delText>t</w:delText>
        </w:r>
      </w:del>
      <w:r w:rsidR="772B9072" w:rsidRPr="00A213E3">
        <w:t xml:space="preserve"> </w:t>
      </w:r>
      <w:r w:rsidR="006D422C">
        <w:t>muudetakse ja sõnastatakse järgmiselt:</w:t>
      </w:r>
    </w:p>
    <w:p w14:paraId="43F9F38C" w14:textId="19CF436A" w:rsidR="006D422C" w:rsidRPr="00A213E3" w:rsidRDefault="006D422C" w:rsidP="002A34DD">
      <w:pPr>
        <w:spacing w:after="0" w:line="240" w:lineRule="auto"/>
        <w:ind w:left="0" w:right="0" w:firstLine="0"/>
      </w:pPr>
      <w:r>
        <w:t>„</w:t>
      </w:r>
      <w:r w:rsidRPr="006D422C">
        <w:t xml:space="preserve">Kohaliku omavalitsuse üksus korraldab oma haldusterritooriumil olmejäätmete, eelkõige prügi ehk segaolmejäätmete, </w:t>
      </w:r>
      <w:r>
        <w:t xml:space="preserve">biojäätmete ja olmes tekkivate tagatisrahata pakendijäätmete </w:t>
      </w:r>
      <w:r w:rsidRPr="006D422C">
        <w:t>kogumise ja veo.</w:t>
      </w:r>
      <w:r>
        <w:t>“;</w:t>
      </w:r>
    </w:p>
    <w:p w14:paraId="659920FD" w14:textId="77777777" w:rsidR="00EA248C" w:rsidRPr="00A213E3" w:rsidRDefault="00EA248C" w:rsidP="00E14255">
      <w:pPr>
        <w:spacing w:after="0" w:line="240" w:lineRule="auto"/>
        <w:ind w:left="0" w:right="0" w:firstLine="0"/>
        <w:rPr>
          <w:szCs w:val="24"/>
          <w:highlight w:val="yellow"/>
        </w:rPr>
      </w:pPr>
    </w:p>
    <w:p w14:paraId="36073D55" w14:textId="619E40FA" w:rsidR="00747166" w:rsidRPr="00A213E3" w:rsidRDefault="00761774" w:rsidP="00E14255">
      <w:pPr>
        <w:spacing w:after="0" w:line="240" w:lineRule="auto"/>
        <w:ind w:left="0" w:right="0"/>
        <w:rPr>
          <w:szCs w:val="24"/>
        </w:rPr>
      </w:pPr>
      <w:r>
        <w:rPr>
          <w:b/>
          <w:bCs/>
          <w:szCs w:val="24"/>
        </w:rPr>
        <w:t>28</w:t>
      </w:r>
      <w:r w:rsidR="00747166" w:rsidRPr="00A213E3">
        <w:rPr>
          <w:b/>
          <w:bCs/>
          <w:szCs w:val="24"/>
        </w:rPr>
        <w:t>)</w:t>
      </w:r>
      <w:r w:rsidR="00A97880" w:rsidRPr="00A213E3">
        <w:rPr>
          <w:b/>
          <w:bCs/>
          <w:szCs w:val="24"/>
        </w:rPr>
        <w:t xml:space="preserve"> </w:t>
      </w:r>
      <w:r w:rsidR="00A97880" w:rsidRPr="00C038BF">
        <w:rPr>
          <w:szCs w:val="24"/>
        </w:rPr>
        <w:t>paragrahvi 66 täiendatakse</w:t>
      </w:r>
      <w:r w:rsidR="00A97880" w:rsidRPr="00A213E3">
        <w:rPr>
          <w:szCs w:val="24"/>
        </w:rPr>
        <w:t xml:space="preserve"> lõikega </w:t>
      </w:r>
      <w:commentRangeStart w:id="54"/>
      <w:r w:rsidR="00A97880" w:rsidRPr="00A213E3">
        <w:rPr>
          <w:szCs w:val="24"/>
        </w:rPr>
        <w:t>4</w:t>
      </w:r>
      <w:r w:rsidR="0077728A" w:rsidRPr="00A213E3">
        <w:rPr>
          <w:szCs w:val="24"/>
          <w:vertAlign w:val="superscript"/>
        </w:rPr>
        <w:t>1</w:t>
      </w:r>
      <w:commentRangeEnd w:id="54"/>
      <w:r w:rsidR="000260E4">
        <w:rPr>
          <w:rStyle w:val="Kommentaariviide"/>
        </w:rPr>
        <w:commentReference w:id="54"/>
      </w:r>
      <w:r w:rsidR="00A97880" w:rsidRPr="00A213E3">
        <w:rPr>
          <w:szCs w:val="24"/>
        </w:rPr>
        <w:t xml:space="preserve"> järgmises sõnastuses:</w:t>
      </w:r>
    </w:p>
    <w:p w14:paraId="4F90089F" w14:textId="7CA855E2" w:rsidR="008B734E" w:rsidRPr="00A213E3" w:rsidRDefault="0035202F" w:rsidP="00E14255">
      <w:pPr>
        <w:spacing w:after="0" w:line="240" w:lineRule="auto"/>
        <w:ind w:left="0" w:right="0"/>
        <w:rPr>
          <w:color w:val="202020"/>
          <w:szCs w:val="24"/>
        </w:rPr>
      </w:pPr>
      <w:r w:rsidRPr="00A213E3">
        <w:rPr>
          <w:color w:val="202020"/>
          <w:szCs w:val="24"/>
        </w:rPr>
        <w:t>„</w:t>
      </w:r>
      <w:r w:rsidR="0048791C">
        <w:rPr>
          <w:color w:val="202020"/>
          <w:szCs w:val="24"/>
        </w:rPr>
        <w:t>(</w:t>
      </w:r>
      <w:r w:rsidR="0048791C" w:rsidRPr="00A213E3">
        <w:rPr>
          <w:szCs w:val="24"/>
        </w:rPr>
        <w:t>4</w:t>
      </w:r>
      <w:r w:rsidR="0048791C" w:rsidRPr="00A213E3">
        <w:rPr>
          <w:szCs w:val="24"/>
          <w:vertAlign w:val="superscript"/>
        </w:rPr>
        <w:t>1</w:t>
      </w:r>
      <w:r w:rsidR="0048791C">
        <w:rPr>
          <w:szCs w:val="24"/>
        </w:rPr>
        <w:t xml:space="preserve">) </w:t>
      </w:r>
      <w:r w:rsidR="2C0B1983" w:rsidRPr="00A213E3">
        <w:rPr>
          <w:color w:val="202020"/>
          <w:szCs w:val="24"/>
        </w:rPr>
        <w:t xml:space="preserve">Liigiti kogutud jäätmete </w:t>
      </w:r>
      <w:r w:rsidR="00E32FE1" w:rsidRPr="00A213E3">
        <w:rPr>
          <w:color w:val="202020"/>
          <w:szCs w:val="24"/>
        </w:rPr>
        <w:t>üleandmise kulu</w:t>
      </w:r>
      <w:r w:rsidRPr="00A213E3">
        <w:rPr>
          <w:color w:val="202020"/>
          <w:szCs w:val="24"/>
        </w:rPr>
        <w:t xml:space="preserve"> </w:t>
      </w:r>
      <w:r w:rsidR="2C0B1983" w:rsidRPr="00A213E3">
        <w:rPr>
          <w:color w:val="202020"/>
          <w:szCs w:val="24"/>
        </w:rPr>
        <w:t xml:space="preserve">on vähemalt kolm korda </w:t>
      </w:r>
      <w:r w:rsidR="0048791C">
        <w:rPr>
          <w:color w:val="202020"/>
          <w:szCs w:val="24"/>
        </w:rPr>
        <w:t>väiksem</w:t>
      </w:r>
      <w:r w:rsidR="2C0B1983" w:rsidRPr="00A213E3">
        <w:rPr>
          <w:color w:val="202020"/>
          <w:szCs w:val="24"/>
        </w:rPr>
        <w:t xml:space="preserve"> </w:t>
      </w:r>
      <w:r w:rsidR="0062541E" w:rsidRPr="00A213E3">
        <w:rPr>
          <w:color w:val="202020"/>
          <w:szCs w:val="24"/>
        </w:rPr>
        <w:t xml:space="preserve">kui </w:t>
      </w:r>
      <w:r w:rsidR="004D7DA5" w:rsidRPr="00A213E3">
        <w:rPr>
          <w:color w:val="202020"/>
          <w:szCs w:val="24"/>
        </w:rPr>
        <w:t xml:space="preserve">vastav tasu </w:t>
      </w:r>
      <w:r w:rsidR="0062541E" w:rsidRPr="00A213E3">
        <w:rPr>
          <w:color w:val="202020"/>
          <w:szCs w:val="24"/>
        </w:rPr>
        <w:t>segaolmejäätmete ja</w:t>
      </w:r>
      <w:r w:rsidR="009169F8" w:rsidRPr="00A213E3">
        <w:rPr>
          <w:color w:val="202020"/>
          <w:szCs w:val="24"/>
        </w:rPr>
        <w:t xml:space="preserve"> valesti </w:t>
      </w:r>
      <w:r w:rsidR="00A3651A" w:rsidRPr="00A213E3">
        <w:rPr>
          <w:color w:val="202020"/>
          <w:szCs w:val="24"/>
        </w:rPr>
        <w:t xml:space="preserve">liigitatud </w:t>
      </w:r>
      <w:r w:rsidR="2C0B1983" w:rsidRPr="00A213E3">
        <w:rPr>
          <w:color w:val="202020"/>
          <w:szCs w:val="24"/>
        </w:rPr>
        <w:t xml:space="preserve">jäätmete </w:t>
      </w:r>
      <w:r w:rsidR="001C1E33" w:rsidRPr="00A213E3">
        <w:rPr>
          <w:color w:val="202020"/>
          <w:szCs w:val="24"/>
        </w:rPr>
        <w:t>üleandmise</w:t>
      </w:r>
      <w:ins w:id="55" w:author="Aili Sandre" w:date="2024-11-15T14:23:00Z">
        <w:r w:rsidR="00331224">
          <w:rPr>
            <w:color w:val="202020"/>
            <w:szCs w:val="24"/>
          </w:rPr>
          <w:t xml:space="preserve"> eest</w:t>
        </w:r>
      </w:ins>
      <w:del w:id="56" w:author="Aili Sandre" w:date="2024-11-15T14:23:00Z">
        <w:r w:rsidR="001C1E33" w:rsidRPr="00A213E3" w:rsidDel="00331224">
          <w:rPr>
            <w:color w:val="202020"/>
            <w:szCs w:val="24"/>
          </w:rPr>
          <w:delText>l</w:delText>
        </w:r>
      </w:del>
      <w:r w:rsidR="2C0B1983" w:rsidRPr="00A213E3">
        <w:rPr>
          <w:color w:val="202020"/>
          <w:szCs w:val="24"/>
        </w:rPr>
        <w:t>.“;</w:t>
      </w:r>
    </w:p>
    <w:p w14:paraId="598BDB1E" w14:textId="77777777" w:rsidR="005635C7" w:rsidRPr="00A213E3" w:rsidRDefault="005635C7" w:rsidP="00E14255">
      <w:pPr>
        <w:spacing w:after="0" w:line="240" w:lineRule="auto"/>
        <w:ind w:left="0" w:right="0"/>
        <w:rPr>
          <w:color w:val="202020"/>
          <w:szCs w:val="24"/>
        </w:rPr>
      </w:pPr>
    </w:p>
    <w:p w14:paraId="590688F4" w14:textId="0F2FA425" w:rsidR="00B54DFD" w:rsidRPr="00A213E3" w:rsidRDefault="00761774" w:rsidP="00E14255">
      <w:pPr>
        <w:spacing w:after="0" w:line="240" w:lineRule="auto"/>
        <w:ind w:left="0" w:right="0"/>
        <w:rPr>
          <w:color w:val="202020"/>
          <w:szCs w:val="24"/>
        </w:rPr>
      </w:pPr>
      <w:r>
        <w:rPr>
          <w:b/>
          <w:bCs/>
          <w:color w:val="202020"/>
          <w:szCs w:val="24"/>
        </w:rPr>
        <w:t>29</w:t>
      </w:r>
      <w:r w:rsidR="005635C7" w:rsidRPr="00A213E3">
        <w:rPr>
          <w:b/>
          <w:bCs/>
          <w:color w:val="202020"/>
          <w:szCs w:val="24"/>
        </w:rPr>
        <w:t xml:space="preserve">) </w:t>
      </w:r>
      <w:r w:rsidR="0020799F" w:rsidRPr="00C038BF">
        <w:rPr>
          <w:color w:val="202020"/>
          <w:szCs w:val="24"/>
        </w:rPr>
        <w:t>paragrahv</w:t>
      </w:r>
      <w:r w:rsidR="00984DEA">
        <w:rPr>
          <w:color w:val="202020"/>
          <w:szCs w:val="24"/>
        </w:rPr>
        <w:t>i</w:t>
      </w:r>
      <w:r w:rsidR="0020799F" w:rsidRPr="00C038BF">
        <w:rPr>
          <w:color w:val="202020"/>
          <w:szCs w:val="24"/>
        </w:rPr>
        <w:t xml:space="preserve"> 66 </w:t>
      </w:r>
      <w:r w:rsidR="00B54DFD" w:rsidRPr="00C038BF">
        <w:rPr>
          <w:color w:val="202020"/>
          <w:szCs w:val="24"/>
        </w:rPr>
        <w:t>lõi</w:t>
      </w:r>
      <w:r w:rsidR="00254DBF" w:rsidRPr="00C038BF">
        <w:rPr>
          <w:color w:val="202020"/>
          <w:szCs w:val="24"/>
        </w:rPr>
        <w:t>kes</w:t>
      </w:r>
      <w:r w:rsidR="00164AE3" w:rsidRPr="00C038BF">
        <w:rPr>
          <w:color w:val="202020"/>
          <w:szCs w:val="24"/>
        </w:rPr>
        <w:t xml:space="preserve"> 6</w:t>
      </w:r>
      <w:r w:rsidR="00B54DFD" w:rsidRPr="00A213E3">
        <w:rPr>
          <w:color w:val="202020"/>
          <w:szCs w:val="24"/>
        </w:rPr>
        <w:t xml:space="preserve"> </w:t>
      </w:r>
      <w:r w:rsidR="00254DBF" w:rsidRPr="00A213E3">
        <w:rPr>
          <w:color w:val="202020"/>
          <w:szCs w:val="24"/>
        </w:rPr>
        <w:t>asendatakse sõna „kogus</w:t>
      </w:r>
      <w:r w:rsidR="006301FF" w:rsidRPr="00A213E3">
        <w:rPr>
          <w:color w:val="202020"/>
          <w:szCs w:val="24"/>
        </w:rPr>
        <w:t>est</w:t>
      </w:r>
      <w:r w:rsidR="00254DBF" w:rsidRPr="00A213E3">
        <w:rPr>
          <w:color w:val="202020"/>
          <w:szCs w:val="24"/>
        </w:rPr>
        <w:t xml:space="preserve">“ </w:t>
      </w:r>
      <w:r w:rsidR="00A12D96">
        <w:rPr>
          <w:color w:val="202020"/>
          <w:szCs w:val="24"/>
        </w:rPr>
        <w:t>tekstiosaga</w:t>
      </w:r>
      <w:r w:rsidR="00A12D96" w:rsidRPr="00A213E3">
        <w:rPr>
          <w:color w:val="202020"/>
          <w:szCs w:val="24"/>
        </w:rPr>
        <w:t xml:space="preserve"> </w:t>
      </w:r>
      <w:r w:rsidR="00AB595A" w:rsidRPr="00A213E3">
        <w:rPr>
          <w:color w:val="202020"/>
          <w:szCs w:val="24"/>
        </w:rPr>
        <w:t>„mahust või kaalust“</w:t>
      </w:r>
      <w:r w:rsidR="00873159">
        <w:rPr>
          <w:color w:val="202020"/>
          <w:szCs w:val="24"/>
        </w:rPr>
        <w:t>;</w:t>
      </w:r>
    </w:p>
    <w:p w14:paraId="29183BBD" w14:textId="1BC4CF0A" w:rsidR="00863B30" w:rsidRPr="00A213E3" w:rsidRDefault="00863B30" w:rsidP="00E14255">
      <w:pPr>
        <w:spacing w:after="0" w:line="240" w:lineRule="auto"/>
        <w:ind w:left="0" w:right="0"/>
        <w:rPr>
          <w:color w:val="202020"/>
          <w:szCs w:val="24"/>
        </w:rPr>
      </w:pPr>
    </w:p>
    <w:p w14:paraId="7C33E217" w14:textId="2622D2D1" w:rsidR="21D464B2" w:rsidRPr="00A213E3" w:rsidRDefault="00EE7A9E" w:rsidP="00E14255">
      <w:pPr>
        <w:spacing w:after="0" w:line="240" w:lineRule="auto"/>
        <w:ind w:left="0" w:right="0"/>
        <w:rPr>
          <w:szCs w:val="24"/>
        </w:rPr>
      </w:pPr>
      <w:r w:rsidRPr="00A213E3">
        <w:rPr>
          <w:b/>
          <w:bCs/>
          <w:szCs w:val="24"/>
        </w:rPr>
        <w:t>3</w:t>
      </w:r>
      <w:r w:rsidR="00761774">
        <w:rPr>
          <w:b/>
          <w:bCs/>
          <w:szCs w:val="24"/>
        </w:rPr>
        <w:t>0</w:t>
      </w:r>
      <w:r w:rsidR="21D464B2" w:rsidRPr="00A213E3">
        <w:rPr>
          <w:b/>
          <w:bCs/>
          <w:szCs w:val="24"/>
        </w:rPr>
        <w:t xml:space="preserve">) </w:t>
      </w:r>
      <w:r w:rsidR="21D464B2" w:rsidRPr="00C038BF">
        <w:rPr>
          <w:szCs w:val="24"/>
        </w:rPr>
        <w:t xml:space="preserve">seadust täiendatakse </w:t>
      </w:r>
      <w:commentRangeStart w:id="57"/>
      <w:r w:rsidR="21D464B2" w:rsidRPr="00C038BF">
        <w:rPr>
          <w:szCs w:val="24"/>
        </w:rPr>
        <w:t>§-ga 66</w:t>
      </w:r>
      <w:r w:rsidR="21D464B2" w:rsidRPr="00C038BF">
        <w:rPr>
          <w:szCs w:val="24"/>
          <w:vertAlign w:val="superscript"/>
        </w:rPr>
        <w:t>1</w:t>
      </w:r>
      <w:r w:rsidR="21D464B2" w:rsidRPr="00A213E3">
        <w:rPr>
          <w:b/>
          <w:bCs/>
          <w:szCs w:val="24"/>
          <w:vertAlign w:val="superscript"/>
        </w:rPr>
        <w:t xml:space="preserve"> </w:t>
      </w:r>
      <w:commentRangeEnd w:id="57"/>
      <w:r w:rsidR="00163D33">
        <w:rPr>
          <w:rStyle w:val="Kommentaariviide"/>
        </w:rPr>
        <w:commentReference w:id="57"/>
      </w:r>
      <w:r w:rsidR="21D464B2" w:rsidRPr="00A213E3">
        <w:rPr>
          <w:szCs w:val="24"/>
        </w:rPr>
        <w:t>järgmises sõnastuses:</w:t>
      </w:r>
    </w:p>
    <w:p w14:paraId="7A1C8D09" w14:textId="3D3E12BB" w:rsidR="21D464B2" w:rsidRDefault="21D464B2" w:rsidP="00E14255">
      <w:pPr>
        <w:spacing w:after="0" w:line="240" w:lineRule="auto"/>
        <w:ind w:left="0" w:right="0"/>
        <w:rPr>
          <w:b/>
        </w:rPr>
      </w:pPr>
      <w:r w:rsidRPr="00A213E3">
        <w:rPr>
          <w:b/>
        </w:rPr>
        <w:t>„§ 66</w:t>
      </w:r>
      <w:r w:rsidRPr="00A213E3">
        <w:rPr>
          <w:b/>
          <w:vertAlign w:val="superscript"/>
        </w:rPr>
        <w:t>1</w:t>
      </w:r>
      <w:r w:rsidRPr="00A213E3">
        <w:rPr>
          <w:b/>
        </w:rPr>
        <w:t>. Jäätme</w:t>
      </w:r>
      <w:r w:rsidR="29388FB6" w:rsidRPr="00A213E3">
        <w:rPr>
          <w:b/>
          <w:bCs/>
        </w:rPr>
        <w:t>hoolduskulude</w:t>
      </w:r>
      <w:r w:rsidRPr="00A213E3">
        <w:rPr>
          <w:b/>
        </w:rPr>
        <w:t xml:space="preserve"> </w:t>
      </w:r>
      <w:r w:rsidR="00800983">
        <w:rPr>
          <w:b/>
        </w:rPr>
        <w:t xml:space="preserve">kehtestamise </w:t>
      </w:r>
      <w:commentRangeStart w:id="58"/>
      <w:r w:rsidR="00800983">
        <w:rPr>
          <w:b/>
        </w:rPr>
        <w:t>lähtealused, rakendamise eesmärk ja kasutamise põhialused</w:t>
      </w:r>
      <w:commentRangeEnd w:id="58"/>
      <w:r w:rsidR="003914CE">
        <w:rPr>
          <w:rStyle w:val="Kommentaariviide"/>
        </w:rPr>
        <w:commentReference w:id="58"/>
      </w:r>
    </w:p>
    <w:p w14:paraId="7ACC7DFC" w14:textId="77777777" w:rsidR="00D150A1" w:rsidRPr="001E6868" w:rsidRDefault="00D150A1" w:rsidP="00E14255">
      <w:pPr>
        <w:spacing w:after="0" w:line="240" w:lineRule="auto"/>
        <w:ind w:left="0" w:right="0"/>
        <w:rPr>
          <w:b/>
        </w:rPr>
      </w:pPr>
    </w:p>
    <w:p w14:paraId="4D8F09A1" w14:textId="4FBBEC85" w:rsidR="21D464B2" w:rsidRPr="00A213E3" w:rsidRDefault="21D464B2" w:rsidP="00E14255">
      <w:pPr>
        <w:shd w:val="clear" w:color="auto" w:fill="FFFFFF" w:themeFill="background1"/>
        <w:spacing w:after="0" w:line="240" w:lineRule="auto"/>
        <w:ind w:left="0" w:right="0"/>
        <w:rPr>
          <w:strike/>
          <w:color w:val="202020"/>
          <w:szCs w:val="24"/>
        </w:rPr>
      </w:pPr>
      <w:r w:rsidRPr="00A213E3">
        <w:rPr>
          <w:color w:val="202020"/>
        </w:rPr>
        <w:t>(1) Käesoleva seaduse § 11 l</w:t>
      </w:r>
      <w:r w:rsidR="0048791C">
        <w:rPr>
          <w:color w:val="202020"/>
        </w:rPr>
        <w:t>õikes</w:t>
      </w:r>
      <w:r w:rsidRPr="00A213E3">
        <w:rPr>
          <w:color w:val="202020"/>
        </w:rPr>
        <w:t xml:space="preserve"> 1 nimetatud jäätmehoolduse korraldamiseks, § 136</w:t>
      </w:r>
      <w:r w:rsidRPr="00A213E3">
        <w:rPr>
          <w:color w:val="202020"/>
          <w:vertAlign w:val="superscript"/>
        </w:rPr>
        <w:t xml:space="preserve">3 </w:t>
      </w:r>
      <w:r w:rsidRPr="00A213E3">
        <w:rPr>
          <w:color w:val="202020"/>
        </w:rPr>
        <w:t>lõi</w:t>
      </w:r>
      <w:r w:rsidR="005317A5" w:rsidRPr="00A213E3">
        <w:rPr>
          <w:color w:val="202020"/>
        </w:rPr>
        <w:t>getes 1 ja</w:t>
      </w:r>
      <w:r w:rsidR="0063288F" w:rsidRPr="00A213E3">
        <w:rPr>
          <w:color w:val="202020"/>
        </w:rPr>
        <w:t xml:space="preserve"> </w:t>
      </w:r>
      <w:r w:rsidRPr="00A213E3">
        <w:rPr>
          <w:color w:val="202020"/>
        </w:rPr>
        <w:t xml:space="preserve">2 sätestatud jäätmete taaskasutamise sihtarvude </w:t>
      </w:r>
      <w:r w:rsidR="001C43AA" w:rsidRPr="00A213E3">
        <w:rPr>
          <w:color w:val="202020"/>
        </w:rPr>
        <w:t>ja § 136</w:t>
      </w:r>
      <w:r w:rsidR="001C43AA" w:rsidRPr="00A213E3">
        <w:rPr>
          <w:color w:val="202020"/>
          <w:vertAlign w:val="superscript"/>
        </w:rPr>
        <w:t>3</w:t>
      </w:r>
      <w:r w:rsidR="001C43AA" w:rsidRPr="00A213E3">
        <w:rPr>
          <w:color w:val="202020"/>
        </w:rPr>
        <w:t xml:space="preserve"> lõi</w:t>
      </w:r>
      <w:r w:rsidR="004F453E" w:rsidRPr="00A213E3">
        <w:rPr>
          <w:color w:val="202020"/>
        </w:rPr>
        <w:t>ke</w:t>
      </w:r>
      <w:r w:rsidR="001C43AA" w:rsidRPr="00A213E3">
        <w:rPr>
          <w:color w:val="202020"/>
        </w:rPr>
        <w:t xml:space="preserve">s 5 sätestatud jäätmete liigiti kogumise sihtarvu </w:t>
      </w:r>
      <w:r w:rsidRPr="00A213E3">
        <w:rPr>
          <w:color w:val="202020"/>
        </w:rPr>
        <w:t>saavutamiseks</w:t>
      </w:r>
      <w:ins w:id="59" w:author="Piret Elenurm" w:date="2024-11-27T09:27:00Z">
        <w:r w:rsidR="0015495F">
          <w:rPr>
            <w:color w:val="202020"/>
          </w:rPr>
          <w:t>,</w:t>
        </w:r>
      </w:ins>
      <w:r w:rsidRPr="00A213E3">
        <w:rPr>
          <w:color w:val="202020"/>
        </w:rPr>
        <w:t xml:space="preserve"> </w:t>
      </w:r>
      <w:r w:rsidR="38DA7CC7" w:rsidRPr="00A213E3">
        <w:rPr>
          <w:color w:val="202020"/>
        </w:rPr>
        <w:t>on</w:t>
      </w:r>
      <w:r w:rsidRPr="00A213E3">
        <w:rPr>
          <w:color w:val="202020"/>
        </w:rPr>
        <w:t xml:space="preserve"> kohaliku omavalitsuse </w:t>
      </w:r>
      <w:r w:rsidR="40D6EEE3" w:rsidRPr="00A213E3">
        <w:rPr>
          <w:color w:val="202020"/>
        </w:rPr>
        <w:t>üksus</w:t>
      </w:r>
      <w:r w:rsidR="54B0D208" w:rsidRPr="00A213E3">
        <w:rPr>
          <w:color w:val="202020"/>
        </w:rPr>
        <w:t>el õigus</w:t>
      </w:r>
      <w:r w:rsidRPr="00A213E3">
        <w:rPr>
          <w:color w:val="202020"/>
        </w:rPr>
        <w:t xml:space="preserve"> kehtestada </w:t>
      </w:r>
      <w:r w:rsidR="37D220DD" w:rsidRPr="00A213E3">
        <w:rPr>
          <w:color w:val="202020"/>
        </w:rPr>
        <w:t>jäätmevaldajale</w:t>
      </w:r>
      <w:r w:rsidR="00605A9B" w:rsidRPr="00A213E3">
        <w:rPr>
          <w:color w:val="202020"/>
        </w:rPr>
        <w:t xml:space="preserve"> </w:t>
      </w:r>
      <w:r w:rsidR="245D443D" w:rsidRPr="00A213E3">
        <w:rPr>
          <w:color w:val="202020"/>
        </w:rPr>
        <w:t>jäätmehoolduskulud</w:t>
      </w:r>
      <w:r w:rsidR="5E01C801" w:rsidRPr="00A213E3">
        <w:rPr>
          <w:color w:val="202020"/>
        </w:rPr>
        <w:t>e kandmise kohustus.</w:t>
      </w:r>
    </w:p>
    <w:p w14:paraId="242A7563" w14:textId="4C207B31" w:rsidR="21D464B2" w:rsidRPr="00A213E3" w:rsidRDefault="21D464B2" w:rsidP="00E14255">
      <w:pPr>
        <w:shd w:val="clear" w:color="auto" w:fill="FFFFFF" w:themeFill="background1"/>
        <w:spacing w:after="0" w:line="240" w:lineRule="auto"/>
        <w:ind w:left="0" w:right="0"/>
        <w:rPr>
          <w:color w:val="202020"/>
          <w:szCs w:val="24"/>
        </w:rPr>
      </w:pPr>
    </w:p>
    <w:p w14:paraId="4C109DCE" w14:textId="45B9B0DD" w:rsidR="21D464B2" w:rsidRPr="00A213E3" w:rsidRDefault="21D464B2" w:rsidP="00E14255">
      <w:pPr>
        <w:shd w:val="clear" w:color="auto" w:fill="FFFFFF" w:themeFill="background1"/>
        <w:spacing w:after="0" w:line="240" w:lineRule="auto"/>
        <w:ind w:left="0" w:right="0"/>
        <w:rPr>
          <w:color w:val="32383E"/>
        </w:rPr>
      </w:pPr>
      <w:r w:rsidRPr="00A213E3">
        <w:rPr>
          <w:color w:val="32383E"/>
        </w:rPr>
        <w:t>(</w:t>
      </w:r>
      <w:r w:rsidR="5D6CC5D9" w:rsidRPr="00A213E3">
        <w:rPr>
          <w:color w:val="32383E"/>
        </w:rPr>
        <w:t>2</w:t>
      </w:r>
      <w:r w:rsidRPr="00A213E3">
        <w:rPr>
          <w:color w:val="32383E"/>
        </w:rPr>
        <w:t xml:space="preserve">) </w:t>
      </w:r>
      <w:r w:rsidR="0048791C">
        <w:rPr>
          <w:color w:val="32383E"/>
        </w:rPr>
        <w:t>K</w:t>
      </w:r>
      <w:r w:rsidRPr="00A213E3">
        <w:rPr>
          <w:color w:val="32383E"/>
        </w:rPr>
        <w:t xml:space="preserve">ui kohaliku omavalitsuse üksus kehtestab käesoleva paragrahvi lõikes 1 sätestatud </w:t>
      </w:r>
      <w:r w:rsidR="73986AB2" w:rsidRPr="00A213E3">
        <w:rPr>
          <w:color w:val="32383E"/>
        </w:rPr>
        <w:t>kohustuse</w:t>
      </w:r>
      <w:r w:rsidRPr="00A213E3">
        <w:rPr>
          <w:color w:val="32383E"/>
        </w:rPr>
        <w:t>, korraldatakse § 6</w:t>
      </w:r>
      <w:r w:rsidR="00BE50CD" w:rsidRPr="00A213E3">
        <w:rPr>
          <w:color w:val="32383E"/>
        </w:rPr>
        <w:t>6</w:t>
      </w:r>
      <w:r w:rsidRPr="00A213E3">
        <w:rPr>
          <w:color w:val="32383E"/>
        </w:rPr>
        <w:t xml:space="preserve"> lõike 1 alusel korraldatud jäätmevedu selliselt, et jäätmeid vedava ettevõtja ain</w:t>
      </w:r>
      <w:ins w:id="60" w:author="Aili Sandre" w:date="2024-11-15T14:24:00Z">
        <w:r w:rsidR="00331224">
          <w:rPr>
            <w:color w:val="32383E"/>
          </w:rPr>
          <w:t>us</w:t>
        </w:r>
      </w:ins>
      <w:del w:id="61" w:author="Aili Sandre" w:date="2024-11-15T14:24:00Z">
        <w:r w:rsidRPr="00A213E3" w:rsidDel="00331224">
          <w:rPr>
            <w:color w:val="32383E"/>
          </w:rPr>
          <w:delText>s</w:delText>
        </w:r>
      </w:del>
      <w:del w:id="62" w:author="Aili Sandre" w:date="2024-11-15T14:25:00Z">
        <w:r w:rsidRPr="00A213E3" w:rsidDel="00331224">
          <w:rPr>
            <w:color w:val="32383E"/>
          </w:rPr>
          <w:delText>aks</w:delText>
        </w:r>
      </w:del>
      <w:r w:rsidRPr="00A213E3">
        <w:rPr>
          <w:color w:val="32383E"/>
        </w:rPr>
        <w:t xml:space="preserve"> klien</w:t>
      </w:r>
      <w:ins w:id="63" w:author="Aili Sandre" w:date="2024-11-15T14:25:00Z">
        <w:r w:rsidR="00331224">
          <w:rPr>
            <w:color w:val="32383E"/>
          </w:rPr>
          <w:t>t</w:t>
        </w:r>
      </w:ins>
      <w:del w:id="64" w:author="Aili Sandre" w:date="2024-11-15T14:25:00Z">
        <w:r w:rsidRPr="00A213E3" w:rsidDel="00331224">
          <w:rPr>
            <w:color w:val="32383E"/>
          </w:rPr>
          <w:delText>diks</w:delText>
        </w:r>
      </w:del>
      <w:r w:rsidRPr="00A213E3">
        <w:rPr>
          <w:color w:val="32383E"/>
        </w:rPr>
        <w:t xml:space="preserve"> ja temale tasu maksja</w:t>
      </w:r>
      <w:del w:id="65" w:author="Aili Sandre" w:date="2024-11-15T14:25:00Z">
        <w:r w:rsidRPr="00A213E3" w:rsidDel="00331224">
          <w:rPr>
            <w:color w:val="32383E"/>
          </w:rPr>
          <w:delText>ks</w:delText>
        </w:r>
      </w:del>
      <w:r w:rsidRPr="00A213E3">
        <w:rPr>
          <w:color w:val="32383E"/>
        </w:rPr>
        <w:t xml:space="preserve"> on kohaliku omavalitsuse üksus ning jäätmevaldajate üle arvestuse pidamise ning nendega arveldamise kohustus on </w:t>
      </w:r>
      <w:ins w:id="66" w:author="Aili Sandre" w:date="2024-11-15T14:25:00Z">
        <w:r w:rsidR="00331224">
          <w:rPr>
            <w:color w:val="32383E"/>
          </w:rPr>
          <w:t xml:space="preserve">samuti </w:t>
        </w:r>
      </w:ins>
      <w:r w:rsidRPr="00A213E3">
        <w:rPr>
          <w:color w:val="32383E"/>
        </w:rPr>
        <w:t>kohaliku omavalitsuse üksusel.</w:t>
      </w:r>
    </w:p>
    <w:p w14:paraId="02A7AFB3" w14:textId="55881115" w:rsidR="21D464B2" w:rsidRPr="00A213E3" w:rsidRDefault="21D464B2" w:rsidP="00E14255">
      <w:pPr>
        <w:shd w:val="clear" w:color="auto" w:fill="FFFFFF" w:themeFill="background1"/>
        <w:spacing w:after="0" w:line="240" w:lineRule="auto"/>
        <w:ind w:left="0" w:right="0"/>
        <w:rPr>
          <w:color w:val="202020"/>
          <w:szCs w:val="24"/>
        </w:rPr>
      </w:pPr>
    </w:p>
    <w:p w14:paraId="461C2A6D" w14:textId="60042E57" w:rsidR="21D464B2" w:rsidRPr="00A213E3" w:rsidRDefault="21D464B2" w:rsidP="00E14255">
      <w:pPr>
        <w:shd w:val="clear" w:color="auto" w:fill="FFFFFF" w:themeFill="background1"/>
        <w:spacing w:after="0" w:line="240" w:lineRule="auto"/>
        <w:ind w:left="0" w:right="0"/>
        <w:rPr>
          <w:color w:val="000000" w:themeColor="text1"/>
        </w:rPr>
      </w:pPr>
      <w:r w:rsidRPr="00A213E3">
        <w:rPr>
          <w:color w:val="202020"/>
        </w:rPr>
        <w:t>(</w:t>
      </w:r>
      <w:r w:rsidR="00165E24" w:rsidRPr="00A213E3">
        <w:rPr>
          <w:color w:val="202020"/>
        </w:rPr>
        <w:t>3</w:t>
      </w:r>
      <w:r w:rsidRPr="00A213E3">
        <w:rPr>
          <w:color w:val="202020"/>
        </w:rPr>
        <w:t xml:space="preserve">) Käesoleva paragrahvi lõikes 1 nimetatud </w:t>
      </w:r>
      <w:r w:rsidR="46C3333C" w:rsidRPr="00A213E3">
        <w:rPr>
          <w:color w:val="202020"/>
        </w:rPr>
        <w:t>jäätmehoolduskulu</w:t>
      </w:r>
      <w:r w:rsidR="67A14073" w:rsidRPr="00A213E3">
        <w:rPr>
          <w:color w:val="202020"/>
        </w:rPr>
        <w:t>de</w:t>
      </w:r>
      <w:r w:rsidRPr="00A213E3">
        <w:rPr>
          <w:color w:val="202020"/>
        </w:rPr>
        <w:t xml:space="preserve"> suuruse määramise kor</w:t>
      </w:r>
      <w:r w:rsidR="00984DEA">
        <w:rPr>
          <w:color w:val="202020"/>
        </w:rPr>
        <w:t>ra</w:t>
      </w:r>
      <w:r w:rsidRPr="00A213E3">
        <w:rPr>
          <w:color w:val="202020"/>
        </w:rPr>
        <w:t xml:space="preserve"> kehtesta</w:t>
      </w:r>
      <w:r w:rsidR="00984DEA">
        <w:rPr>
          <w:color w:val="202020"/>
        </w:rPr>
        <w:t>b</w:t>
      </w:r>
      <w:r w:rsidRPr="00A213E3">
        <w:rPr>
          <w:color w:val="202020"/>
        </w:rPr>
        <w:t xml:space="preserve"> kohaliku omavalitsuse üksuse valla- või linnavolikogu määrusega.</w:t>
      </w:r>
    </w:p>
    <w:p w14:paraId="587039A8" w14:textId="1B72A609" w:rsidR="21D464B2" w:rsidRPr="00A213E3" w:rsidRDefault="21D464B2" w:rsidP="00E14255">
      <w:pPr>
        <w:shd w:val="clear" w:color="auto" w:fill="FFFFFF" w:themeFill="background1"/>
        <w:spacing w:after="0" w:line="240" w:lineRule="auto"/>
        <w:ind w:left="0" w:right="0"/>
        <w:rPr>
          <w:color w:val="202020"/>
          <w:szCs w:val="24"/>
        </w:rPr>
      </w:pPr>
    </w:p>
    <w:p w14:paraId="06B2E7D8" w14:textId="5F25E2A7" w:rsidR="21D464B2" w:rsidRPr="00A213E3" w:rsidRDefault="40D6EEE3" w:rsidP="00E14255">
      <w:pPr>
        <w:shd w:val="clear" w:color="auto" w:fill="FFFFFF" w:themeFill="background1"/>
        <w:spacing w:after="0" w:line="240" w:lineRule="auto"/>
        <w:ind w:left="0" w:right="0"/>
        <w:rPr>
          <w:szCs w:val="24"/>
        </w:rPr>
      </w:pPr>
      <w:bookmarkStart w:id="67" w:name="_Hlk183548595"/>
      <w:r w:rsidRPr="00A213E3">
        <w:rPr>
          <w:color w:val="000000" w:themeColor="text1"/>
        </w:rPr>
        <w:t>(</w:t>
      </w:r>
      <w:r w:rsidR="002B1F15" w:rsidRPr="00A213E3">
        <w:rPr>
          <w:color w:val="000000" w:themeColor="text1"/>
        </w:rPr>
        <w:t>4</w:t>
      </w:r>
      <w:r w:rsidRPr="00A213E3">
        <w:rPr>
          <w:color w:val="000000" w:themeColor="text1"/>
        </w:rPr>
        <w:t xml:space="preserve">) </w:t>
      </w:r>
      <w:r w:rsidR="5A7FC305" w:rsidRPr="00A213E3">
        <w:rPr>
          <w:color w:val="000000" w:themeColor="text1"/>
        </w:rPr>
        <w:t>J</w:t>
      </w:r>
      <w:r w:rsidR="1FF9A911" w:rsidRPr="00A213E3">
        <w:rPr>
          <w:color w:val="000000" w:themeColor="text1"/>
        </w:rPr>
        <w:t>äätmehoolduskulu</w:t>
      </w:r>
      <w:r w:rsidR="78C126BB" w:rsidRPr="00A213E3">
        <w:rPr>
          <w:color w:val="000000" w:themeColor="text1"/>
        </w:rPr>
        <w:t>d</w:t>
      </w:r>
      <w:r w:rsidR="2BB8583B" w:rsidRPr="00A213E3">
        <w:rPr>
          <w:color w:val="000000" w:themeColor="text1"/>
        </w:rPr>
        <w:t xml:space="preserve"> </w:t>
      </w:r>
      <w:r w:rsidR="596DFC94" w:rsidRPr="00A213E3">
        <w:rPr>
          <w:color w:val="000000" w:themeColor="text1"/>
        </w:rPr>
        <w:t>kanna</w:t>
      </w:r>
      <w:r w:rsidR="6D1CD6C3" w:rsidRPr="00A213E3">
        <w:rPr>
          <w:color w:val="000000" w:themeColor="text1"/>
        </w:rPr>
        <w:t>b</w:t>
      </w:r>
      <w:r w:rsidR="21D464B2" w:rsidRPr="00A213E3">
        <w:rPr>
          <w:color w:val="000000" w:themeColor="text1"/>
        </w:rPr>
        <w:t xml:space="preserve"> </w:t>
      </w:r>
      <w:r w:rsidR="21D464B2" w:rsidRPr="00A213E3">
        <w:rPr>
          <w:color w:val="202020"/>
        </w:rPr>
        <w:t>korraldatud jäätmeveoga liitunud ja liitumisest vabastatud jäätmeval</w:t>
      </w:r>
      <w:r w:rsidR="21D464B2" w:rsidRPr="00A213E3">
        <w:rPr>
          <w:color w:val="202020"/>
          <w:szCs w:val="24"/>
        </w:rPr>
        <w:t>daja</w:t>
      </w:r>
      <w:r w:rsidR="00971F54" w:rsidRPr="00A213E3">
        <w:rPr>
          <w:color w:val="202020"/>
          <w:szCs w:val="24"/>
        </w:rPr>
        <w:t xml:space="preserve"> </w:t>
      </w:r>
      <w:r w:rsidR="79C7478B" w:rsidRPr="00A213E3">
        <w:rPr>
          <w:color w:val="202020"/>
          <w:szCs w:val="24"/>
        </w:rPr>
        <w:t xml:space="preserve">proportsionaalselt jäätmehoolduse </w:t>
      </w:r>
      <w:r w:rsidR="5B46F2F9" w:rsidRPr="00A213E3">
        <w:rPr>
          <w:color w:val="202020"/>
          <w:szCs w:val="24"/>
        </w:rPr>
        <w:t>teenuse</w:t>
      </w:r>
      <w:r w:rsidR="79C7478B" w:rsidRPr="00A213E3">
        <w:rPr>
          <w:color w:val="202020"/>
          <w:szCs w:val="24"/>
        </w:rPr>
        <w:t xml:space="preserve"> tarbimise mahu ja </w:t>
      </w:r>
      <w:r w:rsidR="0C8C394B" w:rsidRPr="00A213E3">
        <w:rPr>
          <w:color w:val="202020"/>
          <w:szCs w:val="24"/>
        </w:rPr>
        <w:t>jäätmeveo</w:t>
      </w:r>
      <w:r w:rsidR="79C7478B" w:rsidRPr="00A213E3">
        <w:rPr>
          <w:color w:val="202020"/>
          <w:szCs w:val="24"/>
        </w:rPr>
        <w:t xml:space="preserve"> kaudu </w:t>
      </w:r>
      <w:r w:rsidR="1E607295" w:rsidRPr="00A213E3">
        <w:rPr>
          <w:color w:val="202020"/>
          <w:szCs w:val="24"/>
        </w:rPr>
        <w:t xml:space="preserve">üleantud jäätmete </w:t>
      </w:r>
      <w:r w:rsidR="79C7478B" w:rsidRPr="00A213E3">
        <w:rPr>
          <w:color w:val="202020"/>
          <w:szCs w:val="24"/>
        </w:rPr>
        <w:t>kogusega.</w:t>
      </w:r>
    </w:p>
    <w:bookmarkEnd w:id="67"/>
    <w:p w14:paraId="6A2C2AB6" w14:textId="1858665D" w:rsidR="21D464B2" w:rsidRPr="00A213E3" w:rsidRDefault="21D464B2" w:rsidP="00E14255">
      <w:pPr>
        <w:spacing w:after="0" w:line="240" w:lineRule="auto"/>
        <w:ind w:left="0" w:right="0"/>
        <w:rPr>
          <w:szCs w:val="24"/>
        </w:rPr>
      </w:pPr>
    </w:p>
    <w:p w14:paraId="2FF2B5A7" w14:textId="125BAF04" w:rsidR="21D464B2" w:rsidRPr="00A213E3" w:rsidRDefault="21D464B2" w:rsidP="00E14255">
      <w:pPr>
        <w:spacing w:after="0" w:line="240" w:lineRule="auto"/>
        <w:ind w:left="0" w:right="0"/>
        <w:rPr>
          <w:color w:val="202020"/>
        </w:rPr>
      </w:pPr>
      <w:r w:rsidRPr="00A213E3">
        <w:t>(</w:t>
      </w:r>
      <w:r w:rsidR="002B1F15" w:rsidRPr="00A213E3">
        <w:t>5</w:t>
      </w:r>
      <w:r w:rsidRPr="00A213E3">
        <w:t>) Valla- või linnavalitsusel on õigus anda</w:t>
      </w:r>
      <w:r w:rsidR="005C0485" w:rsidRPr="00A213E3">
        <w:t xml:space="preserve"> </w:t>
      </w:r>
      <w:r w:rsidR="29FD6474" w:rsidRPr="00A213E3">
        <w:t>j</w:t>
      </w:r>
      <w:r w:rsidR="5BCCFE83" w:rsidRPr="00A213E3">
        <w:t>äätmehoolduskulu</w:t>
      </w:r>
      <w:r w:rsidR="6FC8455E" w:rsidRPr="00A213E3">
        <w:t>de</w:t>
      </w:r>
      <w:r w:rsidR="5BCCFE83" w:rsidRPr="00A213E3">
        <w:t xml:space="preserve"> kandmisel</w:t>
      </w:r>
      <w:r w:rsidRPr="00A213E3">
        <w:t xml:space="preserve"> soodustusi ja vabastusi volikogu kehtestatud tingimustel ja korras.</w:t>
      </w:r>
    </w:p>
    <w:p w14:paraId="0DC8106E" w14:textId="6255ECE4" w:rsidR="21D464B2" w:rsidRPr="00A213E3" w:rsidRDefault="21D464B2" w:rsidP="00E14255">
      <w:pPr>
        <w:shd w:val="clear" w:color="auto" w:fill="FFFFFF" w:themeFill="background1"/>
        <w:spacing w:after="0" w:line="240" w:lineRule="auto"/>
        <w:ind w:left="0" w:right="0"/>
        <w:rPr>
          <w:color w:val="202020"/>
          <w:szCs w:val="24"/>
        </w:rPr>
      </w:pPr>
      <w:commentRangeStart w:id="68"/>
    </w:p>
    <w:p w14:paraId="68637E0C" w14:textId="0BE987AF" w:rsidR="21D464B2" w:rsidRDefault="21D464B2" w:rsidP="009A4999">
      <w:pPr>
        <w:shd w:val="clear" w:color="auto" w:fill="FFFFFF" w:themeFill="background1"/>
        <w:spacing w:after="0" w:line="240" w:lineRule="auto"/>
        <w:ind w:left="0" w:right="0" w:firstLine="0"/>
        <w:rPr>
          <w:color w:val="202020"/>
        </w:rPr>
      </w:pPr>
      <w:r w:rsidRPr="00A213E3">
        <w:rPr>
          <w:color w:val="202020"/>
        </w:rPr>
        <w:t>(</w:t>
      </w:r>
      <w:r w:rsidR="000E4240" w:rsidRPr="00A213E3">
        <w:rPr>
          <w:color w:val="202020"/>
        </w:rPr>
        <w:t>6</w:t>
      </w:r>
      <w:r w:rsidRPr="00A213E3">
        <w:rPr>
          <w:color w:val="202020"/>
        </w:rPr>
        <w:t xml:space="preserve">) </w:t>
      </w:r>
      <w:r w:rsidR="009A4999">
        <w:rPr>
          <w:color w:val="202020"/>
        </w:rPr>
        <w:t xml:space="preserve">Jäätmehoolduskulud on </w:t>
      </w:r>
      <w:r w:rsidRPr="00A213E3">
        <w:rPr>
          <w:color w:val="202020"/>
        </w:rPr>
        <w:t xml:space="preserve">lõikes </w:t>
      </w:r>
      <w:r w:rsidR="00180C67" w:rsidRPr="00A213E3">
        <w:rPr>
          <w:color w:val="202020"/>
        </w:rPr>
        <w:t>7</w:t>
      </w:r>
      <w:r w:rsidRPr="00A213E3">
        <w:rPr>
          <w:color w:val="202020"/>
        </w:rPr>
        <w:t xml:space="preserve"> </w:t>
      </w:r>
      <w:ins w:id="69" w:author="Aili Sandre" w:date="2024-11-15T14:31:00Z">
        <w:r w:rsidR="00331224">
          <w:rPr>
            <w:color w:val="202020"/>
          </w:rPr>
          <w:t>loetletud</w:t>
        </w:r>
      </w:ins>
      <w:del w:id="70" w:author="Aili Sandre" w:date="2024-11-15T14:31:00Z">
        <w:r w:rsidRPr="00A213E3" w:rsidDel="00331224">
          <w:rPr>
            <w:color w:val="202020"/>
          </w:rPr>
          <w:delText xml:space="preserve">nimetatud </w:delText>
        </w:r>
        <w:r w:rsidR="009A4999" w:rsidDel="00331224">
          <w:rPr>
            <w:color w:val="202020"/>
          </w:rPr>
          <w:delText>vajalikud</w:delText>
        </w:r>
      </w:del>
      <w:r w:rsidR="009A4999">
        <w:rPr>
          <w:color w:val="202020"/>
        </w:rPr>
        <w:t xml:space="preserve"> </w:t>
      </w:r>
      <w:r w:rsidR="002A6FF1" w:rsidRPr="00A213E3">
        <w:rPr>
          <w:color w:val="202020"/>
        </w:rPr>
        <w:t>püsi</w:t>
      </w:r>
      <w:r w:rsidRPr="00A213E3">
        <w:rPr>
          <w:color w:val="202020"/>
        </w:rPr>
        <w:t>kulud</w:t>
      </w:r>
      <w:r w:rsidR="009A4999">
        <w:rPr>
          <w:color w:val="202020"/>
          <w:szCs w:val="24"/>
        </w:rPr>
        <w:t>, mille</w:t>
      </w:r>
      <w:r w:rsidR="0055208C">
        <w:rPr>
          <w:color w:val="202020"/>
          <w:szCs w:val="24"/>
        </w:rPr>
        <w:t>le</w:t>
      </w:r>
      <w:r w:rsidR="009A4999">
        <w:rPr>
          <w:color w:val="202020"/>
          <w:szCs w:val="24"/>
        </w:rPr>
        <w:t xml:space="preserve"> lisatakse </w:t>
      </w:r>
      <w:r w:rsidR="009A4999" w:rsidRPr="00A213E3">
        <w:rPr>
          <w:color w:val="202020"/>
        </w:rPr>
        <w:t>korraldatud jäätmeveoga hõlmatud jäätme</w:t>
      </w:r>
      <w:r w:rsidR="009A4999">
        <w:rPr>
          <w:color w:val="202020"/>
        </w:rPr>
        <w:t>te</w:t>
      </w:r>
      <w:r w:rsidR="009A4999" w:rsidRPr="00A213E3">
        <w:rPr>
          <w:color w:val="202020"/>
        </w:rPr>
        <w:t xml:space="preserve"> veokulu</w:t>
      </w:r>
      <w:r w:rsidR="009A4999">
        <w:rPr>
          <w:color w:val="202020"/>
        </w:rPr>
        <w:t xml:space="preserve"> ja</w:t>
      </w:r>
      <w:r w:rsidR="009A4999" w:rsidRPr="00A213E3">
        <w:rPr>
          <w:color w:val="202020"/>
        </w:rPr>
        <w:t xml:space="preserve"> korraldatud jäätmeveoga hõlmatud jäätmete, välja arvatud pakendijäätmed, käitluskulu</w:t>
      </w:r>
      <w:r w:rsidR="009A4999">
        <w:rPr>
          <w:color w:val="202020"/>
        </w:rPr>
        <w:t>.</w:t>
      </w:r>
      <w:commentRangeEnd w:id="68"/>
      <w:r w:rsidR="00EC7B39">
        <w:rPr>
          <w:rStyle w:val="Kommentaariviide"/>
        </w:rPr>
        <w:commentReference w:id="68"/>
      </w:r>
    </w:p>
    <w:p w14:paraId="5744E7DD" w14:textId="77777777" w:rsidR="009A4999" w:rsidRPr="00A213E3" w:rsidRDefault="009A4999" w:rsidP="0055208C">
      <w:pPr>
        <w:shd w:val="clear" w:color="auto" w:fill="FFFFFF" w:themeFill="background1"/>
        <w:spacing w:after="0" w:line="240" w:lineRule="auto"/>
        <w:ind w:left="0" w:right="0" w:firstLine="0"/>
        <w:rPr>
          <w:color w:val="202020"/>
          <w:szCs w:val="24"/>
        </w:rPr>
      </w:pPr>
    </w:p>
    <w:p w14:paraId="166A48E9" w14:textId="158EE28C" w:rsidR="21D464B2" w:rsidRPr="00A213E3" w:rsidRDefault="21D464B2" w:rsidP="00E14255">
      <w:pPr>
        <w:shd w:val="clear" w:color="auto" w:fill="FFFFFF" w:themeFill="background1"/>
        <w:spacing w:after="0" w:line="240" w:lineRule="auto"/>
        <w:ind w:left="0" w:right="0"/>
        <w:rPr>
          <w:color w:val="202020"/>
        </w:rPr>
      </w:pPr>
      <w:r w:rsidRPr="00A213E3">
        <w:rPr>
          <w:color w:val="202020"/>
        </w:rPr>
        <w:t>(</w:t>
      </w:r>
      <w:r w:rsidR="00890E78" w:rsidRPr="00A213E3">
        <w:rPr>
          <w:color w:val="202020"/>
        </w:rPr>
        <w:t>7</w:t>
      </w:r>
      <w:r w:rsidRPr="00A213E3">
        <w:rPr>
          <w:color w:val="202020"/>
        </w:rPr>
        <w:t xml:space="preserve">) Jäätmehoolduse </w:t>
      </w:r>
      <w:r w:rsidR="00480B75" w:rsidRPr="00A213E3">
        <w:rPr>
          <w:color w:val="202020"/>
        </w:rPr>
        <w:t xml:space="preserve">korraldamiseks ja </w:t>
      </w:r>
      <w:r w:rsidRPr="00A213E3">
        <w:rPr>
          <w:color w:val="202020"/>
        </w:rPr>
        <w:t xml:space="preserve">arendamiseks, sealhulgas jäätmete liigiti kogumise sihtarvu ning taaskasutamise sihtarvu saavutamiseks vajalikud </w:t>
      </w:r>
      <w:r w:rsidR="00CF7C47" w:rsidRPr="00A213E3">
        <w:rPr>
          <w:color w:val="202020"/>
        </w:rPr>
        <w:t>püsi</w:t>
      </w:r>
      <w:r w:rsidRPr="00A213E3">
        <w:rPr>
          <w:color w:val="202020"/>
        </w:rPr>
        <w:t>kulud on:</w:t>
      </w:r>
    </w:p>
    <w:p w14:paraId="765B5D69" w14:textId="05F432FE" w:rsidR="21D464B2" w:rsidRPr="00A213E3" w:rsidRDefault="21D464B2" w:rsidP="00E14255">
      <w:pPr>
        <w:spacing w:after="0" w:line="240" w:lineRule="auto"/>
        <w:ind w:left="0" w:right="0"/>
        <w:rPr>
          <w:szCs w:val="24"/>
        </w:rPr>
      </w:pPr>
      <w:r w:rsidRPr="00A213E3">
        <w:rPr>
          <w:szCs w:val="24"/>
        </w:rPr>
        <w:t xml:space="preserve">1) kogumisvahenditega </w:t>
      </w:r>
      <w:r w:rsidR="00CF0064" w:rsidRPr="00A213E3">
        <w:rPr>
          <w:szCs w:val="24"/>
        </w:rPr>
        <w:t>ja ko</w:t>
      </w:r>
      <w:r w:rsidR="006A05C6" w:rsidRPr="00A213E3">
        <w:rPr>
          <w:szCs w:val="24"/>
        </w:rPr>
        <w:t>gumis</w:t>
      </w:r>
      <w:r w:rsidR="00CF0064" w:rsidRPr="00A213E3">
        <w:rPr>
          <w:szCs w:val="24"/>
        </w:rPr>
        <w:t xml:space="preserve">punktidega </w:t>
      </w:r>
      <w:r w:rsidRPr="00A213E3">
        <w:rPr>
          <w:szCs w:val="24"/>
        </w:rPr>
        <w:t>seotud kulud;</w:t>
      </w:r>
    </w:p>
    <w:p w14:paraId="467CFEC2" w14:textId="1367392A" w:rsidR="21D464B2" w:rsidRPr="00A213E3" w:rsidRDefault="21D464B2" w:rsidP="00E14255">
      <w:pPr>
        <w:spacing w:after="0" w:line="240" w:lineRule="auto"/>
        <w:ind w:left="0" w:right="0"/>
        <w:rPr>
          <w:szCs w:val="24"/>
        </w:rPr>
      </w:pPr>
      <w:r w:rsidRPr="00A213E3">
        <w:rPr>
          <w:szCs w:val="24"/>
        </w:rPr>
        <w:t xml:space="preserve">2) </w:t>
      </w:r>
      <w:r w:rsidR="00A27D3C" w:rsidRPr="00A213E3">
        <w:rPr>
          <w:szCs w:val="24"/>
        </w:rPr>
        <w:t>väljaspool korraldatud jäätmevedu kogutavate</w:t>
      </w:r>
      <w:r w:rsidR="0038469A" w:rsidRPr="00A213E3">
        <w:rPr>
          <w:szCs w:val="24"/>
        </w:rPr>
        <w:t xml:space="preserve"> </w:t>
      </w:r>
      <w:r w:rsidRPr="00A213E3">
        <w:rPr>
          <w:szCs w:val="24"/>
        </w:rPr>
        <w:t>jäätmete veo ja veo ettevalmistamisega seotud kulud;</w:t>
      </w:r>
    </w:p>
    <w:p w14:paraId="7E23247A" w14:textId="140B4304" w:rsidR="21D464B2" w:rsidRPr="00A213E3" w:rsidRDefault="21D464B2" w:rsidP="00E14255">
      <w:pPr>
        <w:spacing w:after="0" w:line="240" w:lineRule="auto"/>
        <w:ind w:left="0" w:right="0"/>
        <w:rPr>
          <w:szCs w:val="24"/>
        </w:rPr>
      </w:pPr>
      <w:r w:rsidRPr="00A213E3">
        <w:rPr>
          <w:szCs w:val="24"/>
        </w:rPr>
        <w:t xml:space="preserve">3) </w:t>
      </w:r>
      <w:r w:rsidR="00A27D3C" w:rsidRPr="00A213E3">
        <w:rPr>
          <w:szCs w:val="24"/>
        </w:rPr>
        <w:t>väljaspool korraldatud jäätme</w:t>
      </w:r>
      <w:r w:rsidR="00995413" w:rsidRPr="00A213E3">
        <w:rPr>
          <w:szCs w:val="24"/>
        </w:rPr>
        <w:t xml:space="preserve">vedu </w:t>
      </w:r>
      <w:r w:rsidRPr="00A213E3">
        <w:rPr>
          <w:szCs w:val="24"/>
        </w:rPr>
        <w:t>kogutud jäätmete käitlemise kulud;</w:t>
      </w:r>
    </w:p>
    <w:p w14:paraId="0E253691" w14:textId="58EDA68F" w:rsidR="21D464B2" w:rsidRPr="00A213E3" w:rsidRDefault="21D464B2" w:rsidP="00E14255">
      <w:pPr>
        <w:spacing w:after="0" w:line="240" w:lineRule="auto"/>
        <w:ind w:left="0" w:right="0"/>
        <w:rPr>
          <w:szCs w:val="24"/>
        </w:rPr>
      </w:pPr>
      <w:r w:rsidRPr="00A213E3">
        <w:rPr>
          <w:szCs w:val="24"/>
        </w:rPr>
        <w:t>4) jäätmekäitluskoha rajamis</w:t>
      </w:r>
      <w:r w:rsidR="0056609D">
        <w:rPr>
          <w:szCs w:val="24"/>
        </w:rPr>
        <w:t>e</w:t>
      </w:r>
      <w:r w:rsidRPr="00A213E3">
        <w:rPr>
          <w:szCs w:val="24"/>
        </w:rPr>
        <w:t>, kasutamis</w:t>
      </w:r>
      <w:r w:rsidR="0056609D">
        <w:rPr>
          <w:szCs w:val="24"/>
        </w:rPr>
        <w:t>e</w:t>
      </w:r>
      <w:r w:rsidRPr="00A213E3">
        <w:rPr>
          <w:szCs w:val="24"/>
        </w:rPr>
        <w:t>, sulgemis</w:t>
      </w:r>
      <w:r w:rsidR="0056609D">
        <w:rPr>
          <w:szCs w:val="24"/>
        </w:rPr>
        <w:t>e</w:t>
      </w:r>
      <w:r w:rsidRPr="00A213E3">
        <w:rPr>
          <w:szCs w:val="24"/>
        </w:rPr>
        <w:t xml:space="preserve"> ja järelhooldus</w:t>
      </w:r>
      <w:r w:rsidR="0056609D">
        <w:rPr>
          <w:szCs w:val="24"/>
        </w:rPr>
        <w:t xml:space="preserve">e </w:t>
      </w:r>
      <w:r w:rsidRPr="00A213E3">
        <w:rPr>
          <w:szCs w:val="24"/>
        </w:rPr>
        <w:t>kulud</w:t>
      </w:r>
      <w:r w:rsidR="00CF1B9B" w:rsidRPr="00A213E3">
        <w:rPr>
          <w:szCs w:val="24"/>
        </w:rPr>
        <w:t xml:space="preserve">, sealhulgas jäätmekäitluskoha </w:t>
      </w:r>
      <w:r w:rsidR="003E5C7F" w:rsidRPr="00A213E3">
        <w:rPr>
          <w:szCs w:val="24"/>
        </w:rPr>
        <w:t>rajamise ettevalmistamise kulud</w:t>
      </w:r>
      <w:r w:rsidRPr="00A213E3">
        <w:rPr>
          <w:szCs w:val="24"/>
        </w:rPr>
        <w:t>;</w:t>
      </w:r>
    </w:p>
    <w:p w14:paraId="2F647C48" w14:textId="77EC4E1C" w:rsidR="21D464B2" w:rsidRPr="00A213E3" w:rsidRDefault="21D464B2" w:rsidP="00E14255">
      <w:pPr>
        <w:spacing w:after="0" w:line="240" w:lineRule="auto"/>
        <w:ind w:left="0" w:right="0"/>
        <w:rPr>
          <w:szCs w:val="24"/>
        </w:rPr>
      </w:pPr>
      <w:r w:rsidRPr="00A213E3">
        <w:rPr>
          <w:szCs w:val="24"/>
        </w:rPr>
        <w:t xml:space="preserve">5) korduskasutuslahendustega </w:t>
      </w:r>
      <w:r w:rsidR="00CC63DA" w:rsidRPr="00A213E3">
        <w:rPr>
          <w:szCs w:val="24"/>
        </w:rPr>
        <w:t xml:space="preserve">ja jäätmetekke vältimisega </w:t>
      </w:r>
      <w:r w:rsidRPr="00A213E3">
        <w:rPr>
          <w:szCs w:val="24"/>
        </w:rPr>
        <w:t>seotud kulud;</w:t>
      </w:r>
    </w:p>
    <w:p w14:paraId="27D2BC2F" w14:textId="1BA56831" w:rsidR="21D464B2" w:rsidRPr="00A213E3" w:rsidRDefault="21D464B2" w:rsidP="00E14255">
      <w:pPr>
        <w:spacing w:after="0" w:line="240" w:lineRule="auto"/>
        <w:ind w:left="0" w:right="0"/>
        <w:contextualSpacing/>
      </w:pPr>
      <w:r w:rsidRPr="00A213E3">
        <w:t>6) jäätmevaldajate registri pidamise ning jäätmevaldajatega arveldamise</w:t>
      </w:r>
      <w:r w:rsidRPr="00A213E3" w:rsidDel="006B1B4A">
        <w:t xml:space="preserve"> </w:t>
      </w:r>
      <w:r w:rsidRPr="00A213E3">
        <w:t>kulud;</w:t>
      </w:r>
    </w:p>
    <w:p w14:paraId="0BEF666E" w14:textId="53FDD319" w:rsidR="21D464B2" w:rsidRPr="00A213E3" w:rsidRDefault="21D464B2" w:rsidP="00E14255">
      <w:pPr>
        <w:spacing w:after="0" w:line="240" w:lineRule="auto"/>
        <w:ind w:left="0" w:right="0"/>
        <w:contextualSpacing/>
        <w:rPr>
          <w:szCs w:val="24"/>
        </w:rPr>
      </w:pPr>
      <w:r w:rsidRPr="00A213E3">
        <w:rPr>
          <w:szCs w:val="24"/>
        </w:rPr>
        <w:t>7) jäätme</w:t>
      </w:r>
      <w:r w:rsidR="006B1B4A">
        <w:rPr>
          <w:szCs w:val="24"/>
        </w:rPr>
        <w:t>teemalise</w:t>
      </w:r>
      <w:r w:rsidRPr="00A213E3">
        <w:rPr>
          <w:szCs w:val="24"/>
        </w:rPr>
        <w:t xml:space="preserve"> teavituse ja nõustamise kulud;</w:t>
      </w:r>
    </w:p>
    <w:p w14:paraId="3E2A1DBB" w14:textId="586DB84E" w:rsidR="00FD4339" w:rsidRPr="00A213E3" w:rsidRDefault="21D464B2" w:rsidP="00E14255">
      <w:pPr>
        <w:spacing w:after="0" w:line="240" w:lineRule="auto"/>
        <w:ind w:left="0" w:right="0"/>
        <w:contextualSpacing/>
      </w:pPr>
      <w:r w:rsidRPr="00A213E3">
        <w:t xml:space="preserve">8) jäätmeseaduse nõuete täitmise </w:t>
      </w:r>
      <w:r w:rsidR="00C84979">
        <w:t>järelevalve kulud</w:t>
      </w:r>
      <w:r w:rsidRPr="00A213E3">
        <w:t>;</w:t>
      </w:r>
    </w:p>
    <w:p w14:paraId="423878BC" w14:textId="51F0981E" w:rsidR="21D464B2" w:rsidRPr="00A213E3" w:rsidRDefault="00C516C9" w:rsidP="00E14255">
      <w:pPr>
        <w:spacing w:after="0" w:line="240" w:lineRule="auto"/>
        <w:ind w:left="0" w:right="0"/>
        <w:contextualSpacing/>
      </w:pPr>
      <w:r w:rsidRPr="00A213E3">
        <w:t>9</w:t>
      </w:r>
      <w:r w:rsidR="00FD4339" w:rsidRPr="00A213E3">
        <w:t xml:space="preserve">) </w:t>
      </w:r>
      <w:r w:rsidR="21D464B2" w:rsidRPr="00A213E3">
        <w:t xml:space="preserve">muud kulud, mille eesmärk on </w:t>
      </w:r>
      <w:r w:rsidR="00C84979">
        <w:t>parandada</w:t>
      </w:r>
      <w:r w:rsidR="21D464B2" w:rsidRPr="00A213E3">
        <w:t xml:space="preserve"> jäätmehoolduse taset või täita </w:t>
      </w:r>
      <w:r w:rsidR="21D464B2" w:rsidRPr="00A213E3">
        <w:rPr>
          <w:color w:val="202020"/>
        </w:rPr>
        <w:t>jäätmete liigiti kogumise ja taaskasutamise sihtarve</w:t>
      </w:r>
      <w:r w:rsidR="21D464B2" w:rsidRPr="00A213E3">
        <w:t>.</w:t>
      </w:r>
    </w:p>
    <w:p w14:paraId="29B81BD3" w14:textId="2B196D91" w:rsidR="7B6585CF" w:rsidRPr="00A213E3" w:rsidRDefault="7B6585CF" w:rsidP="00E14255">
      <w:pPr>
        <w:spacing w:after="0" w:line="240" w:lineRule="auto"/>
        <w:ind w:left="0" w:right="0"/>
        <w:contextualSpacing/>
      </w:pPr>
    </w:p>
    <w:p w14:paraId="6C55A74F" w14:textId="532259E2" w:rsidR="0A807E4C" w:rsidRPr="00A213E3" w:rsidRDefault="0A807E4C" w:rsidP="00E14255">
      <w:pPr>
        <w:spacing w:after="0" w:line="240" w:lineRule="auto"/>
        <w:ind w:left="0" w:right="0"/>
        <w:contextualSpacing/>
        <w:rPr>
          <w:rFonts w:eastAsia="Arial"/>
          <w:color w:val="202020"/>
          <w:szCs w:val="24"/>
        </w:rPr>
      </w:pPr>
      <w:r w:rsidRPr="00A213E3">
        <w:rPr>
          <w:rFonts w:eastAsia="Arial"/>
          <w:color w:val="202020"/>
          <w:szCs w:val="24"/>
        </w:rPr>
        <w:t>(</w:t>
      </w:r>
      <w:r w:rsidR="0000758B" w:rsidRPr="00A213E3">
        <w:rPr>
          <w:rFonts w:eastAsia="Arial"/>
          <w:color w:val="202020"/>
          <w:szCs w:val="24"/>
        </w:rPr>
        <w:t>8</w:t>
      </w:r>
      <w:r w:rsidRPr="00A213E3">
        <w:rPr>
          <w:rFonts w:eastAsia="Arial"/>
          <w:color w:val="202020"/>
          <w:szCs w:val="24"/>
        </w:rPr>
        <w:t xml:space="preserve">) </w:t>
      </w:r>
      <w:r w:rsidR="58C5CC48" w:rsidRPr="00A213E3">
        <w:rPr>
          <w:rFonts w:eastAsia="Arial"/>
          <w:color w:val="202020"/>
          <w:szCs w:val="24"/>
        </w:rPr>
        <w:t xml:space="preserve">Jäätmehoolduse </w:t>
      </w:r>
      <w:r w:rsidR="4BEC659C" w:rsidRPr="00A213E3">
        <w:rPr>
          <w:color w:val="202020"/>
          <w:szCs w:val="24"/>
        </w:rPr>
        <w:t>arendamise, sealhulgas jäätmete liigiti kogumise sihtarvu ning taaskasutamise sihtarvu saavutamise</w:t>
      </w:r>
      <w:r w:rsidR="58C5CC48" w:rsidRPr="00A213E3">
        <w:rPr>
          <w:rFonts w:eastAsia="Arial"/>
          <w:color w:val="202020"/>
          <w:szCs w:val="24"/>
        </w:rPr>
        <w:t xml:space="preserve"> kulu</w:t>
      </w:r>
      <w:r w:rsidR="3B55D7C4" w:rsidRPr="00A213E3">
        <w:rPr>
          <w:rFonts w:eastAsia="Arial"/>
          <w:color w:val="202020"/>
          <w:szCs w:val="24"/>
        </w:rPr>
        <w:t>de</w:t>
      </w:r>
      <w:r w:rsidR="58C5CC48" w:rsidRPr="00A213E3">
        <w:rPr>
          <w:rFonts w:eastAsia="Arial"/>
          <w:color w:val="202020"/>
          <w:szCs w:val="24"/>
        </w:rPr>
        <w:t xml:space="preserve"> sisse</w:t>
      </w:r>
      <w:r w:rsidRPr="00A213E3">
        <w:rPr>
          <w:rFonts w:eastAsia="Arial"/>
          <w:color w:val="202020"/>
          <w:szCs w:val="24"/>
        </w:rPr>
        <w:t xml:space="preserve"> ei arvata:</w:t>
      </w:r>
    </w:p>
    <w:p w14:paraId="7CED7F1C" w14:textId="490A0A77" w:rsidR="0A807E4C" w:rsidRPr="00A213E3" w:rsidRDefault="3B48FCE9" w:rsidP="00E14255">
      <w:pPr>
        <w:spacing w:after="0" w:line="240" w:lineRule="auto"/>
        <w:ind w:left="0" w:right="0"/>
        <w:contextualSpacing/>
        <w:rPr>
          <w:rFonts w:eastAsia="Arial"/>
          <w:color w:val="202020"/>
          <w:szCs w:val="24"/>
        </w:rPr>
      </w:pPr>
      <w:r w:rsidRPr="00A213E3">
        <w:rPr>
          <w:rFonts w:eastAsia="Arial"/>
          <w:color w:val="202020"/>
          <w:szCs w:val="24"/>
        </w:rPr>
        <w:t xml:space="preserve">1) </w:t>
      </w:r>
      <w:r w:rsidR="1FFBF046" w:rsidRPr="00A213E3">
        <w:rPr>
          <w:rFonts w:eastAsia="Arial"/>
          <w:color w:val="202020"/>
          <w:szCs w:val="24"/>
        </w:rPr>
        <w:t xml:space="preserve">õigusaktidega kohaliku omavalitsuse üksusele määratud </w:t>
      </w:r>
      <w:r w:rsidR="287A1AF3" w:rsidRPr="00A213E3">
        <w:rPr>
          <w:rFonts w:eastAsia="Arial"/>
          <w:color w:val="202020"/>
          <w:szCs w:val="24"/>
        </w:rPr>
        <w:t>sunniraha või rahatrahv</w:t>
      </w:r>
      <w:r w:rsidR="5F52961C" w:rsidRPr="00A213E3">
        <w:rPr>
          <w:rFonts w:eastAsia="Arial"/>
          <w:color w:val="202020"/>
          <w:szCs w:val="24"/>
        </w:rPr>
        <w:t>i</w:t>
      </w:r>
      <w:r w:rsidR="39D589F6" w:rsidRPr="00A213E3">
        <w:rPr>
          <w:rFonts w:eastAsia="Arial"/>
          <w:color w:val="202020"/>
          <w:szCs w:val="24"/>
        </w:rPr>
        <w:t>;</w:t>
      </w:r>
    </w:p>
    <w:p w14:paraId="7E0797AA" w14:textId="4C6AA21C" w:rsidR="39D589F6" w:rsidRPr="00A213E3" w:rsidRDefault="39D589F6" w:rsidP="00E14255">
      <w:pPr>
        <w:spacing w:after="0" w:line="240" w:lineRule="auto"/>
        <w:ind w:left="0" w:right="0"/>
        <w:contextualSpacing/>
        <w:rPr>
          <w:rFonts w:eastAsia="Arial"/>
          <w:color w:val="202020"/>
          <w:szCs w:val="24"/>
        </w:rPr>
      </w:pPr>
      <w:r w:rsidRPr="00A213E3">
        <w:rPr>
          <w:rFonts w:eastAsia="Arial"/>
          <w:color w:val="202020"/>
          <w:szCs w:val="24"/>
        </w:rPr>
        <w:t>2) kulu</w:t>
      </w:r>
      <w:r w:rsidR="4701F1E7" w:rsidRPr="00A213E3">
        <w:rPr>
          <w:rFonts w:eastAsia="Arial"/>
          <w:color w:val="202020"/>
          <w:szCs w:val="24"/>
        </w:rPr>
        <w:t xml:space="preserve"> ulatuses</w:t>
      </w:r>
      <w:r w:rsidRPr="00A213E3">
        <w:rPr>
          <w:rFonts w:eastAsia="Arial"/>
          <w:color w:val="202020"/>
          <w:szCs w:val="24"/>
        </w:rPr>
        <w:t>, mi</w:t>
      </w:r>
      <w:r w:rsidR="2E891734" w:rsidRPr="00A213E3">
        <w:rPr>
          <w:rFonts w:eastAsia="Arial"/>
          <w:color w:val="202020"/>
          <w:szCs w:val="24"/>
        </w:rPr>
        <w:t>lle</w:t>
      </w:r>
      <w:r w:rsidR="00C84979">
        <w:rPr>
          <w:rFonts w:eastAsia="Arial"/>
          <w:color w:val="202020"/>
          <w:szCs w:val="24"/>
        </w:rPr>
        <w:t>s</w:t>
      </w:r>
      <w:r w:rsidRPr="00A213E3">
        <w:rPr>
          <w:rFonts w:eastAsia="Arial"/>
          <w:color w:val="202020"/>
          <w:szCs w:val="24"/>
        </w:rPr>
        <w:t xml:space="preserve"> riik </w:t>
      </w:r>
      <w:r w:rsidR="00C84979">
        <w:rPr>
          <w:rFonts w:eastAsia="Arial"/>
          <w:color w:val="202020"/>
          <w:szCs w:val="24"/>
        </w:rPr>
        <w:t xml:space="preserve">on </w:t>
      </w:r>
      <w:r w:rsidRPr="00A213E3">
        <w:rPr>
          <w:rFonts w:eastAsia="Arial"/>
          <w:color w:val="202020"/>
          <w:szCs w:val="24"/>
        </w:rPr>
        <w:t xml:space="preserve">maksnud </w:t>
      </w:r>
      <w:r w:rsidR="1EB6E17E" w:rsidRPr="00A213E3">
        <w:rPr>
          <w:rFonts w:eastAsia="Arial"/>
          <w:color w:val="202020"/>
          <w:szCs w:val="24"/>
        </w:rPr>
        <w:t>kohaliku omavalitsus</w:t>
      </w:r>
      <w:r w:rsidR="00C84979">
        <w:rPr>
          <w:rFonts w:eastAsia="Arial"/>
          <w:color w:val="202020"/>
          <w:szCs w:val="24"/>
        </w:rPr>
        <w:t xml:space="preserve">e </w:t>
      </w:r>
      <w:r w:rsidR="1EB6E17E" w:rsidRPr="00A213E3">
        <w:rPr>
          <w:rFonts w:eastAsia="Arial"/>
          <w:color w:val="202020"/>
          <w:szCs w:val="24"/>
        </w:rPr>
        <w:t>üksusele</w:t>
      </w:r>
      <w:r w:rsidRPr="00A213E3">
        <w:rPr>
          <w:rFonts w:eastAsia="Arial"/>
          <w:color w:val="202020"/>
          <w:szCs w:val="24"/>
        </w:rPr>
        <w:t xml:space="preserve"> toetust, mida </w:t>
      </w:r>
      <w:r w:rsidR="45AD6C84" w:rsidRPr="00A213E3">
        <w:rPr>
          <w:rFonts w:eastAsia="Arial"/>
          <w:color w:val="202020"/>
          <w:szCs w:val="24"/>
        </w:rPr>
        <w:t>kohaliku omavalitsuse üksus</w:t>
      </w:r>
      <w:r w:rsidRPr="00A213E3">
        <w:rPr>
          <w:rFonts w:eastAsia="Arial"/>
          <w:color w:val="202020"/>
          <w:szCs w:val="24"/>
        </w:rPr>
        <w:t xml:space="preserve"> riigile ei hüvita</w:t>
      </w:r>
      <w:r w:rsidR="10C94A12" w:rsidRPr="00A213E3">
        <w:rPr>
          <w:rFonts w:eastAsia="Arial"/>
          <w:color w:val="202020"/>
          <w:szCs w:val="24"/>
        </w:rPr>
        <w:t>;</w:t>
      </w:r>
    </w:p>
    <w:p w14:paraId="1AEC0AF3" w14:textId="69DC0A45" w:rsidR="00216D5E" w:rsidRPr="00A213E3" w:rsidRDefault="10C94A12" w:rsidP="00E14255">
      <w:pPr>
        <w:spacing w:after="0" w:line="240" w:lineRule="auto"/>
        <w:ind w:left="0" w:right="0"/>
        <w:contextualSpacing/>
        <w:rPr>
          <w:rFonts w:eastAsia="Arial"/>
          <w:szCs w:val="24"/>
        </w:rPr>
      </w:pPr>
      <w:r w:rsidRPr="00A213E3">
        <w:rPr>
          <w:rFonts w:eastAsia="Arial"/>
          <w:color w:val="202020"/>
          <w:szCs w:val="24"/>
        </w:rPr>
        <w:t xml:space="preserve">3) muid kulusid, mis ei ole vajalikud jäätmehoolduse </w:t>
      </w:r>
      <w:r w:rsidR="61A13DCC" w:rsidRPr="00A213E3">
        <w:rPr>
          <w:rFonts w:eastAsia="Arial"/>
          <w:color w:val="202020"/>
          <w:szCs w:val="24"/>
        </w:rPr>
        <w:t>arendamiseks, sealhulgas jäätmete liigiti kogumise sihtarvu ning taaskasutamise sihtarvu saavutamise</w:t>
      </w:r>
      <w:r w:rsidRPr="00A213E3">
        <w:rPr>
          <w:rFonts w:eastAsia="Arial"/>
          <w:color w:val="202020"/>
          <w:szCs w:val="24"/>
        </w:rPr>
        <w:t xml:space="preserve"> kohustuste täitmiseks.</w:t>
      </w:r>
    </w:p>
    <w:p w14:paraId="153BCBAD" w14:textId="23A45FCB" w:rsidR="007514A7" w:rsidRPr="00A213E3" w:rsidRDefault="007514A7" w:rsidP="00E14255">
      <w:pPr>
        <w:spacing w:after="0" w:line="240" w:lineRule="auto"/>
        <w:ind w:left="0" w:right="0"/>
        <w:contextualSpacing/>
        <w:rPr>
          <w:szCs w:val="24"/>
        </w:rPr>
      </w:pPr>
    </w:p>
    <w:p w14:paraId="4374C049" w14:textId="2D6312BC" w:rsidR="00FB0863" w:rsidRPr="00A213E3" w:rsidRDefault="40D6EEE3" w:rsidP="00E14255">
      <w:pPr>
        <w:spacing w:after="0" w:line="240" w:lineRule="auto"/>
        <w:ind w:left="0" w:right="0" w:firstLine="0"/>
        <w:contextualSpacing/>
        <w:rPr>
          <w:color w:val="202020"/>
          <w:szCs w:val="24"/>
        </w:rPr>
      </w:pPr>
      <w:r w:rsidRPr="00A213E3">
        <w:rPr>
          <w:szCs w:val="24"/>
        </w:rPr>
        <w:t>(</w:t>
      </w:r>
      <w:r w:rsidR="00F64285" w:rsidRPr="00A213E3">
        <w:rPr>
          <w:szCs w:val="24"/>
        </w:rPr>
        <w:t>9</w:t>
      </w:r>
      <w:r w:rsidRPr="00A213E3">
        <w:rPr>
          <w:szCs w:val="24"/>
        </w:rPr>
        <w:t xml:space="preserve">) </w:t>
      </w:r>
      <w:r w:rsidR="4FE4A19F" w:rsidRPr="00A213E3">
        <w:rPr>
          <w:szCs w:val="24"/>
        </w:rPr>
        <w:t>Jäätmehoolduskulu</w:t>
      </w:r>
      <w:r w:rsidR="7A733261" w:rsidRPr="00A213E3">
        <w:rPr>
          <w:szCs w:val="24"/>
        </w:rPr>
        <w:t>d</w:t>
      </w:r>
      <w:r w:rsidRPr="00A213E3">
        <w:rPr>
          <w:color w:val="1B1C20"/>
          <w:szCs w:val="24"/>
        </w:rPr>
        <w:t xml:space="preserve"> pea</w:t>
      </w:r>
      <w:r w:rsidR="6C222430" w:rsidRPr="00A213E3">
        <w:rPr>
          <w:color w:val="1B1C20"/>
          <w:szCs w:val="24"/>
        </w:rPr>
        <w:t>vad</w:t>
      </w:r>
      <w:r w:rsidRPr="00A213E3">
        <w:rPr>
          <w:color w:val="1B1C20"/>
          <w:szCs w:val="24"/>
        </w:rPr>
        <w:t xml:space="preserve"> olema </w:t>
      </w:r>
      <w:r w:rsidR="052A561A" w:rsidRPr="00A213E3">
        <w:rPr>
          <w:color w:val="1B1C20"/>
          <w:szCs w:val="24"/>
        </w:rPr>
        <w:t xml:space="preserve">põhjendatud, </w:t>
      </w:r>
      <w:r w:rsidRPr="00A213E3">
        <w:rPr>
          <w:color w:val="1B1C20"/>
          <w:szCs w:val="24"/>
        </w:rPr>
        <w:t>vastavuses teenuse osutamise kuludega</w:t>
      </w:r>
      <w:r w:rsidR="57B554C0" w:rsidRPr="00A213E3">
        <w:rPr>
          <w:color w:val="1B1C20"/>
          <w:szCs w:val="24"/>
        </w:rPr>
        <w:t xml:space="preserve"> ja lähtuma kuluefektiivsusest</w:t>
      </w:r>
      <w:r w:rsidR="4D9CADED" w:rsidRPr="00A213E3">
        <w:rPr>
          <w:color w:val="1B1C20"/>
          <w:szCs w:val="24"/>
        </w:rPr>
        <w:t>.</w:t>
      </w:r>
    </w:p>
    <w:p w14:paraId="5DB7890F" w14:textId="77777777" w:rsidR="00FE71C9" w:rsidRPr="00A213E3" w:rsidRDefault="00FE71C9" w:rsidP="00E14255">
      <w:pPr>
        <w:shd w:val="clear" w:color="auto" w:fill="FFFFFF" w:themeFill="background1"/>
        <w:spacing w:after="0" w:line="240" w:lineRule="auto"/>
        <w:ind w:left="0" w:right="0"/>
        <w:contextualSpacing/>
        <w:rPr>
          <w:color w:val="202020"/>
        </w:rPr>
      </w:pPr>
    </w:p>
    <w:p w14:paraId="37A741E8" w14:textId="4BDB7835" w:rsidR="21D464B2" w:rsidRPr="00A213E3" w:rsidRDefault="21D464B2" w:rsidP="00E14255">
      <w:pPr>
        <w:shd w:val="clear" w:color="auto" w:fill="FFFFFF" w:themeFill="background1"/>
        <w:spacing w:after="0" w:line="240" w:lineRule="auto"/>
        <w:ind w:left="0" w:right="0"/>
        <w:contextualSpacing/>
        <w:rPr>
          <w:color w:val="202020"/>
        </w:rPr>
      </w:pPr>
      <w:r w:rsidRPr="00A213E3">
        <w:rPr>
          <w:color w:val="202020"/>
        </w:rPr>
        <w:t>(1</w:t>
      </w:r>
      <w:r w:rsidR="00F64285" w:rsidRPr="00A213E3">
        <w:rPr>
          <w:color w:val="202020"/>
        </w:rPr>
        <w:t>0</w:t>
      </w:r>
      <w:r w:rsidRPr="00A213E3">
        <w:rPr>
          <w:color w:val="202020"/>
        </w:rPr>
        <w:t xml:space="preserve">) </w:t>
      </w:r>
      <w:r w:rsidR="40D6EEE3" w:rsidRPr="00A213E3">
        <w:rPr>
          <w:color w:val="202020"/>
        </w:rPr>
        <w:t>Jäätme</w:t>
      </w:r>
      <w:r w:rsidR="2917EC07" w:rsidRPr="00A213E3">
        <w:rPr>
          <w:color w:val="202020"/>
        </w:rPr>
        <w:t>hoolduskulu</w:t>
      </w:r>
      <w:r w:rsidR="03A32CC9" w:rsidRPr="00A213E3">
        <w:rPr>
          <w:color w:val="202020"/>
        </w:rPr>
        <w:t>de katteks kogutud raha</w:t>
      </w:r>
      <w:r w:rsidRPr="00A213E3">
        <w:rPr>
          <w:color w:val="202020"/>
        </w:rPr>
        <w:t xml:space="preserve"> kasutatakse üksnes käesoleva paragrahvi lõikes</w:t>
      </w:r>
      <w:r w:rsidR="006B1B4A">
        <w:rPr>
          <w:color w:val="202020"/>
        </w:rPr>
        <w:t> </w:t>
      </w:r>
      <w:r w:rsidRPr="00A213E3">
        <w:rPr>
          <w:color w:val="202020"/>
        </w:rPr>
        <w:t xml:space="preserve">1 sätestatud eesmärgil ja </w:t>
      </w:r>
      <w:r w:rsidR="111C3CF4" w:rsidRPr="00A213E3">
        <w:rPr>
          <w:color w:val="202020"/>
        </w:rPr>
        <w:t>raha</w:t>
      </w:r>
      <w:r w:rsidRPr="00A213E3">
        <w:rPr>
          <w:color w:val="202020"/>
        </w:rPr>
        <w:t xml:space="preserve"> ülekandmine teistesse valdkondadesse on keelatud. Kohaliku omavalitsuse üksus tagab oma tegevusaladel kulude lahususe ja see peab kajastuma tema raamatupidamises eraldi tulude, kulude ja vara arvestuses.</w:t>
      </w:r>
    </w:p>
    <w:p w14:paraId="2200CC61" w14:textId="243737E2" w:rsidR="21D464B2" w:rsidRPr="00A213E3" w:rsidRDefault="21D464B2" w:rsidP="00E14255">
      <w:pPr>
        <w:spacing w:after="0" w:line="240" w:lineRule="auto"/>
        <w:ind w:left="0" w:right="0"/>
        <w:contextualSpacing/>
        <w:rPr>
          <w:color w:val="202020"/>
          <w:szCs w:val="24"/>
        </w:rPr>
      </w:pPr>
    </w:p>
    <w:p w14:paraId="51C6FB34" w14:textId="69AB720B" w:rsidR="21D464B2" w:rsidRPr="00A213E3" w:rsidRDefault="21D464B2" w:rsidP="00E14255">
      <w:pPr>
        <w:spacing w:after="0" w:line="240" w:lineRule="auto"/>
        <w:ind w:left="0" w:right="0"/>
        <w:contextualSpacing/>
      </w:pPr>
      <w:r w:rsidRPr="00A213E3">
        <w:t>(</w:t>
      </w:r>
      <w:r w:rsidR="00F64285" w:rsidRPr="00A213E3">
        <w:t>11</w:t>
      </w:r>
      <w:r w:rsidRPr="00A213E3">
        <w:t xml:space="preserve">) </w:t>
      </w:r>
      <w:r w:rsidR="0065382C" w:rsidRPr="00A213E3">
        <w:t>Käesoleva paragrahvi lõikes 7 nimetatud j</w:t>
      </w:r>
      <w:r w:rsidR="40D6EEE3" w:rsidRPr="00A213E3">
        <w:t>äätm</w:t>
      </w:r>
      <w:r w:rsidR="301E093E" w:rsidRPr="00A213E3">
        <w:t>ehoolduskul</w:t>
      </w:r>
      <w:r w:rsidR="2B05B5A1" w:rsidRPr="00A213E3">
        <w:t>ud</w:t>
      </w:r>
      <w:r w:rsidR="09D77DDC" w:rsidRPr="00A213E3">
        <w:t>e</w:t>
      </w:r>
      <w:r w:rsidR="577C8065" w:rsidRPr="00A213E3">
        <w:t xml:space="preserve"> suurus</w:t>
      </w:r>
      <w:r w:rsidR="0065382C" w:rsidRPr="00A213E3">
        <w:t xml:space="preserve"> </w:t>
      </w:r>
      <w:r w:rsidRPr="00A213E3">
        <w:t xml:space="preserve">on kuni </w:t>
      </w:r>
      <w:r w:rsidR="00F8166C" w:rsidRPr="00A213E3">
        <w:t>100</w:t>
      </w:r>
      <w:ins w:id="71" w:author="Kärt Voor" w:date="2024-12-03T14:56:00Z">
        <w:r w:rsidR="003914CE">
          <w:t xml:space="preserve"> </w:t>
        </w:r>
        <w:commentRangeStart w:id="72"/>
        <w:r w:rsidR="003914CE">
          <w:t>protsenti</w:t>
        </w:r>
        <w:commentRangeEnd w:id="72"/>
        <w:r w:rsidR="003914CE">
          <w:rPr>
            <w:rStyle w:val="Kommentaariviide"/>
          </w:rPr>
          <w:commentReference w:id="72"/>
        </w:r>
      </w:ins>
      <w:del w:id="73" w:author="Kärt Voor" w:date="2024-12-03T14:56:00Z">
        <w:r w:rsidR="00F8166C" w:rsidRPr="00A213E3" w:rsidDel="003914CE">
          <w:delText>%</w:delText>
        </w:r>
      </w:del>
      <w:r w:rsidR="00F8166C" w:rsidRPr="00A213E3">
        <w:t xml:space="preserve"> </w:t>
      </w:r>
      <w:r w:rsidRPr="00A213E3">
        <w:t xml:space="preserve">jäätmevaldajale esitatud korraldatud </w:t>
      </w:r>
      <w:r w:rsidRPr="00A213E3">
        <w:rPr>
          <w:color w:val="202020"/>
        </w:rPr>
        <w:t>jäätmeveo</w:t>
      </w:r>
      <w:r w:rsidR="004207C8">
        <w:rPr>
          <w:color w:val="202020"/>
        </w:rPr>
        <w:t>ga hõlmatud kuludest.</w:t>
      </w:r>
      <w:del w:id="74" w:author="Aili Sandre" w:date="2024-11-15T14:36:00Z">
        <w:r w:rsidRPr="00A213E3" w:rsidDel="00CD2905">
          <w:rPr>
            <w:color w:val="202020"/>
          </w:rPr>
          <w:delText xml:space="preserve"> </w:delText>
        </w:r>
      </w:del>
    </w:p>
    <w:p w14:paraId="38515125" w14:textId="1301893E" w:rsidR="21D464B2" w:rsidRPr="00A213E3" w:rsidRDefault="21D464B2" w:rsidP="00E14255">
      <w:pPr>
        <w:spacing w:after="0" w:line="240" w:lineRule="auto"/>
        <w:ind w:left="0" w:right="0"/>
        <w:contextualSpacing/>
        <w:rPr>
          <w:color w:val="1B1C20"/>
          <w:szCs w:val="24"/>
          <w:highlight w:val="yellow"/>
        </w:rPr>
      </w:pPr>
    </w:p>
    <w:p w14:paraId="5C653F6C" w14:textId="19C7B3B1" w:rsidR="21D464B2" w:rsidRPr="00A213E3" w:rsidRDefault="21D464B2" w:rsidP="00E14255">
      <w:pPr>
        <w:spacing w:after="0" w:line="240" w:lineRule="auto"/>
        <w:ind w:left="0" w:right="0"/>
        <w:contextualSpacing/>
        <w:rPr>
          <w:color w:val="1B1C20"/>
        </w:rPr>
      </w:pPr>
      <w:r w:rsidRPr="00A213E3">
        <w:rPr>
          <w:color w:val="1B1C20"/>
        </w:rPr>
        <w:t>(1</w:t>
      </w:r>
      <w:r w:rsidR="00F64285" w:rsidRPr="00A213E3">
        <w:rPr>
          <w:color w:val="1B1C20"/>
        </w:rPr>
        <w:t>2</w:t>
      </w:r>
      <w:r w:rsidRPr="00A213E3">
        <w:rPr>
          <w:color w:val="1B1C20"/>
        </w:rPr>
        <w:t xml:space="preserve">) </w:t>
      </w:r>
      <w:commentRangeStart w:id="75"/>
      <w:r w:rsidR="18FC6E59" w:rsidRPr="00A213E3">
        <w:rPr>
          <w:color w:val="202020"/>
        </w:rPr>
        <w:t>K</w:t>
      </w:r>
      <w:r w:rsidR="40D6EEE3" w:rsidRPr="00A213E3">
        <w:rPr>
          <w:color w:val="202020"/>
        </w:rPr>
        <w:t>orraldatud</w:t>
      </w:r>
      <w:r w:rsidRPr="00A213E3">
        <w:rPr>
          <w:color w:val="202020"/>
        </w:rPr>
        <w:t xml:space="preserve"> jäätmeveoga liitumisest </w:t>
      </w:r>
      <w:r w:rsidR="005E185A" w:rsidRPr="00A213E3">
        <w:rPr>
          <w:color w:val="202020"/>
        </w:rPr>
        <w:t xml:space="preserve">käesoleva seaduse § </w:t>
      </w:r>
      <w:r w:rsidR="00032DA8" w:rsidRPr="00A213E3">
        <w:rPr>
          <w:color w:val="202020"/>
        </w:rPr>
        <w:t xml:space="preserve">69 lõike 4 alusel </w:t>
      </w:r>
      <w:r w:rsidRPr="00A213E3">
        <w:rPr>
          <w:color w:val="202020"/>
        </w:rPr>
        <w:t xml:space="preserve">vabastatud jäätmevaldaja </w:t>
      </w:r>
      <w:r w:rsidR="7420C479" w:rsidRPr="00A213E3">
        <w:rPr>
          <w:color w:val="202020"/>
        </w:rPr>
        <w:t>jäätmehoolduskulude suurus</w:t>
      </w:r>
      <w:commentRangeEnd w:id="75"/>
      <w:r w:rsidR="006F15C3">
        <w:rPr>
          <w:rStyle w:val="Kommentaariviide"/>
        </w:rPr>
        <w:commentReference w:id="75"/>
      </w:r>
      <w:r w:rsidRPr="00A213E3">
        <w:rPr>
          <w:color w:val="202020"/>
        </w:rPr>
        <w:t xml:space="preserve">, mis </w:t>
      </w:r>
      <w:r w:rsidRPr="00A213E3">
        <w:t xml:space="preserve">sisaldab </w:t>
      </w:r>
      <w:r w:rsidRPr="00A213E3">
        <w:rPr>
          <w:color w:val="1B1C20"/>
        </w:rPr>
        <w:t xml:space="preserve">käesoleva paragrahvi lõikes </w:t>
      </w:r>
      <w:r w:rsidR="006D47D9" w:rsidRPr="00A213E3">
        <w:rPr>
          <w:color w:val="1B1C20"/>
        </w:rPr>
        <w:t>7</w:t>
      </w:r>
      <w:r w:rsidRPr="00A213E3">
        <w:rPr>
          <w:color w:val="1B1C20"/>
        </w:rPr>
        <w:t xml:space="preserve"> nimetatud </w:t>
      </w:r>
      <w:ins w:id="76" w:author="Kärt Voor" w:date="2024-12-03T14:57:00Z">
        <w:r w:rsidR="003914CE">
          <w:rPr>
            <w:color w:val="1B1C20"/>
          </w:rPr>
          <w:t>püsi</w:t>
        </w:r>
      </w:ins>
      <w:r w:rsidRPr="00A213E3">
        <w:rPr>
          <w:color w:val="1B1C20"/>
        </w:rPr>
        <w:t xml:space="preserve">kulusid, on </w:t>
      </w:r>
      <w:r w:rsidR="00F57F2B" w:rsidRPr="00A213E3">
        <w:rPr>
          <w:color w:val="1B1C20"/>
        </w:rPr>
        <w:t xml:space="preserve">kuni </w:t>
      </w:r>
      <w:r w:rsidR="00187330" w:rsidRPr="00A213E3">
        <w:rPr>
          <w:color w:val="1B1C20"/>
        </w:rPr>
        <w:t>3</w:t>
      </w:r>
      <w:r w:rsidRPr="004228F7">
        <w:rPr>
          <w:color w:val="1B1C20"/>
        </w:rPr>
        <w:t xml:space="preserve"> eurot ühes kalendrikuus ja </w:t>
      </w:r>
      <w:commentRangeStart w:id="77"/>
      <w:r w:rsidRPr="004228F7">
        <w:rPr>
          <w:color w:val="1B1C20"/>
        </w:rPr>
        <w:t xml:space="preserve">see ei või jäätmevaldaja </w:t>
      </w:r>
      <w:r w:rsidRPr="00A213E3">
        <w:rPr>
          <w:color w:val="1B1C20"/>
        </w:rPr>
        <w:t xml:space="preserve">jaoks </w:t>
      </w:r>
      <w:r w:rsidR="079D2B40" w:rsidRPr="00A213E3">
        <w:rPr>
          <w:color w:val="1B1C20"/>
        </w:rPr>
        <w:t xml:space="preserve">edaspidi </w:t>
      </w:r>
      <w:r w:rsidRPr="00A213E3">
        <w:rPr>
          <w:color w:val="1B1C20"/>
        </w:rPr>
        <w:t>tõusta rohkem kui 10</w:t>
      </w:r>
      <w:ins w:id="78" w:author="Kärt Voor" w:date="2024-12-03T14:57:00Z">
        <w:r w:rsidR="003914CE">
          <w:rPr>
            <w:color w:val="1B1C20"/>
          </w:rPr>
          <w:t xml:space="preserve"> protsenti</w:t>
        </w:r>
      </w:ins>
      <w:del w:id="79" w:author="Kärt Voor" w:date="2024-12-03T14:57:00Z">
        <w:r w:rsidRPr="00A213E3" w:rsidDel="003914CE">
          <w:rPr>
            <w:color w:val="1B1C20"/>
          </w:rPr>
          <w:delText>%</w:delText>
        </w:r>
      </w:del>
      <w:r w:rsidRPr="00A213E3">
        <w:rPr>
          <w:color w:val="1B1C20"/>
        </w:rPr>
        <w:t xml:space="preserve"> aastas</w:t>
      </w:r>
      <w:r w:rsidR="48A12743" w:rsidRPr="00A213E3">
        <w:rPr>
          <w:color w:val="1B1C20"/>
        </w:rPr>
        <w:t xml:space="preserve"> eelmise aasta arvutamise aluseks olevast summast.</w:t>
      </w:r>
      <w:commentRangeEnd w:id="77"/>
      <w:r w:rsidR="00CD2905">
        <w:rPr>
          <w:rStyle w:val="Kommentaariviide"/>
        </w:rPr>
        <w:commentReference w:id="77"/>
      </w:r>
    </w:p>
    <w:p w14:paraId="4FFF80A6" w14:textId="2FBB63B2" w:rsidR="21D464B2" w:rsidRPr="00A213E3" w:rsidRDefault="21D464B2" w:rsidP="00E14255">
      <w:pPr>
        <w:shd w:val="clear" w:color="auto" w:fill="FFFFFF" w:themeFill="background1"/>
        <w:spacing w:after="0" w:line="240" w:lineRule="auto"/>
        <w:ind w:left="0" w:right="0"/>
        <w:contextualSpacing/>
        <w:rPr>
          <w:color w:val="202020"/>
          <w:szCs w:val="24"/>
        </w:rPr>
      </w:pPr>
    </w:p>
    <w:p w14:paraId="2A71747C" w14:textId="42EC7F27" w:rsidR="21D464B2" w:rsidRPr="00A213E3" w:rsidRDefault="21D464B2" w:rsidP="00E14255">
      <w:pPr>
        <w:shd w:val="clear" w:color="auto" w:fill="FFFFFF" w:themeFill="background1"/>
        <w:spacing w:after="0" w:line="240" w:lineRule="auto"/>
        <w:ind w:left="0" w:right="0"/>
        <w:contextualSpacing/>
        <w:rPr>
          <w:color w:val="202020"/>
        </w:rPr>
      </w:pPr>
      <w:r w:rsidRPr="00A213E3">
        <w:rPr>
          <w:color w:val="202020"/>
        </w:rPr>
        <w:t>(1</w:t>
      </w:r>
      <w:r w:rsidR="00F974FC" w:rsidRPr="00A213E3">
        <w:rPr>
          <w:color w:val="202020"/>
        </w:rPr>
        <w:t>3</w:t>
      </w:r>
      <w:r w:rsidRPr="00A213E3">
        <w:rPr>
          <w:color w:val="202020"/>
        </w:rPr>
        <w:t xml:space="preserve">) </w:t>
      </w:r>
      <w:r w:rsidR="008F0DE0" w:rsidRPr="00A213E3">
        <w:rPr>
          <w:color w:val="202020"/>
        </w:rPr>
        <w:t>J</w:t>
      </w:r>
      <w:r w:rsidR="7A00258D" w:rsidRPr="00A213E3">
        <w:rPr>
          <w:color w:val="202020"/>
        </w:rPr>
        <w:t>äätmevaldajale</w:t>
      </w:r>
      <w:r w:rsidR="008F0DE0" w:rsidRPr="00A213E3">
        <w:rPr>
          <w:color w:val="202020"/>
        </w:rPr>
        <w:t xml:space="preserve"> ja</w:t>
      </w:r>
      <w:r w:rsidR="07C5B760" w:rsidRPr="00A213E3">
        <w:rPr>
          <w:color w:val="202020"/>
        </w:rPr>
        <w:t xml:space="preserve"> </w:t>
      </w:r>
      <w:r w:rsidR="000C46A3" w:rsidRPr="00A213E3">
        <w:rPr>
          <w:color w:val="202020"/>
        </w:rPr>
        <w:t>korteriühistu liikmele</w:t>
      </w:r>
      <w:r w:rsidR="43A6B8DC" w:rsidRPr="00A213E3">
        <w:rPr>
          <w:color w:val="202020"/>
        </w:rPr>
        <w:t>, kellele korraldatud jäätme</w:t>
      </w:r>
      <w:r w:rsidR="1D1B9FC3" w:rsidRPr="00A213E3">
        <w:rPr>
          <w:color w:val="202020"/>
        </w:rPr>
        <w:t>veo teenust osutati</w:t>
      </w:r>
      <w:r w:rsidR="0070667E" w:rsidRPr="00A213E3">
        <w:rPr>
          <w:color w:val="202020"/>
        </w:rPr>
        <w:t>,</w:t>
      </w:r>
      <w:r w:rsidR="1D1B9FC3" w:rsidRPr="00A213E3">
        <w:rPr>
          <w:color w:val="202020"/>
        </w:rPr>
        <w:t xml:space="preserve"> esitatakse arveldamiseks vajalike andmetega</w:t>
      </w:r>
      <w:r w:rsidR="7A00258D" w:rsidRPr="00A213E3">
        <w:rPr>
          <w:color w:val="202020"/>
        </w:rPr>
        <w:t xml:space="preserve"> arve</w:t>
      </w:r>
      <w:r w:rsidR="23BC7D69" w:rsidRPr="00A213E3">
        <w:rPr>
          <w:color w:val="202020"/>
        </w:rPr>
        <w:t xml:space="preserve">, </w:t>
      </w:r>
      <w:r w:rsidR="5E3574F9" w:rsidRPr="00A213E3">
        <w:rPr>
          <w:color w:val="202020"/>
        </w:rPr>
        <w:t>millel</w:t>
      </w:r>
      <w:r w:rsidR="7A00258D" w:rsidRPr="00A213E3">
        <w:rPr>
          <w:color w:val="202020"/>
        </w:rPr>
        <w:t xml:space="preserve"> </w:t>
      </w:r>
      <w:r w:rsidR="463E04C9" w:rsidRPr="00A213E3">
        <w:rPr>
          <w:color w:val="202020"/>
        </w:rPr>
        <w:t>on eraldi välja toodud</w:t>
      </w:r>
      <w:r w:rsidR="7A00258D" w:rsidRPr="00A213E3">
        <w:rPr>
          <w:color w:val="202020"/>
        </w:rPr>
        <w:t>:</w:t>
      </w:r>
    </w:p>
    <w:p w14:paraId="45CE763A" w14:textId="305CA499" w:rsidR="21D464B2" w:rsidRPr="00A213E3" w:rsidRDefault="40D6EEE3" w:rsidP="00E14255">
      <w:pPr>
        <w:shd w:val="clear" w:color="auto" w:fill="FFFFFF" w:themeFill="background1"/>
        <w:spacing w:after="0" w:line="240" w:lineRule="auto"/>
        <w:ind w:left="0" w:right="0"/>
        <w:contextualSpacing/>
        <w:rPr>
          <w:color w:val="202020"/>
        </w:rPr>
      </w:pPr>
      <w:r w:rsidRPr="00A213E3">
        <w:rPr>
          <w:color w:val="202020"/>
        </w:rPr>
        <w:t xml:space="preserve">1) </w:t>
      </w:r>
      <w:r w:rsidR="1411831B" w:rsidRPr="00A213E3">
        <w:rPr>
          <w:color w:val="202020"/>
        </w:rPr>
        <w:t xml:space="preserve">käesoleva paragrahvi lõikes </w:t>
      </w:r>
      <w:r w:rsidR="00DA3A77" w:rsidRPr="00A213E3">
        <w:rPr>
          <w:color w:val="202020"/>
        </w:rPr>
        <w:t>7</w:t>
      </w:r>
      <w:r w:rsidR="164BF03E" w:rsidRPr="00A213E3">
        <w:rPr>
          <w:color w:val="202020"/>
        </w:rPr>
        <w:t xml:space="preserve"> nimetatud jäätmehoolduse arendamise kulu</w:t>
      </w:r>
      <w:r w:rsidRPr="00A213E3">
        <w:rPr>
          <w:color w:val="202020"/>
        </w:rPr>
        <w:t>;</w:t>
      </w:r>
    </w:p>
    <w:p w14:paraId="1ECAB96F" w14:textId="3497B595" w:rsidR="21D464B2" w:rsidRPr="00A213E3" w:rsidRDefault="21D464B2" w:rsidP="00E14255">
      <w:pPr>
        <w:spacing w:after="0" w:line="240" w:lineRule="auto"/>
        <w:ind w:left="0" w:right="0"/>
        <w:contextualSpacing/>
        <w:rPr>
          <w:color w:val="202020"/>
        </w:rPr>
      </w:pPr>
      <w:r w:rsidRPr="00A213E3">
        <w:rPr>
          <w:color w:val="202020"/>
        </w:rPr>
        <w:t>2) veoteenus</w:t>
      </w:r>
      <w:r w:rsidR="005335A4" w:rsidRPr="00A213E3">
        <w:rPr>
          <w:color w:val="202020"/>
        </w:rPr>
        <w:t>e</w:t>
      </w:r>
      <w:r w:rsidR="004A7F6B" w:rsidRPr="00A213E3">
        <w:rPr>
          <w:color w:val="202020"/>
        </w:rPr>
        <w:t xml:space="preserve">, </w:t>
      </w:r>
      <w:r w:rsidR="3A9E801D" w:rsidRPr="00A213E3">
        <w:rPr>
          <w:color w:val="202020"/>
        </w:rPr>
        <w:t>s</w:t>
      </w:r>
      <w:r w:rsidR="0AB33481" w:rsidRPr="00A213E3">
        <w:rPr>
          <w:color w:val="202020"/>
        </w:rPr>
        <w:t>ealhulgas</w:t>
      </w:r>
      <w:r w:rsidR="004A7F6B" w:rsidRPr="00A213E3">
        <w:rPr>
          <w:color w:val="202020"/>
        </w:rPr>
        <w:t xml:space="preserve"> eraldi pakendi</w:t>
      </w:r>
      <w:r w:rsidR="00024985" w:rsidRPr="00A213E3">
        <w:rPr>
          <w:color w:val="202020"/>
        </w:rPr>
        <w:t>te veo</w:t>
      </w:r>
      <w:r w:rsidR="005335A4" w:rsidRPr="00A213E3">
        <w:rPr>
          <w:color w:val="202020"/>
        </w:rPr>
        <w:t xml:space="preserve">teenuse </w:t>
      </w:r>
      <w:r w:rsidR="00024985" w:rsidRPr="00A213E3">
        <w:rPr>
          <w:color w:val="202020"/>
        </w:rPr>
        <w:t>kulu</w:t>
      </w:r>
      <w:r w:rsidR="005713FB" w:rsidRPr="00A213E3">
        <w:rPr>
          <w:color w:val="202020"/>
        </w:rPr>
        <w:t>;</w:t>
      </w:r>
    </w:p>
    <w:p w14:paraId="032F1E5A" w14:textId="3857423E" w:rsidR="21D464B2" w:rsidRPr="00A213E3" w:rsidRDefault="40D6EEE3" w:rsidP="00E14255">
      <w:pPr>
        <w:spacing w:after="0" w:line="240" w:lineRule="auto"/>
        <w:ind w:left="0" w:right="0"/>
        <w:contextualSpacing/>
        <w:rPr>
          <w:color w:val="202020"/>
        </w:rPr>
      </w:pPr>
      <w:r w:rsidRPr="00A213E3">
        <w:rPr>
          <w:color w:val="202020"/>
        </w:rPr>
        <w:t>3) käitlusteenus</w:t>
      </w:r>
      <w:r w:rsidR="7014C16A" w:rsidRPr="00A213E3">
        <w:rPr>
          <w:color w:val="202020"/>
        </w:rPr>
        <w:t>e kulu</w:t>
      </w:r>
      <w:r w:rsidR="2786AF1E" w:rsidRPr="00A213E3">
        <w:rPr>
          <w:color w:val="202020"/>
        </w:rPr>
        <w:t>;</w:t>
      </w:r>
    </w:p>
    <w:p w14:paraId="455D1B05" w14:textId="6F1233B2" w:rsidR="21D464B2" w:rsidRPr="00A213E3" w:rsidRDefault="21D464B2" w:rsidP="00E14255">
      <w:pPr>
        <w:spacing w:after="0" w:line="240" w:lineRule="auto"/>
        <w:ind w:left="0" w:right="0"/>
        <w:contextualSpacing/>
        <w:rPr>
          <w:color w:val="202020"/>
          <w:szCs w:val="24"/>
        </w:rPr>
      </w:pPr>
      <w:r w:rsidRPr="00A213E3">
        <w:rPr>
          <w:color w:val="202020"/>
          <w:szCs w:val="24"/>
        </w:rPr>
        <w:t>4) kogumisvahenditega seotud kulu</w:t>
      </w:r>
      <w:r w:rsidR="005713FB" w:rsidRPr="00A213E3">
        <w:rPr>
          <w:color w:val="202020"/>
          <w:szCs w:val="24"/>
        </w:rPr>
        <w:t>;</w:t>
      </w:r>
    </w:p>
    <w:p w14:paraId="269AD878" w14:textId="28561C1E" w:rsidR="21D464B2" w:rsidRPr="00A213E3" w:rsidRDefault="21D464B2" w:rsidP="00E14255">
      <w:pPr>
        <w:spacing w:after="0" w:line="240" w:lineRule="auto"/>
        <w:ind w:left="0" w:right="0"/>
        <w:contextualSpacing/>
        <w:rPr>
          <w:color w:val="202020"/>
        </w:rPr>
      </w:pPr>
      <w:r w:rsidRPr="00A213E3">
        <w:rPr>
          <w:color w:val="202020"/>
        </w:rPr>
        <w:t>5) soodustus</w:t>
      </w:r>
      <w:r w:rsidR="005713FB" w:rsidRPr="00A213E3">
        <w:rPr>
          <w:color w:val="202020"/>
        </w:rPr>
        <w:t>;</w:t>
      </w:r>
    </w:p>
    <w:p w14:paraId="4BC10478" w14:textId="4F979224" w:rsidR="21D464B2" w:rsidRPr="00A213E3" w:rsidRDefault="21D464B2" w:rsidP="00E14255">
      <w:pPr>
        <w:spacing w:after="0" w:line="240" w:lineRule="auto"/>
        <w:ind w:left="0" w:right="0"/>
        <w:contextualSpacing/>
        <w:rPr>
          <w:color w:val="202020"/>
          <w:szCs w:val="24"/>
        </w:rPr>
      </w:pPr>
      <w:r w:rsidRPr="00A213E3">
        <w:rPr>
          <w:color w:val="202020"/>
          <w:szCs w:val="24"/>
        </w:rPr>
        <w:t>6) muud teenused.</w:t>
      </w:r>
      <w:del w:id="80" w:author="Aili Sandre" w:date="2024-11-15T14:39:00Z">
        <w:r w:rsidR="003A3320" w:rsidRPr="00A213E3" w:rsidDel="00CD2905">
          <w:rPr>
            <w:color w:val="202020"/>
            <w:szCs w:val="24"/>
          </w:rPr>
          <w:delText xml:space="preserve"> </w:delText>
        </w:r>
      </w:del>
    </w:p>
    <w:p w14:paraId="5416E205" w14:textId="13ABDEED" w:rsidR="21D464B2" w:rsidRPr="00A213E3" w:rsidRDefault="21D464B2" w:rsidP="00E14255">
      <w:pPr>
        <w:spacing w:after="0" w:line="240" w:lineRule="auto"/>
        <w:ind w:left="0" w:right="0"/>
        <w:contextualSpacing/>
        <w:rPr>
          <w:szCs w:val="24"/>
        </w:rPr>
      </w:pPr>
    </w:p>
    <w:p w14:paraId="11D2D8AA" w14:textId="09C7CC7F" w:rsidR="21D464B2" w:rsidRPr="00A213E3" w:rsidRDefault="21D464B2" w:rsidP="00E14255">
      <w:pPr>
        <w:shd w:val="clear" w:color="auto" w:fill="FFFFFF" w:themeFill="background1"/>
        <w:spacing w:after="0" w:line="240" w:lineRule="auto"/>
        <w:ind w:left="0" w:right="0"/>
        <w:contextualSpacing/>
        <w:rPr>
          <w:color w:val="1B1C20"/>
        </w:rPr>
      </w:pPr>
      <w:r w:rsidRPr="00A213E3">
        <w:rPr>
          <w:color w:val="1B1C20"/>
        </w:rPr>
        <w:t>(1</w:t>
      </w:r>
      <w:r w:rsidR="00CE471A" w:rsidRPr="00A213E3">
        <w:rPr>
          <w:color w:val="1B1C20"/>
        </w:rPr>
        <w:t>4</w:t>
      </w:r>
      <w:r w:rsidRPr="00A213E3">
        <w:rPr>
          <w:color w:val="1B1C20"/>
        </w:rPr>
        <w:t xml:space="preserve">) Kohaliku omavalitsuse üksus koostab igal aastal aruande </w:t>
      </w:r>
      <w:r w:rsidR="31B98335" w:rsidRPr="00A213E3">
        <w:rPr>
          <w:color w:val="1B1C20"/>
        </w:rPr>
        <w:t>jäätmehoolduskulu</w:t>
      </w:r>
      <w:r w:rsidR="774BCCB4" w:rsidRPr="00A213E3">
        <w:rPr>
          <w:color w:val="1B1C20"/>
        </w:rPr>
        <w:t>de</w:t>
      </w:r>
      <w:r w:rsidRPr="00A213E3">
        <w:rPr>
          <w:color w:val="1B1C20"/>
        </w:rPr>
        <w:t xml:space="preserve"> määramise ja rakendamise </w:t>
      </w:r>
      <w:r w:rsidR="0019564E" w:rsidRPr="00A213E3">
        <w:rPr>
          <w:color w:val="1B1C20"/>
        </w:rPr>
        <w:t>kohta</w:t>
      </w:r>
      <w:r w:rsidRPr="00A213E3">
        <w:rPr>
          <w:color w:val="1B1C20"/>
        </w:rPr>
        <w:t xml:space="preserve"> eelmisel kalendriaastal ning </w:t>
      </w:r>
      <w:r w:rsidR="00E16493">
        <w:rPr>
          <w:color w:val="1B1C20"/>
        </w:rPr>
        <w:t>selles</w:t>
      </w:r>
      <w:r w:rsidRPr="00A213E3">
        <w:rPr>
          <w:color w:val="1B1C20"/>
        </w:rPr>
        <w:t xml:space="preserve"> antakse </w:t>
      </w:r>
      <w:commentRangeStart w:id="81"/>
      <w:r w:rsidRPr="00A213E3">
        <w:rPr>
          <w:color w:val="1B1C20"/>
        </w:rPr>
        <w:t>hinnang</w:t>
      </w:r>
      <w:r w:rsidR="3DD621BE" w:rsidRPr="00A213E3">
        <w:rPr>
          <w:color w:val="1B1C20"/>
        </w:rPr>
        <w:t xml:space="preserve"> kulu</w:t>
      </w:r>
      <w:r w:rsidRPr="00A213E3">
        <w:rPr>
          <w:color w:val="1B1C20"/>
        </w:rPr>
        <w:t>:</w:t>
      </w:r>
      <w:commentRangeEnd w:id="81"/>
      <w:r w:rsidR="006F15C3">
        <w:rPr>
          <w:rStyle w:val="Kommentaariviide"/>
        </w:rPr>
        <w:commentReference w:id="81"/>
      </w:r>
    </w:p>
    <w:p w14:paraId="53B5A82A" w14:textId="7F914DC0" w:rsidR="21D464B2" w:rsidRPr="00A213E3" w:rsidRDefault="21D464B2" w:rsidP="00E14255">
      <w:pPr>
        <w:shd w:val="clear" w:color="auto" w:fill="FFFFFF" w:themeFill="background1"/>
        <w:spacing w:after="0" w:line="240" w:lineRule="auto"/>
        <w:ind w:left="0" w:right="0"/>
        <w:contextualSpacing/>
        <w:rPr>
          <w:color w:val="1B1C20"/>
        </w:rPr>
      </w:pPr>
      <w:r w:rsidRPr="00A213E3">
        <w:rPr>
          <w:color w:val="1B1C20"/>
        </w:rPr>
        <w:t xml:space="preserve">1) rakendamise vabastuste </w:t>
      </w:r>
      <w:r w:rsidR="3B3401BC" w:rsidRPr="00A213E3">
        <w:rPr>
          <w:color w:val="1B1C20"/>
        </w:rPr>
        <w:t>ja soodustuste</w:t>
      </w:r>
      <w:r w:rsidRPr="00A213E3">
        <w:rPr>
          <w:color w:val="1B1C20"/>
        </w:rPr>
        <w:t xml:space="preserve"> õigsuse kohta </w:t>
      </w:r>
      <w:r w:rsidR="00E16493">
        <w:rPr>
          <w:color w:val="1B1C20"/>
        </w:rPr>
        <w:t>–</w:t>
      </w:r>
      <w:r w:rsidRPr="00A213E3">
        <w:rPr>
          <w:color w:val="1B1C20"/>
        </w:rPr>
        <w:t xml:space="preserve"> hinnates, kas </w:t>
      </w:r>
      <w:r w:rsidR="33D440C7" w:rsidRPr="00A213E3">
        <w:rPr>
          <w:color w:val="1B1C20"/>
        </w:rPr>
        <w:t>need</w:t>
      </w:r>
      <w:r w:rsidRPr="00A213E3">
        <w:rPr>
          <w:color w:val="1B1C20"/>
        </w:rPr>
        <w:t xml:space="preserve"> on põhjendatud;</w:t>
      </w:r>
    </w:p>
    <w:p w14:paraId="4B97CA1A" w14:textId="105653B3" w:rsidR="21D464B2" w:rsidRPr="00A213E3" w:rsidRDefault="21D464B2" w:rsidP="00E14255">
      <w:pPr>
        <w:shd w:val="clear" w:color="auto" w:fill="FFFFFF" w:themeFill="background1"/>
        <w:spacing w:after="0" w:line="240" w:lineRule="auto"/>
        <w:ind w:left="0" w:right="0"/>
        <w:contextualSpacing/>
        <w:rPr>
          <w:color w:val="1B1C20"/>
        </w:rPr>
      </w:pPr>
      <w:r w:rsidRPr="00A213E3">
        <w:rPr>
          <w:color w:val="1B1C20"/>
        </w:rPr>
        <w:t xml:space="preserve">2) kulutõhususe </w:t>
      </w:r>
      <w:r w:rsidRPr="006F15C3">
        <w:rPr>
          <w:color w:val="1B1C20"/>
        </w:rPr>
        <w:t>rakendamise</w:t>
      </w:r>
      <w:r w:rsidRPr="00A213E3">
        <w:rPr>
          <w:color w:val="1B1C20"/>
        </w:rPr>
        <w:t xml:space="preserve"> kohta </w:t>
      </w:r>
      <w:r w:rsidR="00E16493">
        <w:rPr>
          <w:color w:val="1B1C20"/>
        </w:rPr>
        <w:t>–</w:t>
      </w:r>
      <w:r w:rsidRPr="00A213E3">
        <w:rPr>
          <w:color w:val="1B1C20"/>
        </w:rPr>
        <w:t xml:space="preserve"> hinnates, kas kulud on kooskõlas teenuse osutamise kuludega;</w:t>
      </w:r>
    </w:p>
    <w:p w14:paraId="0CAEC3C8" w14:textId="660DD3B0" w:rsidR="21D464B2" w:rsidRPr="00A213E3" w:rsidRDefault="21D464B2" w:rsidP="00E14255">
      <w:pPr>
        <w:shd w:val="clear" w:color="auto" w:fill="FFFFFF" w:themeFill="background1"/>
        <w:spacing w:after="0" w:line="240" w:lineRule="auto"/>
        <w:ind w:left="0" w:right="0"/>
        <w:contextualSpacing/>
        <w:rPr>
          <w:color w:val="1B1C20"/>
        </w:rPr>
      </w:pPr>
      <w:r w:rsidRPr="00A213E3">
        <w:rPr>
          <w:color w:val="1B1C20"/>
        </w:rPr>
        <w:t xml:space="preserve">3) määramise arvutamise nõuete täitmise kohta – hinnates, kas </w:t>
      </w:r>
      <w:r w:rsidR="17B6BEDD" w:rsidRPr="00A213E3">
        <w:rPr>
          <w:color w:val="1B1C20"/>
        </w:rPr>
        <w:t>kulu</w:t>
      </w:r>
      <w:r w:rsidRPr="00A213E3">
        <w:rPr>
          <w:color w:val="1B1C20"/>
        </w:rPr>
        <w:t xml:space="preserve"> suurus on arvutamise nõuetega kooskõlas</w:t>
      </w:r>
      <w:r w:rsidR="00421B95" w:rsidRPr="00A213E3">
        <w:rPr>
          <w:color w:val="1B1C20"/>
        </w:rPr>
        <w:t>;</w:t>
      </w:r>
    </w:p>
    <w:p w14:paraId="69EC7483" w14:textId="123EB9E2" w:rsidR="00421B95" w:rsidRPr="00A213E3" w:rsidRDefault="00421B95" w:rsidP="00E14255">
      <w:pPr>
        <w:shd w:val="clear" w:color="auto" w:fill="FFFFFF" w:themeFill="background1"/>
        <w:spacing w:after="0" w:line="240" w:lineRule="auto"/>
        <w:ind w:left="0" w:right="0"/>
        <w:contextualSpacing/>
        <w:rPr>
          <w:color w:val="1B1C20"/>
        </w:rPr>
      </w:pPr>
      <w:r w:rsidRPr="00A213E3">
        <w:rPr>
          <w:color w:val="1B1C20"/>
        </w:rPr>
        <w:t xml:space="preserve">4) </w:t>
      </w:r>
      <w:r w:rsidR="00B65C56" w:rsidRPr="00A213E3">
        <w:rPr>
          <w:color w:val="1B1C20"/>
        </w:rPr>
        <w:t>jaotumise kohta kõigi käesoleva paragrahvi lõigetes 6 ja 7 loetletud kulukomponentide vahel</w:t>
      </w:r>
      <w:r w:rsidR="00E16493">
        <w:rPr>
          <w:color w:val="1B1C20"/>
        </w:rPr>
        <w:t>;</w:t>
      </w:r>
    </w:p>
    <w:p w14:paraId="6554472C" w14:textId="0B6DC4B5" w:rsidR="21D464B2" w:rsidRPr="00A213E3" w:rsidRDefault="00BA161D" w:rsidP="00E14255">
      <w:pPr>
        <w:shd w:val="clear" w:color="auto" w:fill="FFFFFF" w:themeFill="background1"/>
        <w:spacing w:after="0" w:line="240" w:lineRule="auto"/>
        <w:ind w:left="0" w:right="0"/>
        <w:contextualSpacing/>
        <w:rPr>
          <w:color w:val="202020"/>
        </w:rPr>
      </w:pPr>
      <w:r w:rsidRPr="00A213E3">
        <w:rPr>
          <w:color w:val="1B1C20"/>
        </w:rPr>
        <w:t>5</w:t>
      </w:r>
      <w:r w:rsidR="21D464B2" w:rsidRPr="00A213E3">
        <w:rPr>
          <w:color w:val="1B1C20"/>
        </w:rPr>
        <w:t xml:space="preserve">) kasutamise kohta – hinnates, kas </w:t>
      </w:r>
      <w:r w:rsidR="56300425" w:rsidRPr="00A213E3">
        <w:rPr>
          <w:color w:val="1B1C20"/>
        </w:rPr>
        <w:t>kulu</w:t>
      </w:r>
      <w:r w:rsidR="21D464B2" w:rsidRPr="00A213E3">
        <w:rPr>
          <w:color w:val="1B1C20"/>
        </w:rPr>
        <w:t xml:space="preserve"> on kasutatud </w:t>
      </w:r>
      <w:r w:rsidR="21D464B2" w:rsidRPr="00A213E3">
        <w:rPr>
          <w:color w:val="202020"/>
        </w:rPr>
        <w:t xml:space="preserve">käesoleva paragrahvi lõikes </w:t>
      </w:r>
      <w:r w:rsidR="00A007DB" w:rsidRPr="00A213E3">
        <w:rPr>
          <w:color w:val="202020"/>
        </w:rPr>
        <w:t>1</w:t>
      </w:r>
      <w:r w:rsidR="21D464B2" w:rsidRPr="00A213E3">
        <w:rPr>
          <w:color w:val="202020"/>
        </w:rPr>
        <w:t xml:space="preserve"> sätestatud eesmärgil</w:t>
      </w:r>
      <w:r w:rsidR="00421B95" w:rsidRPr="00A213E3">
        <w:rPr>
          <w:color w:val="202020"/>
        </w:rPr>
        <w:t>.</w:t>
      </w:r>
    </w:p>
    <w:p w14:paraId="1BFF55DC" w14:textId="7D11D946" w:rsidR="21D464B2" w:rsidRPr="00A213E3" w:rsidRDefault="21D464B2" w:rsidP="00E14255">
      <w:pPr>
        <w:shd w:val="clear" w:color="auto" w:fill="FFFFFF" w:themeFill="background1"/>
        <w:spacing w:after="0" w:line="240" w:lineRule="auto"/>
        <w:ind w:left="0" w:right="0"/>
        <w:contextualSpacing/>
        <w:rPr>
          <w:color w:val="1B1C20"/>
          <w:szCs w:val="24"/>
        </w:rPr>
      </w:pPr>
    </w:p>
    <w:p w14:paraId="2E35AB94" w14:textId="2572A0A4" w:rsidR="21D464B2" w:rsidRPr="00A213E3" w:rsidRDefault="21D464B2" w:rsidP="00E14255">
      <w:pPr>
        <w:shd w:val="clear" w:color="auto" w:fill="FFFFFF" w:themeFill="background1"/>
        <w:spacing w:after="0" w:line="240" w:lineRule="auto"/>
        <w:ind w:left="0" w:right="0"/>
        <w:contextualSpacing/>
        <w:rPr>
          <w:color w:val="000000" w:themeColor="text1"/>
          <w:szCs w:val="24"/>
        </w:rPr>
      </w:pPr>
      <w:r w:rsidRPr="00A213E3">
        <w:rPr>
          <w:color w:val="000000" w:themeColor="text1"/>
          <w:szCs w:val="24"/>
        </w:rPr>
        <w:t>(1</w:t>
      </w:r>
      <w:r w:rsidR="00CE32EF" w:rsidRPr="00A213E3">
        <w:rPr>
          <w:color w:val="000000" w:themeColor="text1"/>
          <w:szCs w:val="24"/>
        </w:rPr>
        <w:t>5</w:t>
      </w:r>
      <w:r w:rsidRPr="00A213E3">
        <w:rPr>
          <w:color w:val="000000" w:themeColor="text1"/>
          <w:szCs w:val="24"/>
        </w:rPr>
        <w:t xml:space="preserve">) Kohaliku omavalitsuse üksus </w:t>
      </w:r>
      <w:r w:rsidR="00B93B0C" w:rsidRPr="00A213E3">
        <w:rPr>
          <w:color w:val="000000" w:themeColor="text1"/>
          <w:szCs w:val="24"/>
        </w:rPr>
        <w:t>avaldab</w:t>
      </w:r>
      <w:r w:rsidRPr="00A213E3">
        <w:rPr>
          <w:color w:val="000000" w:themeColor="text1"/>
          <w:szCs w:val="24"/>
        </w:rPr>
        <w:t xml:space="preserve"> </w:t>
      </w:r>
      <w:r w:rsidR="006C77AB" w:rsidRPr="00A213E3">
        <w:rPr>
          <w:color w:val="000000" w:themeColor="text1"/>
          <w:szCs w:val="24"/>
        </w:rPr>
        <w:t xml:space="preserve">oma </w:t>
      </w:r>
      <w:r w:rsidR="00882F78" w:rsidRPr="00A213E3">
        <w:rPr>
          <w:color w:val="000000" w:themeColor="text1"/>
          <w:szCs w:val="24"/>
        </w:rPr>
        <w:t>ametliku</w:t>
      </w:r>
      <w:r w:rsidR="006531AA" w:rsidRPr="00A213E3">
        <w:rPr>
          <w:color w:val="000000" w:themeColor="text1"/>
          <w:szCs w:val="24"/>
        </w:rPr>
        <w:t>l</w:t>
      </w:r>
      <w:r w:rsidR="00882F78" w:rsidRPr="00A213E3">
        <w:rPr>
          <w:color w:val="000000" w:themeColor="text1"/>
          <w:szCs w:val="24"/>
        </w:rPr>
        <w:t xml:space="preserve"> </w:t>
      </w:r>
      <w:r w:rsidR="006C77AB" w:rsidRPr="00A213E3">
        <w:rPr>
          <w:color w:val="000000" w:themeColor="text1"/>
          <w:szCs w:val="24"/>
        </w:rPr>
        <w:t xml:space="preserve">veebilehel </w:t>
      </w:r>
      <w:r w:rsidRPr="00A213E3">
        <w:rPr>
          <w:color w:val="000000" w:themeColor="text1"/>
          <w:szCs w:val="24"/>
        </w:rPr>
        <w:t>käesoleva paragrahvi lõikes 1</w:t>
      </w:r>
      <w:r w:rsidR="003736BF" w:rsidRPr="00A213E3">
        <w:rPr>
          <w:color w:val="000000" w:themeColor="text1"/>
          <w:szCs w:val="24"/>
        </w:rPr>
        <w:t>4</w:t>
      </w:r>
      <w:r w:rsidRPr="00A213E3">
        <w:rPr>
          <w:color w:val="000000" w:themeColor="text1"/>
          <w:szCs w:val="24"/>
        </w:rPr>
        <w:t xml:space="preserve"> nimetatud aruande iga aasta esimeses kvartali</w:t>
      </w:r>
      <w:r w:rsidR="00CE32EF" w:rsidRPr="00A213E3">
        <w:rPr>
          <w:color w:val="000000" w:themeColor="text1"/>
          <w:szCs w:val="24"/>
        </w:rPr>
        <w:t>s</w:t>
      </w:r>
      <w:r w:rsidRPr="00A213E3">
        <w:rPr>
          <w:color w:val="000000" w:themeColor="text1"/>
          <w:szCs w:val="24"/>
        </w:rPr>
        <w:t>.</w:t>
      </w:r>
    </w:p>
    <w:p w14:paraId="24F55C65" w14:textId="4D521104" w:rsidR="21D464B2" w:rsidRPr="00A213E3" w:rsidRDefault="21D464B2" w:rsidP="00E14255">
      <w:pPr>
        <w:shd w:val="clear" w:color="auto" w:fill="FFFFFF" w:themeFill="background1"/>
        <w:spacing w:after="0" w:line="240" w:lineRule="auto"/>
        <w:ind w:left="0" w:right="0"/>
        <w:contextualSpacing/>
        <w:rPr>
          <w:szCs w:val="24"/>
        </w:rPr>
      </w:pPr>
    </w:p>
    <w:p w14:paraId="6E34BE1B" w14:textId="42E6E002" w:rsidR="21D464B2" w:rsidRPr="00A213E3" w:rsidRDefault="40D6EEE3" w:rsidP="00E14255">
      <w:pPr>
        <w:shd w:val="clear" w:color="auto" w:fill="FFFFFF" w:themeFill="background1"/>
        <w:spacing w:after="0" w:line="240" w:lineRule="auto"/>
        <w:ind w:left="0" w:right="0" w:hanging="11"/>
        <w:contextualSpacing/>
        <w:rPr>
          <w:color w:val="202020"/>
        </w:rPr>
      </w:pPr>
      <w:r w:rsidRPr="00A213E3">
        <w:rPr>
          <w:color w:val="202020"/>
        </w:rPr>
        <w:t>(1</w:t>
      </w:r>
      <w:r w:rsidR="00495915" w:rsidRPr="00A213E3">
        <w:rPr>
          <w:color w:val="202020"/>
        </w:rPr>
        <w:t>6</w:t>
      </w:r>
      <w:r w:rsidRPr="00A213E3">
        <w:rPr>
          <w:color w:val="202020"/>
        </w:rPr>
        <w:t>) Jäätme</w:t>
      </w:r>
      <w:r w:rsidR="685038CF" w:rsidRPr="00A213E3">
        <w:rPr>
          <w:color w:val="202020"/>
        </w:rPr>
        <w:t>hoolduskulu</w:t>
      </w:r>
      <w:r w:rsidR="4239A5B0" w:rsidRPr="00A213E3">
        <w:rPr>
          <w:color w:val="202020"/>
        </w:rPr>
        <w:t>de</w:t>
      </w:r>
      <w:r w:rsidRPr="00A213E3">
        <w:rPr>
          <w:color w:val="202020"/>
        </w:rPr>
        <w:t xml:space="preserve"> </w:t>
      </w:r>
      <w:r w:rsidR="21D464B2" w:rsidRPr="00A213E3">
        <w:rPr>
          <w:color w:val="202020"/>
        </w:rPr>
        <w:t>kogumise korraldamise tagab kohaliku omavalitsuse üksuse territooriumil valla- või linnavalitsus</w:t>
      </w:r>
      <w:r w:rsidR="00FE52E1" w:rsidRPr="00A213E3">
        <w:rPr>
          <w:color w:val="202020"/>
        </w:rPr>
        <w:t>.</w:t>
      </w:r>
    </w:p>
    <w:p w14:paraId="2522FF1B" w14:textId="77777777" w:rsidR="00756A04" w:rsidRPr="00A213E3" w:rsidRDefault="00756A04" w:rsidP="00E14255">
      <w:pPr>
        <w:shd w:val="clear" w:color="auto" w:fill="FFFFFF" w:themeFill="background1"/>
        <w:spacing w:after="0" w:line="240" w:lineRule="auto"/>
        <w:ind w:left="0" w:right="0"/>
        <w:contextualSpacing/>
        <w:rPr>
          <w:color w:val="202020"/>
          <w:szCs w:val="24"/>
        </w:rPr>
      </w:pPr>
    </w:p>
    <w:p w14:paraId="0A19725C" w14:textId="0C78CFC5" w:rsidR="0064029E" w:rsidRPr="00A213E3" w:rsidRDefault="21D464B2" w:rsidP="00E14255">
      <w:pPr>
        <w:spacing w:after="0" w:line="240" w:lineRule="auto"/>
        <w:ind w:left="0" w:right="0"/>
        <w:contextualSpacing/>
        <w:rPr>
          <w:color w:val="202020"/>
          <w:highlight w:val="yellow"/>
        </w:rPr>
      </w:pPr>
      <w:r w:rsidRPr="00A213E3">
        <w:rPr>
          <w:color w:val="202020"/>
        </w:rPr>
        <w:t>(1</w:t>
      </w:r>
      <w:r w:rsidR="00AF22C1" w:rsidRPr="00A213E3">
        <w:rPr>
          <w:color w:val="202020"/>
        </w:rPr>
        <w:t>7</w:t>
      </w:r>
      <w:r w:rsidRPr="00A213E3">
        <w:rPr>
          <w:color w:val="202020"/>
        </w:rPr>
        <w:t xml:space="preserve">) </w:t>
      </w:r>
      <w:r w:rsidR="686779E1" w:rsidRPr="00A213E3">
        <w:rPr>
          <w:rFonts w:eastAsia="Aptos"/>
        </w:rPr>
        <w:t xml:space="preserve">Kohaliku omavalitsuse üksus võib </w:t>
      </w:r>
      <w:r w:rsidR="3C621948" w:rsidRPr="00A213E3">
        <w:rPr>
          <w:rFonts w:eastAsia="Aptos"/>
        </w:rPr>
        <w:t>jäätme</w:t>
      </w:r>
      <w:r w:rsidR="5F1020AC" w:rsidRPr="00A213E3">
        <w:rPr>
          <w:rFonts w:eastAsia="Aptos"/>
        </w:rPr>
        <w:t>hoolduskulu</w:t>
      </w:r>
      <w:r w:rsidR="132CA219" w:rsidRPr="00A213E3">
        <w:rPr>
          <w:rFonts w:eastAsia="Aptos"/>
        </w:rPr>
        <w:t>de</w:t>
      </w:r>
      <w:r w:rsidR="686779E1" w:rsidRPr="00A213E3">
        <w:rPr>
          <w:rFonts w:eastAsia="Aptos"/>
        </w:rPr>
        <w:t xml:space="preserve"> kogumise korraldada kohaliku omavalitsuse korralduse </w:t>
      </w:r>
      <w:r w:rsidR="00A402CA" w:rsidRPr="00A213E3">
        <w:rPr>
          <w:rFonts w:eastAsia="Aptos"/>
        </w:rPr>
        <w:t>seaduse §-s 62</w:t>
      </w:r>
      <w:r w:rsidR="686779E1" w:rsidRPr="00A213E3">
        <w:rPr>
          <w:rFonts w:eastAsia="Aptos"/>
        </w:rPr>
        <w:t xml:space="preserve"> sätestatud koostöövormide kaudu teiste kohaliku omavalitsuse üksustega või kohaliku omavalitsuse </w:t>
      </w:r>
      <w:r w:rsidR="72183E0A" w:rsidRPr="00A213E3">
        <w:rPr>
          <w:rFonts w:eastAsia="Aptos"/>
        </w:rPr>
        <w:t xml:space="preserve">üksuse asutatud ja </w:t>
      </w:r>
      <w:r w:rsidR="7DEE2899" w:rsidRPr="00A213E3">
        <w:rPr>
          <w:rFonts w:eastAsia="Aptos"/>
        </w:rPr>
        <w:t xml:space="preserve">otsese </w:t>
      </w:r>
      <w:r w:rsidR="4A830643" w:rsidRPr="00A213E3">
        <w:rPr>
          <w:color w:val="202020"/>
        </w:rPr>
        <w:t>valitseva mõju all oleva</w:t>
      </w:r>
      <w:r w:rsidR="686779E1" w:rsidRPr="00A213E3">
        <w:rPr>
          <w:rFonts w:eastAsia="Aptos"/>
        </w:rPr>
        <w:t xml:space="preserve"> äriühingu, mittetulundusühingu või sihtasutuse kaudu</w:t>
      </w:r>
      <w:r w:rsidR="5179F828" w:rsidRPr="00A213E3">
        <w:rPr>
          <w:rFonts w:eastAsia="Aptos"/>
        </w:rPr>
        <w:t xml:space="preserve"> halduslepingu alusel</w:t>
      </w:r>
      <w:r w:rsidR="686779E1" w:rsidRPr="00A213E3">
        <w:rPr>
          <w:rFonts w:eastAsia="Aptos"/>
        </w:rPr>
        <w:t>.</w:t>
      </w:r>
    </w:p>
    <w:p w14:paraId="6E694D17" w14:textId="77777777" w:rsidR="00815261" w:rsidRPr="00A213E3" w:rsidRDefault="00815261" w:rsidP="00E14255">
      <w:pPr>
        <w:spacing w:after="0" w:line="240" w:lineRule="auto"/>
        <w:ind w:left="0" w:right="0"/>
        <w:contextualSpacing/>
        <w:rPr>
          <w:rFonts w:eastAsia="Aptos"/>
        </w:rPr>
      </w:pPr>
    </w:p>
    <w:p w14:paraId="3D914AAD" w14:textId="79B9F550" w:rsidR="35407A90" w:rsidRPr="00A213E3" w:rsidRDefault="35407A90" w:rsidP="00E14255">
      <w:pPr>
        <w:spacing w:after="0" w:line="240" w:lineRule="auto"/>
        <w:ind w:left="0" w:right="0"/>
        <w:contextualSpacing/>
        <w:rPr>
          <w:rFonts w:eastAsia="Aptos"/>
        </w:rPr>
      </w:pPr>
      <w:r w:rsidRPr="00A213E3">
        <w:rPr>
          <w:rFonts w:eastAsia="Aptos"/>
        </w:rPr>
        <w:t>(1</w:t>
      </w:r>
      <w:r w:rsidR="00AF22C1" w:rsidRPr="00A213E3">
        <w:rPr>
          <w:rFonts w:eastAsia="Aptos"/>
        </w:rPr>
        <w:t>8</w:t>
      </w:r>
      <w:r w:rsidRPr="00A213E3">
        <w:rPr>
          <w:rFonts w:eastAsia="Aptos"/>
        </w:rPr>
        <w:t xml:space="preserve">) </w:t>
      </w:r>
      <w:r w:rsidR="653FD9FB" w:rsidRPr="00A213E3">
        <w:rPr>
          <w:rFonts w:eastAsia="Aptos"/>
        </w:rPr>
        <w:t>K</w:t>
      </w:r>
      <w:r w:rsidRPr="00A213E3">
        <w:rPr>
          <w:rFonts w:eastAsia="Aptos"/>
        </w:rPr>
        <w:t xml:space="preserve">ohaliku omavalitsuse üksus </w:t>
      </w:r>
      <w:r w:rsidR="1120F280" w:rsidRPr="00A213E3">
        <w:rPr>
          <w:rFonts w:eastAsia="Aptos"/>
        </w:rPr>
        <w:t xml:space="preserve">võib </w:t>
      </w:r>
      <w:r w:rsidR="000B524B" w:rsidRPr="00A213E3">
        <w:rPr>
          <w:color w:val="32383E"/>
        </w:rPr>
        <w:t>jäätmevaldajate üle</w:t>
      </w:r>
      <w:r w:rsidR="1120F280" w:rsidRPr="00A213E3">
        <w:rPr>
          <w:rFonts w:eastAsia="Aptos"/>
          <w:color w:val="32383E"/>
        </w:rPr>
        <w:t xml:space="preserve"> </w:t>
      </w:r>
      <w:r w:rsidR="00CE3D98" w:rsidRPr="00A213E3">
        <w:rPr>
          <w:rFonts w:eastAsia="Aptos"/>
        </w:rPr>
        <w:t>arvestuse pidamise ja</w:t>
      </w:r>
      <w:r w:rsidR="1120F280" w:rsidRPr="00A213E3">
        <w:rPr>
          <w:rFonts w:eastAsia="Aptos"/>
        </w:rPr>
        <w:t xml:space="preserve"> </w:t>
      </w:r>
      <w:r w:rsidR="6B9FB5F3" w:rsidRPr="00A213E3">
        <w:rPr>
          <w:rFonts w:eastAsia="Arial"/>
          <w:color w:val="202020"/>
        </w:rPr>
        <w:t xml:space="preserve">käesoleva paragrahvi lõikes </w:t>
      </w:r>
      <w:r w:rsidR="6D386DEE" w:rsidRPr="00A213E3">
        <w:rPr>
          <w:rFonts w:eastAsia="Arial"/>
          <w:color w:val="202020"/>
        </w:rPr>
        <w:t>1</w:t>
      </w:r>
      <w:r w:rsidR="00335AD1" w:rsidRPr="00A213E3">
        <w:rPr>
          <w:rFonts w:eastAsia="Arial"/>
          <w:color w:val="202020"/>
        </w:rPr>
        <w:t>3</w:t>
      </w:r>
      <w:r w:rsidR="6D386DEE" w:rsidRPr="00A213E3">
        <w:rPr>
          <w:rFonts w:eastAsia="Arial"/>
          <w:color w:val="202020"/>
        </w:rPr>
        <w:t xml:space="preserve"> </w:t>
      </w:r>
      <w:r w:rsidR="6B9FB5F3" w:rsidRPr="00A213E3">
        <w:rPr>
          <w:rFonts w:eastAsia="Arial"/>
          <w:color w:val="202020"/>
        </w:rPr>
        <w:t xml:space="preserve">nimetatud andmetega arve, milles ettenähtud summa tasutakse kohaliku </w:t>
      </w:r>
      <w:r w:rsidR="6B9FB5F3" w:rsidRPr="00A213E3">
        <w:rPr>
          <w:rFonts w:eastAsia="Arial"/>
          <w:color w:val="202020"/>
        </w:rPr>
        <w:lastRenderedPageBreak/>
        <w:t xml:space="preserve">omavalitsuse üksusele, esitamise jäätmevaldajale </w:t>
      </w:r>
      <w:r w:rsidR="25A956AF" w:rsidRPr="00A213E3">
        <w:rPr>
          <w:rFonts w:eastAsia="Aptos"/>
        </w:rPr>
        <w:t xml:space="preserve">korraldada </w:t>
      </w:r>
      <w:r w:rsidR="3768A35E" w:rsidRPr="00A213E3">
        <w:rPr>
          <w:rFonts w:eastAsia="Aptos"/>
        </w:rPr>
        <w:t xml:space="preserve">ka </w:t>
      </w:r>
      <w:r w:rsidR="25A956AF" w:rsidRPr="00A213E3">
        <w:rPr>
          <w:rFonts w:eastAsia="Aptos"/>
        </w:rPr>
        <w:t>korraldatud jäätmev</w:t>
      </w:r>
      <w:r w:rsidR="1DD54BA0" w:rsidRPr="00A213E3">
        <w:rPr>
          <w:rFonts w:eastAsia="Aptos"/>
        </w:rPr>
        <w:t>eo teenuse osutaja kaudu</w:t>
      </w:r>
      <w:r w:rsidR="5CFC2848" w:rsidRPr="00A213E3">
        <w:rPr>
          <w:rFonts w:eastAsia="Arial"/>
          <w:color w:val="202020"/>
        </w:rPr>
        <w:t xml:space="preserve"> </w:t>
      </w:r>
      <w:r w:rsidR="26E52C3A" w:rsidRPr="00A213E3">
        <w:rPr>
          <w:rFonts w:eastAsia="Aptos"/>
        </w:rPr>
        <w:t>halduslepingu alusel.</w:t>
      </w:r>
      <w:r w:rsidR="00E85F97">
        <w:rPr>
          <w:rFonts w:eastAsia="Aptos"/>
        </w:rPr>
        <w:t>“</w:t>
      </w:r>
      <w:r w:rsidR="26E52C3A" w:rsidRPr="00A213E3">
        <w:rPr>
          <w:rFonts w:eastAsia="Aptos"/>
        </w:rPr>
        <w:t>;</w:t>
      </w:r>
    </w:p>
    <w:p w14:paraId="32ECAABA" w14:textId="57AFD486" w:rsidR="00756B56" w:rsidRPr="00A213E3" w:rsidRDefault="00756B56" w:rsidP="00E14255">
      <w:pPr>
        <w:spacing w:after="0" w:line="240" w:lineRule="auto"/>
        <w:ind w:left="0" w:right="0"/>
        <w:contextualSpacing/>
        <w:rPr>
          <w:b/>
          <w:bCs/>
        </w:rPr>
      </w:pPr>
    </w:p>
    <w:p w14:paraId="21CD0AEA" w14:textId="718A6B49" w:rsidR="00F775C4" w:rsidRPr="00204C89" w:rsidRDefault="00EE7A9E" w:rsidP="00E14255">
      <w:pPr>
        <w:spacing w:after="0" w:line="240" w:lineRule="auto"/>
        <w:ind w:left="0" w:right="0"/>
        <w:contextualSpacing/>
      </w:pPr>
      <w:r w:rsidRPr="00204C89">
        <w:rPr>
          <w:b/>
          <w:bCs/>
        </w:rPr>
        <w:t>3</w:t>
      </w:r>
      <w:r w:rsidR="00237E53" w:rsidRPr="00204C89">
        <w:rPr>
          <w:b/>
          <w:bCs/>
        </w:rPr>
        <w:t>1</w:t>
      </w:r>
      <w:r w:rsidR="03DEC689" w:rsidRPr="00204C89">
        <w:rPr>
          <w:b/>
          <w:bCs/>
        </w:rPr>
        <w:t xml:space="preserve">) </w:t>
      </w:r>
      <w:r w:rsidR="005B3FAC" w:rsidRPr="00204C89">
        <w:t>p</w:t>
      </w:r>
      <w:r w:rsidR="21C426C7" w:rsidRPr="00204C89">
        <w:t>aragrahv</w:t>
      </w:r>
      <w:r w:rsidR="00E85F97" w:rsidRPr="00204C89">
        <w:t>i</w:t>
      </w:r>
      <w:r w:rsidR="21C426C7" w:rsidRPr="00204C89">
        <w:t xml:space="preserve"> </w:t>
      </w:r>
      <w:r w:rsidR="00772A2C" w:rsidRPr="00204C89">
        <w:t>67 lõi</w:t>
      </w:r>
      <w:r w:rsidR="00E85F97" w:rsidRPr="00204C89">
        <w:t>k</w:t>
      </w:r>
      <w:r w:rsidR="00772A2C" w:rsidRPr="00204C89">
        <w:t xml:space="preserve">e 1 </w:t>
      </w:r>
      <w:r w:rsidR="005F5231" w:rsidRPr="00204C89">
        <w:t>esime</w:t>
      </w:r>
      <w:ins w:id="82" w:author="Aili Sandre" w:date="2024-11-15T14:42:00Z">
        <w:r w:rsidR="00BB1059">
          <w:t>ne</w:t>
        </w:r>
      </w:ins>
      <w:del w:id="83" w:author="Aili Sandre" w:date="2024-11-15T14:42:00Z">
        <w:r w:rsidR="003C2B3E" w:rsidRPr="00204C89" w:rsidDel="00BB1059">
          <w:delText>st</w:delText>
        </w:r>
      </w:del>
      <w:r w:rsidR="005F5231" w:rsidRPr="00204C89">
        <w:t xml:space="preserve"> lause</w:t>
      </w:r>
      <w:del w:id="84" w:author="Aili Sandre" w:date="2024-11-15T14:42:00Z">
        <w:r w:rsidR="003C2B3E" w:rsidRPr="00204C89" w:rsidDel="00BB1059">
          <w:delText>t</w:delText>
        </w:r>
      </w:del>
      <w:r w:rsidR="005F5231" w:rsidRPr="00204C89">
        <w:t xml:space="preserve"> </w:t>
      </w:r>
      <w:r w:rsidR="00772A2C" w:rsidRPr="00204C89">
        <w:t>muudetakse ja sõnastatakse järgmiselt:</w:t>
      </w:r>
    </w:p>
    <w:p w14:paraId="65BDD8D2" w14:textId="1F7EDDB3" w:rsidR="3E3A1DEE" w:rsidRPr="00A213E3" w:rsidRDefault="00772A2C" w:rsidP="00E14255">
      <w:pPr>
        <w:spacing w:after="0" w:line="240" w:lineRule="auto"/>
        <w:ind w:left="0" w:right="0"/>
        <w:contextualSpacing/>
      </w:pPr>
      <w:r w:rsidRPr="00204C89">
        <w:t>„</w:t>
      </w:r>
      <w:r w:rsidR="00EF3DC7" w:rsidRPr="00204C89">
        <w:t>Korraldatud jäätmeveo teenuse</w:t>
      </w:r>
      <w:r w:rsidR="009D589A" w:rsidRPr="00204C89">
        <w:t xml:space="preserve"> osutaja leidmiseks </w:t>
      </w:r>
      <w:r w:rsidR="004207C8" w:rsidRPr="00204C89">
        <w:t xml:space="preserve">kohaldab </w:t>
      </w:r>
      <w:r w:rsidR="009D589A" w:rsidRPr="00204C89">
        <w:t>kohaliku omavalitsuse üksus iseseisvalt</w:t>
      </w:r>
      <w:r w:rsidR="008B348E" w:rsidRPr="00204C89">
        <w:t xml:space="preserve"> või </w:t>
      </w:r>
      <w:r w:rsidR="008E786E" w:rsidRPr="00204C89">
        <w:t xml:space="preserve">koostöös </w:t>
      </w:r>
      <w:r w:rsidR="004207C8" w:rsidRPr="00204C89">
        <w:t xml:space="preserve">kohalike omavalitsuste koostööorganisatsiooni või </w:t>
      </w:r>
      <w:r w:rsidR="009D589A" w:rsidRPr="00204C89">
        <w:t>teiste kohaliku omavalitsuse üksustega</w:t>
      </w:r>
      <w:r w:rsidR="008B348E" w:rsidRPr="00204C89">
        <w:t xml:space="preserve"> </w:t>
      </w:r>
      <w:r w:rsidR="004207C8" w:rsidRPr="00204C89">
        <w:t>riigihangete seaduse</w:t>
      </w:r>
      <w:del w:id="85" w:author="Kärt Voor" w:date="2024-12-03T14:59:00Z">
        <w:r w:rsidR="004207C8" w:rsidRPr="00204C89" w:rsidDel="003914CE">
          <w:delText>st</w:delText>
        </w:r>
      </w:del>
      <w:ins w:id="86" w:author="Kärt Voor" w:date="2024-12-03T14:59:00Z">
        <w:r w:rsidR="003914CE">
          <w:t xml:space="preserve"> sätteid</w:t>
        </w:r>
      </w:ins>
      <w:del w:id="87" w:author="Kärt Voor" w:date="2024-12-03T14:59:00Z">
        <w:r w:rsidR="004207C8" w:rsidRPr="00204C89" w:rsidDel="003914CE">
          <w:delText xml:space="preserve"> sätestatu</w:delText>
        </w:r>
      </w:del>
      <w:ins w:id="88" w:author="Aili Sandre" w:date="2024-11-15T14:44:00Z">
        <w:del w:id="89" w:author="Kärt Voor" w:date="2024-12-03T14:59:00Z">
          <w:r w:rsidR="00BB1059" w:rsidDel="003914CE">
            <w:delText>t</w:delText>
          </w:r>
        </w:del>
      </w:ins>
      <w:del w:id="90" w:author="Kärt Voor" w:date="2024-12-03T14:59:00Z">
        <w:r w:rsidR="004207C8" w:rsidRPr="00204C89" w:rsidDel="003914CE">
          <w:delText>d</w:delText>
        </w:r>
      </w:del>
      <w:r w:rsidR="004207C8" w:rsidRPr="00204C89">
        <w:t>, arvestades käesoleva seaduse erisusi</w:t>
      </w:r>
      <w:r w:rsidR="00BD5460" w:rsidRPr="00204C89">
        <w:t>.</w:t>
      </w:r>
      <w:r w:rsidR="00E85F97" w:rsidRPr="00204C89">
        <w:t>“</w:t>
      </w:r>
      <w:r w:rsidR="00223CE0" w:rsidRPr="00204C89">
        <w:t>;</w:t>
      </w:r>
    </w:p>
    <w:p w14:paraId="3F4BD201" w14:textId="30304E4A" w:rsidR="003C2B3E" w:rsidRDefault="003C2B3E" w:rsidP="003C2B3E">
      <w:pPr>
        <w:spacing w:after="0" w:line="240" w:lineRule="auto"/>
        <w:ind w:left="0" w:right="0" w:firstLine="0"/>
      </w:pPr>
    </w:p>
    <w:p w14:paraId="4123FCDA" w14:textId="6C854A01" w:rsidR="3E3A1DEE" w:rsidRPr="00A213E3" w:rsidRDefault="00EE7A9E" w:rsidP="00204C89">
      <w:pPr>
        <w:spacing w:after="0" w:line="240" w:lineRule="auto"/>
        <w:ind w:left="0" w:right="0" w:firstLine="0"/>
        <w:contextualSpacing/>
      </w:pPr>
      <w:r w:rsidRPr="00A213E3">
        <w:rPr>
          <w:b/>
          <w:bCs/>
        </w:rPr>
        <w:t>3</w:t>
      </w:r>
      <w:r w:rsidR="00F85BF9">
        <w:rPr>
          <w:b/>
          <w:bCs/>
        </w:rPr>
        <w:t>2</w:t>
      </w:r>
      <w:r w:rsidR="5DBF1FFE" w:rsidRPr="00A213E3">
        <w:rPr>
          <w:b/>
          <w:bCs/>
        </w:rPr>
        <w:t xml:space="preserve">) </w:t>
      </w:r>
      <w:r w:rsidR="5DBF1FFE" w:rsidRPr="00C038BF">
        <w:t>paragrahvi 67 lõiget 2 täiendatakse</w:t>
      </w:r>
      <w:r w:rsidR="5DBF1FFE" w:rsidRPr="00A213E3">
        <w:t xml:space="preserve"> pärast </w:t>
      </w:r>
      <w:r w:rsidR="008407FD">
        <w:t>tekstiosa</w:t>
      </w:r>
      <w:r w:rsidR="008407FD" w:rsidRPr="00A213E3">
        <w:t xml:space="preserve"> </w:t>
      </w:r>
      <w:r w:rsidR="5DBF1FFE" w:rsidRPr="00A213E3">
        <w:t>„</w:t>
      </w:r>
      <w:r w:rsidR="7809C86C" w:rsidRPr="00A213E3">
        <w:rPr>
          <w:color w:val="202020"/>
        </w:rPr>
        <w:t>kohaliku omavalitsuse üksuste liit</w:t>
      </w:r>
      <w:r w:rsidR="5DBF1FFE" w:rsidRPr="00A213E3">
        <w:t xml:space="preserve">“ </w:t>
      </w:r>
      <w:r w:rsidR="008407FD">
        <w:t>tekstiosaga</w:t>
      </w:r>
      <w:r w:rsidR="008407FD" w:rsidRPr="00A213E3">
        <w:t xml:space="preserve"> </w:t>
      </w:r>
      <w:r w:rsidR="5DBF1FFE" w:rsidRPr="00A213E3">
        <w:t>„</w:t>
      </w:r>
      <w:r w:rsidR="574B1316" w:rsidRPr="00A213E3">
        <w:rPr>
          <w:color w:val="1B1C20"/>
        </w:rPr>
        <w:t xml:space="preserve">või </w:t>
      </w:r>
      <w:r w:rsidR="553CFBFE" w:rsidRPr="00A213E3">
        <w:rPr>
          <w:color w:val="1B1C20"/>
        </w:rPr>
        <w:t>kohaliku omavalitsuse üksuse</w:t>
      </w:r>
      <w:r w:rsidR="574B1316" w:rsidRPr="00A213E3">
        <w:rPr>
          <w:color w:val="1B1C20"/>
        </w:rPr>
        <w:t xml:space="preserve"> asutatud </w:t>
      </w:r>
      <w:r w:rsidR="5D49BC87" w:rsidRPr="00A213E3">
        <w:rPr>
          <w:color w:val="1B1C20"/>
        </w:rPr>
        <w:t>ja otsese</w:t>
      </w:r>
      <w:r w:rsidR="574B1316" w:rsidRPr="00A213E3">
        <w:rPr>
          <w:color w:val="1B1C20"/>
        </w:rPr>
        <w:t xml:space="preserve"> </w:t>
      </w:r>
      <w:r w:rsidR="5D49BC87" w:rsidRPr="00A213E3">
        <w:rPr>
          <w:color w:val="1B1C20"/>
        </w:rPr>
        <w:t>valitseva mõju</w:t>
      </w:r>
      <w:r w:rsidR="574B1316" w:rsidRPr="00A213E3">
        <w:rPr>
          <w:color w:val="1B1C20"/>
        </w:rPr>
        <w:t xml:space="preserve"> </w:t>
      </w:r>
      <w:r w:rsidR="5D49BC87" w:rsidRPr="00A213E3">
        <w:rPr>
          <w:color w:val="1B1C20"/>
        </w:rPr>
        <w:t>all olevat</w:t>
      </w:r>
      <w:r w:rsidR="574B1316" w:rsidRPr="00A213E3">
        <w:rPr>
          <w:color w:val="1B1C20"/>
        </w:rPr>
        <w:t xml:space="preserve"> äriühingut</w:t>
      </w:r>
      <w:r w:rsidR="5DBF1FFE" w:rsidRPr="00A213E3">
        <w:t>“;</w:t>
      </w:r>
    </w:p>
    <w:p w14:paraId="152784E8" w14:textId="679A64FB" w:rsidR="3E3A1DEE" w:rsidRPr="00A213E3" w:rsidRDefault="3E3A1DEE" w:rsidP="00E14255">
      <w:pPr>
        <w:spacing w:after="0" w:line="240" w:lineRule="auto"/>
        <w:ind w:left="0" w:right="0"/>
        <w:contextualSpacing/>
        <w:rPr>
          <w:iCs/>
          <w:color w:val="000000" w:themeColor="text1"/>
        </w:rPr>
      </w:pPr>
    </w:p>
    <w:p w14:paraId="5B1794F9" w14:textId="24C080EB" w:rsidR="47760760" w:rsidRPr="00A213E3" w:rsidRDefault="00EE7A9E" w:rsidP="00E14255">
      <w:pPr>
        <w:spacing w:after="0" w:line="240" w:lineRule="auto"/>
        <w:ind w:left="0" w:right="0" w:firstLine="0"/>
        <w:contextualSpacing/>
        <w:rPr>
          <w:szCs w:val="24"/>
        </w:rPr>
      </w:pPr>
      <w:r w:rsidRPr="00A213E3">
        <w:rPr>
          <w:b/>
          <w:bCs/>
          <w:szCs w:val="24"/>
        </w:rPr>
        <w:t>3</w:t>
      </w:r>
      <w:r w:rsidR="00F85BF9">
        <w:rPr>
          <w:b/>
          <w:bCs/>
          <w:szCs w:val="24"/>
        </w:rPr>
        <w:t>3</w:t>
      </w:r>
      <w:r w:rsidR="47760760" w:rsidRPr="00A213E3">
        <w:rPr>
          <w:b/>
          <w:bCs/>
          <w:szCs w:val="24"/>
        </w:rPr>
        <w:t xml:space="preserve">) </w:t>
      </w:r>
      <w:r w:rsidR="47760760" w:rsidRPr="00C038BF">
        <w:rPr>
          <w:szCs w:val="24"/>
        </w:rPr>
        <w:t>paragrahvi 67 lõige 3</w:t>
      </w:r>
      <w:r w:rsidR="47760760" w:rsidRPr="00A213E3">
        <w:rPr>
          <w:szCs w:val="24"/>
        </w:rPr>
        <w:t xml:space="preserve"> muudetakse ja sõnastatakse järgmiselt:</w:t>
      </w:r>
    </w:p>
    <w:p w14:paraId="60CBD371" w14:textId="307090B5" w:rsidR="00663940" w:rsidRDefault="47760760" w:rsidP="00E14255">
      <w:pPr>
        <w:spacing w:after="0" w:line="240" w:lineRule="auto"/>
        <w:ind w:left="0" w:right="0" w:firstLine="0"/>
        <w:rPr>
          <w:szCs w:val="24"/>
        </w:rPr>
      </w:pPr>
      <w:r w:rsidRPr="00A213E3">
        <w:rPr>
          <w:color w:val="000000" w:themeColor="text1"/>
          <w:szCs w:val="24"/>
        </w:rPr>
        <w:t xml:space="preserve">„(3) Kohaliku omavalitsuse üksus koostab korraldatud jäätmeveo teenuse osutaja leidmiseks riigihanke alusdokumendid, lähtudes </w:t>
      </w:r>
      <w:r w:rsidRPr="00A213E3">
        <w:rPr>
          <w:szCs w:val="24"/>
        </w:rPr>
        <w:t>riigihangete seaduse § 77 lõikes</w:t>
      </w:r>
      <w:r w:rsidR="00E85F97">
        <w:rPr>
          <w:szCs w:val="24"/>
        </w:rPr>
        <w:t>t</w:t>
      </w:r>
      <w:r w:rsidRPr="00A213E3">
        <w:rPr>
          <w:szCs w:val="24"/>
        </w:rPr>
        <w:t xml:space="preserve"> 4</w:t>
      </w:r>
      <w:r w:rsidRPr="00A213E3">
        <w:rPr>
          <w:color w:val="000000" w:themeColor="text1"/>
          <w:szCs w:val="24"/>
        </w:rPr>
        <w:t xml:space="preserve"> ning arvestades käesolevas lõikes </w:t>
      </w:r>
      <w:r w:rsidR="00E85F97">
        <w:rPr>
          <w:color w:val="000000" w:themeColor="text1"/>
          <w:szCs w:val="24"/>
        </w:rPr>
        <w:t>sätestatud</w:t>
      </w:r>
      <w:r w:rsidRPr="00A213E3">
        <w:rPr>
          <w:color w:val="000000" w:themeColor="text1"/>
          <w:szCs w:val="24"/>
        </w:rPr>
        <w:t xml:space="preserve"> erisusi. Korraldatud jäätmeveo teenuste osutaja leidmiseks </w:t>
      </w:r>
      <w:r w:rsidR="00E34383" w:rsidRPr="00A213E3">
        <w:rPr>
          <w:color w:val="000000" w:themeColor="text1"/>
          <w:szCs w:val="24"/>
        </w:rPr>
        <w:t xml:space="preserve">määratakse </w:t>
      </w:r>
      <w:r w:rsidRPr="00A213E3">
        <w:rPr>
          <w:color w:val="000000" w:themeColor="text1"/>
          <w:szCs w:val="24"/>
        </w:rPr>
        <w:t>riigihanke alusdokumentides muu hulgas järgmised tingimused:</w:t>
      </w:r>
    </w:p>
    <w:p w14:paraId="0407D88E" w14:textId="77777777" w:rsidR="007D1D89" w:rsidRDefault="47760760" w:rsidP="00E14255">
      <w:pPr>
        <w:spacing w:after="0" w:line="240" w:lineRule="auto"/>
        <w:ind w:left="0" w:right="0" w:firstLine="0"/>
        <w:rPr>
          <w:szCs w:val="24"/>
        </w:rPr>
      </w:pPr>
      <w:r w:rsidRPr="00A213E3">
        <w:rPr>
          <w:szCs w:val="24"/>
        </w:rPr>
        <w:t>1) veopiirkond;</w:t>
      </w:r>
    </w:p>
    <w:p w14:paraId="4603535C" w14:textId="77777777" w:rsidR="0072622D" w:rsidRDefault="47760760" w:rsidP="00E14255">
      <w:pPr>
        <w:spacing w:after="0" w:line="240" w:lineRule="auto"/>
        <w:ind w:left="0" w:right="0" w:firstLine="0"/>
        <w:rPr>
          <w:szCs w:val="24"/>
        </w:rPr>
      </w:pPr>
      <w:r w:rsidRPr="00A213E3">
        <w:rPr>
          <w:szCs w:val="24"/>
        </w:rPr>
        <w:t>2) veetavad jäätmeliigid;</w:t>
      </w:r>
    </w:p>
    <w:p w14:paraId="35C131A2" w14:textId="77777777" w:rsidR="0072622D" w:rsidRDefault="47760760" w:rsidP="00E14255">
      <w:pPr>
        <w:spacing w:after="0" w:line="240" w:lineRule="auto"/>
        <w:ind w:left="0" w:right="0" w:firstLine="0"/>
        <w:rPr>
          <w:szCs w:val="24"/>
        </w:rPr>
      </w:pPr>
      <w:r w:rsidRPr="00A213E3">
        <w:rPr>
          <w:szCs w:val="24"/>
        </w:rPr>
        <w:t>3) eeldatavad jäätmekogused;</w:t>
      </w:r>
    </w:p>
    <w:p w14:paraId="495750DB" w14:textId="1B5E1FDF" w:rsidR="0072622D" w:rsidRDefault="47760760" w:rsidP="00E14255">
      <w:pPr>
        <w:spacing w:after="0" w:line="240" w:lineRule="auto"/>
        <w:ind w:left="0" w:right="0" w:firstLine="0"/>
        <w:rPr>
          <w:szCs w:val="24"/>
        </w:rPr>
      </w:pPr>
      <w:r w:rsidRPr="00A213E3">
        <w:rPr>
          <w:szCs w:val="24"/>
        </w:rPr>
        <w:t xml:space="preserve">4) jäätmekäitluskoht </w:t>
      </w:r>
      <w:r w:rsidRPr="00A213E3">
        <w:rPr>
          <w:color w:val="000000" w:themeColor="text1"/>
          <w:szCs w:val="24"/>
        </w:rPr>
        <w:t>või -kohad</w:t>
      </w:r>
      <w:r w:rsidR="000573FD" w:rsidRPr="00A213E3">
        <w:rPr>
          <w:color w:val="000000" w:themeColor="text1"/>
          <w:szCs w:val="24"/>
        </w:rPr>
        <w:t xml:space="preserve"> ja </w:t>
      </w:r>
      <w:r w:rsidR="004563DC" w:rsidRPr="00A213E3">
        <w:rPr>
          <w:color w:val="000000" w:themeColor="text1"/>
          <w:szCs w:val="24"/>
        </w:rPr>
        <w:t>vajaduse</w:t>
      </w:r>
      <w:r w:rsidR="00E85F97">
        <w:rPr>
          <w:color w:val="000000" w:themeColor="text1"/>
          <w:szCs w:val="24"/>
        </w:rPr>
        <w:t xml:space="preserve"> korral</w:t>
      </w:r>
      <w:r w:rsidR="004563DC" w:rsidRPr="00A213E3">
        <w:rPr>
          <w:color w:val="000000" w:themeColor="text1"/>
          <w:szCs w:val="24"/>
        </w:rPr>
        <w:t xml:space="preserve"> </w:t>
      </w:r>
      <w:r w:rsidR="000573FD" w:rsidRPr="00A213E3">
        <w:rPr>
          <w:color w:val="000000" w:themeColor="text1"/>
          <w:szCs w:val="24"/>
        </w:rPr>
        <w:t>pakendijäätmete vaheladustuskoht või kohad</w:t>
      </w:r>
      <w:r w:rsidRPr="00A213E3">
        <w:rPr>
          <w:color w:val="000000" w:themeColor="text1"/>
          <w:szCs w:val="24"/>
        </w:rPr>
        <w:t>;</w:t>
      </w:r>
    </w:p>
    <w:p w14:paraId="2B94D9CE" w14:textId="77777777" w:rsidR="0072622D" w:rsidRDefault="47760760" w:rsidP="00E14255">
      <w:pPr>
        <w:spacing w:after="0" w:line="240" w:lineRule="auto"/>
        <w:ind w:left="0" w:right="0" w:firstLine="0"/>
        <w:rPr>
          <w:szCs w:val="24"/>
        </w:rPr>
      </w:pPr>
      <w:r w:rsidRPr="00A213E3">
        <w:rPr>
          <w:szCs w:val="24"/>
        </w:rPr>
        <w:t>5) hankelepingu kestus;</w:t>
      </w:r>
    </w:p>
    <w:p w14:paraId="31A5DFBF" w14:textId="77777777" w:rsidR="0072622D" w:rsidRDefault="47760760" w:rsidP="00E14255">
      <w:pPr>
        <w:spacing w:after="0" w:line="240" w:lineRule="auto"/>
        <w:ind w:left="0" w:right="0" w:firstLine="0"/>
        <w:rPr>
          <w:szCs w:val="24"/>
        </w:rPr>
      </w:pPr>
      <w:r w:rsidRPr="00A213E3">
        <w:rPr>
          <w:szCs w:val="24"/>
        </w:rPr>
        <w:t>6) veotingimused, nagu veo sagedus, aeg</w:t>
      </w:r>
      <w:r w:rsidRPr="00A213E3">
        <w:rPr>
          <w:rFonts w:eastAsia="Aptos"/>
          <w:szCs w:val="24"/>
        </w:rPr>
        <w:t xml:space="preserve"> ja tehnilised tingimused</w:t>
      </w:r>
      <w:r w:rsidR="002330FC" w:rsidRPr="00A213E3">
        <w:rPr>
          <w:rFonts w:eastAsia="Aptos"/>
          <w:szCs w:val="24"/>
        </w:rPr>
        <w:t>;</w:t>
      </w:r>
    </w:p>
    <w:p w14:paraId="33981AE9" w14:textId="254170C7" w:rsidR="47760760" w:rsidRPr="00A213E3" w:rsidRDefault="47760760" w:rsidP="00E14255">
      <w:pPr>
        <w:spacing w:after="0" w:line="240" w:lineRule="auto"/>
        <w:ind w:left="0" w:right="0" w:firstLine="0"/>
        <w:rPr>
          <w:color w:val="000000" w:themeColor="text1"/>
          <w:szCs w:val="24"/>
        </w:rPr>
      </w:pPr>
      <w:r w:rsidRPr="00A213E3">
        <w:rPr>
          <w:rFonts w:eastAsia="Aptos"/>
          <w:szCs w:val="24"/>
        </w:rPr>
        <w:t xml:space="preserve">7) </w:t>
      </w:r>
      <w:r w:rsidRPr="00A213E3">
        <w:rPr>
          <w:rFonts w:eastAsia="Aptos"/>
          <w:color w:val="000000" w:themeColor="text1"/>
          <w:szCs w:val="24"/>
        </w:rPr>
        <w:t>jäätme</w:t>
      </w:r>
      <w:r w:rsidRPr="00A213E3">
        <w:rPr>
          <w:rFonts w:eastAsia="Aptos"/>
          <w:szCs w:val="24"/>
        </w:rPr>
        <w:t xml:space="preserve">veoga seotud lisateenused, mille eest </w:t>
      </w:r>
      <w:r w:rsidR="6EF08997" w:rsidRPr="00A213E3">
        <w:rPr>
          <w:rFonts w:eastAsia="Aptos"/>
          <w:szCs w:val="24"/>
        </w:rPr>
        <w:t>võib võtta</w:t>
      </w:r>
      <w:r w:rsidRPr="00A213E3">
        <w:rPr>
          <w:rFonts w:eastAsia="Aptos"/>
          <w:szCs w:val="24"/>
        </w:rPr>
        <w:t xml:space="preserve"> lisatasu</w:t>
      </w:r>
      <w:r w:rsidR="00E85F97">
        <w:rPr>
          <w:rFonts w:eastAsia="Aptos"/>
          <w:szCs w:val="24"/>
        </w:rPr>
        <w:t>,</w:t>
      </w:r>
      <w:r w:rsidRPr="00A213E3">
        <w:rPr>
          <w:rFonts w:eastAsia="Aptos"/>
          <w:szCs w:val="24"/>
        </w:rPr>
        <w:t xml:space="preserve"> ja </w:t>
      </w:r>
      <w:r w:rsidR="559B080F" w:rsidRPr="00A213E3">
        <w:rPr>
          <w:rFonts w:eastAsia="Aptos"/>
          <w:szCs w:val="24"/>
        </w:rPr>
        <w:t xml:space="preserve">lisateenused, </w:t>
      </w:r>
      <w:r w:rsidRPr="00A213E3">
        <w:rPr>
          <w:rFonts w:eastAsia="Aptos"/>
          <w:szCs w:val="24"/>
        </w:rPr>
        <w:t xml:space="preserve">mis </w:t>
      </w:r>
      <w:r w:rsidR="00E74439" w:rsidRPr="00A213E3">
        <w:rPr>
          <w:rFonts w:eastAsia="Aptos"/>
          <w:szCs w:val="24"/>
        </w:rPr>
        <w:t xml:space="preserve">on otseselt jäätmeveoga seotud ja </w:t>
      </w:r>
      <w:r w:rsidR="559B080F" w:rsidRPr="00A213E3">
        <w:rPr>
          <w:rFonts w:eastAsia="Aptos"/>
          <w:szCs w:val="24"/>
        </w:rPr>
        <w:t xml:space="preserve">peavad </w:t>
      </w:r>
      <w:r w:rsidRPr="00A213E3">
        <w:rPr>
          <w:rFonts w:eastAsia="Aptos"/>
          <w:szCs w:val="24"/>
        </w:rPr>
        <w:t>sisaldu</w:t>
      </w:r>
      <w:r w:rsidR="22035DFD" w:rsidRPr="00A213E3">
        <w:rPr>
          <w:rFonts w:eastAsia="Aptos"/>
          <w:szCs w:val="24"/>
        </w:rPr>
        <w:t>ma</w:t>
      </w:r>
      <w:r w:rsidRPr="00A213E3">
        <w:rPr>
          <w:rFonts w:eastAsia="Aptos"/>
          <w:szCs w:val="24"/>
        </w:rPr>
        <w:t xml:space="preserve"> </w:t>
      </w:r>
      <w:r w:rsidR="00894A95">
        <w:rPr>
          <w:rFonts w:eastAsia="Aptos"/>
          <w:szCs w:val="24"/>
        </w:rPr>
        <w:t xml:space="preserve">korraldatud </w:t>
      </w:r>
      <w:r w:rsidRPr="00A213E3">
        <w:rPr>
          <w:rFonts w:eastAsia="Aptos"/>
          <w:szCs w:val="24"/>
        </w:rPr>
        <w:t xml:space="preserve">jäätmeveo </w:t>
      </w:r>
      <w:r w:rsidR="00894A95">
        <w:rPr>
          <w:rFonts w:eastAsia="Aptos"/>
          <w:szCs w:val="24"/>
        </w:rPr>
        <w:t>kuludes</w:t>
      </w:r>
      <w:r w:rsidRPr="00A213E3">
        <w:rPr>
          <w:rFonts w:eastAsia="Aptos"/>
          <w:szCs w:val="24"/>
        </w:rPr>
        <w:t>;</w:t>
      </w:r>
    </w:p>
    <w:p w14:paraId="457A67BA" w14:textId="6B0C3576" w:rsidR="007A5A61" w:rsidRPr="00A213E3" w:rsidRDefault="47760760" w:rsidP="00E14255">
      <w:pPr>
        <w:spacing w:after="0" w:line="240" w:lineRule="auto"/>
        <w:ind w:left="-11" w:right="0" w:firstLine="0"/>
        <w:rPr>
          <w:color w:val="202020"/>
          <w:szCs w:val="24"/>
        </w:rPr>
      </w:pPr>
      <w:r w:rsidRPr="00A213E3">
        <w:rPr>
          <w:color w:val="202020"/>
          <w:szCs w:val="24"/>
        </w:rPr>
        <w:t>8) veopiirkonnas asuvate ühepereelamute ja mitme korteriga elamute arv ning korterite arv mitme korteriga elamutes</w:t>
      </w:r>
      <w:r w:rsidR="007A5A61" w:rsidRPr="00A213E3">
        <w:rPr>
          <w:color w:val="202020"/>
          <w:szCs w:val="24"/>
        </w:rPr>
        <w:t>;</w:t>
      </w:r>
    </w:p>
    <w:p w14:paraId="01A252A0" w14:textId="54257DCB" w:rsidR="00151BB0" w:rsidRPr="00A213E3" w:rsidRDefault="007A5A61" w:rsidP="00E14255">
      <w:pPr>
        <w:spacing w:after="0" w:line="240" w:lineRule="auto"/>
        <w:ind w:left="0" w:right="0" w:hanging="11"/>
        <w:rPr>
          <w:color w:val="202020"/>
          <w:szCs w:val="24"/>
        </w:rPr>
      </w:pPr>
      <w:r w:rsidRPr="00A213E3">
        <w:rPr>
          <w:color w:val="202020"/>
          <w:szCs w:val="24"/>
        </w:rPr>
        <w:t xml:space="preserve">9) </w:t>
      </w:r>
      <w:r w:rsidR="00CD40A7" w:rsidRPr="00A213E3">
        <w:rPr>
          <w:color w:val="202020"/>
          <w:szCs w:val="24"/>
        </w:rPr>
        <w:t xml:space="preserve">kui </w:t>
      </w:r>
      <w:r w:rsidR="004174B3" w:rsidRPr="00A213E3">
        <w:rPr>
          <w:color w:val="202020"/>
          <w:szCs w:val="24"/>
        </w:rPr>
        <w:t>haldu</w:t>
      </w:r>
      <w:r w:rsidR="00D14F7F" w:rsidRPr="00A213E3">
        <w:rPr>
          <w:color w:val="202020"/>
          <w:szCs w:val="24"/>
        </w:rPr>
        <w:t>s</w:t>
      </w:r>
      <w:r w:rsidR="004174B3" w:rsidRPr="00A213E3">
        <w:rPr>
          <w:color w:val="202020"/>
          <w:szCs w:val="24"/>
        </w:rPr>
        <w:t xml:space="preserve">lepinguga antakse üle ka jäätmevaldajatega arveldamise ja arve esitamise ülesanne, siis </w:t>
      </w:r>
      <w:r w:rsidR="00031FE7" w:rsidRPr="00A213E3">
        <w:rPr>
          <w:color w:val="202020"/>
          <w:szCs w:val="24"/>
        </w:rPr>
        <w:t xml:space="preserve">klienditeeninduse </w:t>
      </w:r>
      <w:r w:rsidR="00DF260C" w:rsidRPr="00A213E3">
        <w:rPr>
          <w:color w:val="202020"/>
          <w:szCs w:val="24"/>
        </w:rPr>
        <w:t>aluspõhimõtted</w:t>
      </w:r>
      <w:r w:rsidR="00F53C41" w:rsidRPr="00A213E3">
        <w:rPr>
          <w:color w:val="202020"/>
          <w:szCs w:val="24"/>
        </w:rPr>
        <w:t>;</w:t>
      </w:r>
    </w:p>
    <w:p w14:paraId="702111CC" w14:textId="42E13F25" w:rsidR="74024F85" w:rsidRPr="00A213E3" w:rsidRDefault="00151BB0" w:rsidP="00E14255">
      <w:pPr>
        <w:spacing w:after="0" w:line="240" w:lineRule="auto"/>
        <w:ind w:left="0" w:right="0" w:hanging="11"/>
        <w:rPr>
          <w:color w:val="202020"/>
          <w:szCs w:val="24"/>
        </w:rPr>
      </w:pPr>
      <w:r w:rsidRPr="00A213E3">
        <w:rPr>
          <w:color w:val="202020"/>
          <w:szCs w:val="24"/>
        </w:rPr>
        <w:t xml:space="preserve">10) </w:t>
      </w:r>
      <w:r w:rsidR="00A7448C" w:rsidRPr="00A213E3">
        <w:rPr>
          <w:color w:val="202020"/>
          <w:szCs w:val="24"/>
        </w:rPr>
        <w:t>jäätmevedaja kohustus kontrollida, kas üleantavad jäätmed on õigesti liigiti kogutud</w:t>
      </w:r>
      <w:r w:rsidR="00F53C41" w:rsidRPr="00A213E3">
        <w:rPr>
          <w:color w:val="202020"/>
          <w:szCs w:val="24"/>
        </w:rPr>
        <w:t>.</w:t>
      </w:r>
      <w:r w:rsidR="00E85F97">
        <w:rPr>
          <w:color w:val="202020"/>
          <w:szCs w:val="24"/>
        </w:rPr>
        <w:t>“</w:t>
      </w:r>
      <w:r w:rsidR="28C32903" w:rsidRPr="00A213E3">
        <w:rPr>
          <w:color w:val="202020"/>
          <w:szCs w:val="24"/>
        </w:rPr>
        <w:t>;</w:t>
      </w:r>
    </w:p>
    <w:p w14:paraId="7E1C7B3C" w14:textId="184A07F1" w:rsidR="00B6089E" w:rsidRPr="00A213E3" w:rsidRDefault="00B6089E" w:rsidP="00E14255">
      <w:pPr>
        <w:spacing w:after="0" w:line="240" w:lineRule="auto"/>
        <w:ind w:left="0" w:right="0" w:firstLine="0"/>
        <w:contextualSpacing/>
      </w:pPr>
    </w:p>
    <w:p w14:paraId="3857D522" w14:textId="5EE38AFB" w:rsidR="0031124A" w:rsidRPr="00A213E3" w:rsidRDefault="00EE7A9E" w:rsidP="00E14255">
      <w:pPr>
        <w:spacing w:after="0" w:line="240" w:lineRule="auto"/>
        <w:ind w:left="0" w:right="0"/>
        <w:contextualSpacing/>
        <w:rPr>
          <w:szCs w:val="24"/>
        </w:rPr>
      </w:pPr>
      <w:r w:rsidRPr="00A213E3">
        <w:rPr>
          <w:b/>
          <w:bCs/>
          <w:szCs w:val="24"/>
        </w:rPr>
        <w:t>3</w:t>
      </w:r>
      <w:r w:rsidR="00F85BF9">
        <w:rPr>
          <w:b/>
          <w:bCs/>
          <w:szCs w:val="24"/>
        </w:rPr>
        <w:t>4</w:t>
      </w:r>
      <w:r w:rsidR="0031124A" w:rsidRPr="00A213E3">
        <w:rPr>
          <w:b/>
          <w:bCs/>
          <w:szCs w:val="24"/>
        </w:rPr>
        <w:t xml:space="preserve">) </w:t>
      </w:r>
      <w:r w:rsidR="005B3FAC" w:rsidRPr="00C038BF">
        <w:rPr>
          <w:szCs w:val="24"/>
        </w:rPr>
        <w:t>p</w:t>
      </w:r>
      <w:r w:rsidR="0031124A" w:rsidRPr="00C038BF">
        <w:rPr>
          <w:szCs w:val="24"/>
        </w:rPr>
        <w:t>aragrahv</w:t>
      </w:r>
      <w:r w:rsidR="00E85F97">
        <w:rPr>
          <w:szCs w:val="24"/>
        </w:rPr>
        <w:t>i</w:t>
      </w:r>
      <w:r w:rsidR="0031124A" w:rsidRPr="00C038BF">
        <w:rPr>
          <w:szCs w:val="24"/>
        </w:rPr>
        <w:t xml:space="preserve"> 67 lõige 5 muudetakse</w:t>
      </w:r>
      <w:r w:rsidR="0031124A" w:rsidRPr="00A213E3">
        <w:rPr>
          <w:szCs w:val="24"/>
        </w:rPr>
        <w:t xml:space="preserve"> ja sõnastatakse järgmiselt:</w:t>
      </w:r>
    </w:p>
    <w:p w14:paraId="74D40D54" w14:textId="6543EC4D" w:rsidR="0031124A" w:rsidRPr="00A213E3" w:rsidRDefault="0031124A" w:rsidP="00E14255">
      <w:pPr>
        <w:spacing w:after="0" w:line="240" w:lineRule="auto"/>
        <w:ind w:left="0" w:right="0"/>
        <w:contextualSpacing/>
      </w:pPr>
      <w:r w:rsidRPr="00A213E3">
        <w:t>„(5) Käesoleva paragrahvi lõike 3 punktis 1 nimetatud veopiirkonna elanike arv ei ole üldjuhul suurem kui</w:t>
      </w:r>
      <w:r w:rsidR="000F3D54" w:rsidRPr="00A213E3">
        <w:t xml:space="preserve"> 100 000</w:t>
      </w:r>
      <w:r w:rsidRPr="00A213E3">
        <w:t>.“;</w:t>
      </w:r>
    </w:p>
    <w:p w14:paraId="4B166D89" w14:textId="2A1D6181" w:rsidR="009D0A2F" w:rsidRPr="00A213E3" w:rsidRDefault="009D0A2F" w:rsidP="00E14255">
      <w:pPr>
        <w:spacing w:after="0" w:line="240" w:lineRule="auto"/>
        <w:ind w:left="0" w:right="0" w:firstLine="0"/>
        <w:contextualSpacing/>
      </w:pPr>
    </w:p>
    <w:p w14:paraId="7CB67A11" w14:textId="52777BB0" w:rsidR="00B26C59" w:rsidRPr="00A213E3" w:rsidRDefault="00F85BF9" w:rsidP="00E14255">
      <w:pPr>
        <w:spacing w:after="0" w:line="240" w:lineRule="auto"/>
        <w:ind w:left="0" w:right="0" w:firstLine="0"/>
        <w:contextualSpacing/>
      </w:pPr>
      <w:r>
        <w:rPr>
          <w:b/>
          <w:bCs/>
        </w:rPr>
        <w:t>3</w:t>
      </w:r>
      <w:r w:rsidR="00970347">
        <w:rPr>
          <w:b/>
          <w:bCs/>
        </w:rPr>
        <w:t>5</w:t>
      </w:r>
      <w:r w:rsidR="00E819DB" w:rsidRPr="00A213E3">
        <w:rPr>
          <w:b/>
          <w:bCs/>
        </w:rPr>
        <w:t>)</w:t>
      </w:r>
      <w:r w:rsidR="00E819DB" w:rsidRPr="00A213E3">
        <w:rPr>
          <w:b/>
        </w:rPr>
        <w:t xml:space="preserve"> </w:t>
      </w:r>
      <w:r w:rsidR="00E819DB" w:rsidRPr="00C038BF">
        <w:rPr>
          <w:bCs/>
        </w:rPr>
        <w:t>p</w:t>
      </w:r>
      <w:r w:rsidR="21874F50" w:rsidRPr="00C038BF">
        <w:rPr>
          <w:bCs/>
        </w:rPr>
        <w:t>aragrahv</w:t>
      </w:r>
      <w:r w:rsidR="00D27788" w:rsidRPr="00C038BF">
        <w:rPr>
          <w:bCs/>
        </w:rPr>
        <w:t>i</w:t>
      </w:r>
      <w:r w:rsidR="21874F50" w:rsidRPr="00C038BF">
        <w:rPr>
          <w:bCs/>
        </w:rPr>
        <w:t xml:space="preserve"> 69 l</w:t>
      </w:r>
      <w:r w:rsidR="00D27788" w:rsidRPr="00C038BF">
        <w:rPr>
          <w:bCs/>
        </w:rPr>
        <w:t>õige</w:t>
      </w:r>
      <w:r w:rsidR="21874F50" w:rsidRPr="00A213E3">
        <w:t xml:space="preserve"> 4</w:t>
      </w:r>
      <w:r w:rsidR="00D27788" w:rsidRPr="00A213E3">
        <w:rPr>
          <w:vertAlign w:val="superscript"/>
        </w:rPr>
        <w:t>1</w:t>
      </w:r>
      <w:r w:rsidR="21874F50" w:rsidRPr="00A213E3">
        <w:t xml:space="preserve"> </w:t>
      </w:r>
      <w:r w:rsidR="00A30999" w:rsidRPr="00A213E3">
        <w:t>muudetakse ja sõnastatakse järgmiselt:</w:t>
      </w:r>
    </w:p>
    <w:p w14:paraId="0074D7B7" w14:textId="6B3A8EE0" w:rsidR="21874F50" w:rsidRPr="00A213E3" w:rsidRDefault="00B26C59" w:rsidP="00E14255">
      <w:pPr>
        <w:spacing w:after="0" w:line="240" w:lineRule="auto"/>
        <w:ind w:left="0" w:right="0"/>
        <w:contextualSpacing/>
        <w:rPr>
          <w:bCs/>
        </w:rPr>
      </w:pPr>
      <w:r w:rsidRPr="00A213E3">
        <w:t>„(4</w:t>
      </w:r>
      <w:r w:rsidRPr="00A213E3">
        <w:rPr>
          <w:vertAlign w:val="superscript"/>
        </w:rPr>
        <w:t>1</w:t>
      </w:r>
      <w:r w:rsidRPr="00A213E3">
        <w:t>)</w:t>
      </w:r>
      <w:r w:rsidR="00977D5F" w:rsidRPr="00A213E3">
        <w:t xml:space="preserve"> Korraldatud jäätmeveoga liitumise kohustusest on vabastatud </w:t>
      </w:r>
      <w:r w:rsidR="00FA44DE" w:rsidRPr="00A213E3">
        <w:t>jäätmekäitluskohad</w:t>
      </w:r>
      <w:r w:rsidR="00977D5F" w:rsidRPr="00A213E3">
        <w:t xml:space="preserve">, </w:t>
      </w:r>
      <w:r w:rsidR="003E7788" w:rsidRPr="00A213E3">
        <w:t>k</w:t>
      </w:r>
      <w:r w:rsidR="00FA44DE" w:rsidRPr="00A213E3">
        <w:t>us keskkonnakaitseloa alusel käideldakse segaolmejäätmeid</w:t>
      </w:r>
      <w:r w:rsidR="002B4EB2">
        <w:t>.</w:t>
      </w:r>
      <w:r w:rsidRPr="00A213E3">
        <w:t>“</w:t>
      </w:r>
      <w:r w:rsidR="00D27788" w:rsidRPr="00A213E3">
        <w:t>;</w:t>
      </w:r>
    </w:p>
    <w:p w14:paraId="6847E54F" w14:textId="77777777" w:rsidR="00990497" w:rsidRPr="00A213E3" w:rsidRDefault="00990497" w:rsidP="00E14255">
      <w:pPr>
        <w:spacing w:after="0" w:line="240" w:lineRule="auto"/>
        <w:ind w:left="0" w:right="0"/>
        <w:contextualSpacing/>
        <w:rPr>
          <w:szCs w:val="24"/>
        </w:rPr>
      </w:pPr>
    </w:p>
    <w:p w14:paraId="18639000" w14:textId="5E14FB69" w:rsidR="00517894" w:rsidRPr="00A213E3" w:rsidRDefault="00F85BF9" w:rsidP="00E14255">
      <w:pPr>
        <w:spacing w:after="0" w:line="240" w:lineRule="auto"/>
        <w:ind w:left="0" w:right="0"/>
        <w:contextualSpacing/>
      </w:pPr>
      <w:r>
        <w:rPr>
          <w:b/>
        </w:rPr>
        <w:t>3</w:t>
      </w:r>
      <w:r w:rsidR="00970347">
        <w:rPr>
          <w:b/>
        </w:rPr>
        <w:t>6</w:t>
      </w:r>
      <w:r w:rsidR="00990497" w:rsidRPr="00A213E3">
        <w:rPr>
          <w:b/>
        </w:rPr>
        <w:t xml:space="preserve">) </w:t>
      </w:r>
      <w:r w:rsidR="00772DAE" w:rsidRPr="00C038BF">
        <w:rPr>
          <w:bCs/>
        </w:rPr>
        <w:t>p</w:t>
      </w:r>
      <w:r w:rsidR="00F24F7B" w:rsidRPr="00C038BF">
        <w:rPr>
          <w:bCs/>
        </w:rPr>
        <w:t>aragrahvi</w:t>
      </w:r>
      <w:r w:rsidR="00B235EE" w:rsidRPr="00C038BF">
        <w:rPr>
          <w:bCs/>
        </w:rPr>
        <w:t xml:space="preserve"> 69 l</w:t>
      </w:r>
      <w:r w:rsidR="00D27788" w:rsidRPr="00C038BF">
        <w:rPr>
          <w:bCs/>
        </w:rPr>
        <w:t>õi</w:t>
      </w:r>
      <w:r w:rsidR="00B212ED">
        <w:rPr>
          <w:bCs/>
        </w:rPr>
        <w:t>ked</w:t>
      </w:r>
      <w:r w:rsidR="00B235EE" w:rsidRPr="00A213E3">
        <w:t xml:space="preserve"> 4</w:t>
      </w:r>
      <w:r w:rsidR="00D27788" w:rsidRPr="00A213E3">
        <w:rPr>
          <w:vertAlign w:val="superscript"/>
        </w:rPr>
        <w:t>3</w:t>
      </w:r>
      <w:r w:rsidR="00B212ED">
        <w:t xml:space="preserve">, </w:t>
      </w:r>
      <w:r w:rsidR="00B212ED" w:rsidRPr="00A213E3">
        <w:t>5 ja 5</w:t>
      </w:r>
      <w:r w:rsidR="00B212ED" w:rsidRPr="00A213E3">
        <w:rPr>
          <w:vertAlign w:val="superscript"/>
        </w:rPr>
        <w:t>1</w:t>
      </w:r>
      <w:r w:rsidR="00B212ED" w:rsidRPr="00A213E3">
        <w:t xml:space="preserve"> </w:t>
      </w:r>
      <w:r w:rsidR="00B1155F" w:rsidRPr="00A213E3">
        <w:t>tunnistatakse kehtetuks</w:t>
      </w:r>
      <w:r w:rsidR="00772DAE" w:rsidRPr="00A213E3">
        <w:t>;</w:t>
      </w:r>
    </w:p>
    <w:p w14:paraId="333C9908" w14:textId="77777777" w:rsidR="00F13CEC" w:rsidRPr="00A213E3" w:rsidRDefault="00F13CEC" w:rsidP="00237E53">
      <w:pPr>
        <w:spacing w:after="0" w:line="240" w:lineRule="auto"/>
        <w:ind w:left="0" w:right="0" w:firstLine="0"/>
        <w:contextualSpacing/>
      </w:pPr>
    </w:p>
    <w:p w14:paraId="0EFD97EB" w14:textId="4BAA867E" w:rsidR="00F13CEC" w:rsidRDefault="00F85BF9" w:rsidP="00E14255">
      <w:pPr>
        <w:spacing w:after="0" w:line="240" w:lineRule="auto"/>
        <w:ind w:left="0" w:right="0"/>
        <w:contextualSpacing/>
        <w:rPr>
          <w:color w:val="auto"/>
          <w:szCs w:val="24"/>
        </w:rPr>
      </w:pPr>
      <w:r>
        <w:rPr>
          <w:b/>
          <w:bCs/>
          <w:color w:val="auto"/>
          <w:szCs w:val="24"/>
        </w:rPr>
        <w:t>3</w:t>
      </w:r>
      <w:r w:rsidR="00970347">
        <w:rPr>
          <w:b/>
          <w:bCs/>
          <w:color w:val="auto"/>
          <w:szCs w:val="24"/>
        </w:rPr>
        <w:t>7</w:t>
      </w:r>
      <w:r w:rsidR="00F13CEC" w:rsidRPr="00A213E3">
        <w:rPr>
          <w:b/>
          <w:bCs/>
          <w:color w:val="auto"/>
          <w:szCs w:val="24"/>
        </w:rPr>
        <w:t>)</w:t>
      </w:r>
      <w:r w:rsidR="00F13CEC" w:rsidRPr="00A213E3">
        <w:rPr>
          <w:color w:val="auto"/>
          <w:szCs w:val="24"/>
        </w:rPr>
        <w:t xml:space="preserve"> </w:t>
      </w:r>
      <w:r w:rsidR="00F13CEC" w:rsidRPr="00C038BF">
        <w:rPr>
          <w:color w:val="auto"/>
          <w:szCs w:val="24"/>
        </w:rPr>
        <w:t>paragrahv</w:t>
      </w:r>
      <w:r w:rsidR="00B606B0">
        <w:rPr>
          <w:color w:val="auto"/>
          <w:szCs w:val="24"/>
        </w:rPr>
        <w:t>i</w:t>
      </w:r>
      <w:r w:rsidR="00F13CEC" w:rsidRPr="00C038BF">
        <w:rPr>
          <w:color w:val="auto"/>
          <w:szCs w:val="24"/>
        </w:rPr>
        <w:t xml:space="preserve"> 70 </w:t>
      </w:r>
      <w:r w:rsidR="00B606B0">
        <w:rPr>
          <w:color w:val="auto"/>
          <w:szCs w:val="24"/>
        </w:rPr>
        <w:t>lõige 1 muudetakse ja sõnastatakse järgmiselt:</w:t>
      </w:r>
    </w:p>
    <w:p w14:paraId="47947AFB" w14:textId="3395388C" w:rsidR="00B606B0" w:rsidRPr="00A213E3" w:rsidRDefault="00B606B0" w:rsidP="00E14255">
      <w:pPr>
        <w:spacing w:after="0" w:line="240" w:lineRule="auto"/>
        <w:ind w:left="0" w:right="0"/>
        <w:contextualSpacing/>
        <w:rPr>
          <w:color w:val="auto"/>
          <w:szCs w:val="24"/>
        </w:rPr>
      </w:pPr>
      <w:r>
        <w:rPr>
          <w:color w:val="auto"/>
          <w:szCs w:val="24"/>
        </w:rPr>
        <w:t xml:space="preserve">„(1) </w:t>
      </w:r>
      <w:r w:rsidRPr="00B606B0">
        <w:rPr>
          <w:color w:val="auto"/>
          <w:szCs w:val="24"/>
        </w:rPr>
        <w:t xml:space="preserve">Kohaliku omavalitsuse üksus korraldab </w:t>
      </w:r>
      <w:r>
        <w:rPr>
          <w:color w:val="auto"/>
          <w:szCs w:val="24"/>
        </w:rPr>
        <w:t>tema korraldusel kokku kogutud</w:t>
      </w:r>
      <w:r w:rsidRPr="00B606B0">
        <w:rPr>
          <w:color w:val="auto"/>
          <w:szCs w:val="24"/>
        </w:rPr>
        <w:t xml:space="preserve"> jäätmete taaskasutamise või kõrvaldamise</w:t>
      </w:r>
      <w:r w:rsidR="00F078AF">
        <w:rPr>
          <w:color w:val="auto"/>
          <w:szCs w:val="24"/>
        </w:rPr>
        <w:t xml:space="preserve">, </w:t>
      </w:r>
      <w:r w:rsidR="00F078AF" w:rsidRPr="00635766">
        <w:rPr>
          <w:color w:val="auto"/>
        </w:rPr>
        <w:t>välja arvatud juhul, kui see on hõlmatud laiendatud tootjavastutusega seonduvate tootja</w:t>
      </w:r>
      <w:r w:rsidR="00F078AF">
        <w:rPr>
          <w:color w:val="auto"/>
        </w:rPr>
        <w:t xml:space="preserve"> </w:t>
      </w:r>
      <w:r w:rsidR="00F078AF" w:rsidRPr="00635766">
        <w:rPr>
          <w:color w:val="auto"/>
        </w:rPr>
        <w:t>kohustustega</w:t>
      </w:r>
      <w:r w:rsidRPr="00B606B0">
        <w:rPr>
          <w:color w:val="auto"/>
          <w:szCs w:val="24"/>
        </w:rPr>
        <w:t>.</w:t>
      </w:r>
      <w:del w:id="91" w:author="Kärt Voor" w:date="2024-12-03T15:01:00Z">
        <w:r w:rsidDel="00320398">
          <w:rPr>
            <w:color w:val="auto"/>
            <w:szCs w:val="24"/>
          </w:rPr>
          <w:delText>;</w:delText>
        </w:r>
      </w:del>
      <w:r>
        <w:rPr>
          <w:color w:val="auto"/>
          <w:szCs w:val="24"/>
        </w:rPr>
        <w:t>“</w:t>
      </w:r>
      <w:commentRangeStart w:id="92"/>
      <w:ins w:id="93" w:author="Kärt Voor" w:date="2024-12-03T15:01:00Z">
        <w:r w:rsidR="00320398">
          <w:rPr>
            <w:color w:val="auto"/>
            <w:szCs w:val="24"/>
          </w:rPr>
          <w:t>;</w:t>
        </w:r>
      </w:ins>
      <w:commentRangeEnd w:id="92"/>
      <w:ins w:id="94" w:author="Kärt Voor" w:date="2024-12-03T15:02:00Z">
        <w:r w:rsidR="00320398">
          <w:rPr>
            <w:rStyle w:val="Kommentaariviide"/>
          </w:rPr>
          <w:commentReference w:id="92"/>
        </w:r>
      </w:ins>
    </w:p>
    <w:p w14:paraId="0A578E7B" w14:textId="12A5A287" w:rsidR="0DFB5F35" w:rsidRPr="00A213E3" w:rsidRDefault="0DFB5F35" w:rsidP="00E14255">
      <w:pPr>
        <w:spacing w:after="0" w:line="240" w:lineRule="auto"/>
        <w:ind w:left="0" w:right="0" w:firstLine="0"/>
        <w:contextualSpacing/>
      </w:pPr>
    </w:p>
    <w:p w14:paraId="6C4F002A" w14:textId="4DA1E84E" w:rsidR="26647595" w:rsidRPr="00E85F97" w:rsidRDefault="00F85BF9" w:rsidP="00E14255">
      <w:pPr>
        <w:spacing w:after="0" w:line="240" w:lineRule="auto"/>
        <w:ind w:left="0" w:right="0"/>
        <w:contextualSpacing/>
        <w:rPr>
          <w:color w:val="auto"/>
          <w:szCs w:val="24"/>
        </w:rPr>
      </w:pPr>
      <w:r>
        <w:rPr>
          <w:b/>
          <w:color w:val="auto"/>
        </w:rPr>
        <w:t>3</w:t>
      </w:r>
      <w:r w:rsidR="00970347">
        <w:rPr>
          <w:b/>
          <w:color w:val="auto"/>
        </w:rPr>
        <w:t>8</w:t>
      </w:r>
      <w:r w:rsidR="26647595" w:rsidRPr="00A213E3">
        <w:rPr>
          <w:b/>
          <w:color w:val="auto"/>
        </w:rPr>
        <w:t xml:space="preserve">) </w:t>
      </w:r>
      <w:r w:rsidR="26647595" w:rsidRPr="00C038BF">
        <w:rPr>
          <w:bCs/>
          <w:color w:val="auto"/>
        </w:rPr>
        <w:t>paragrahvi 70</w:t>
      </w:r>
      <w:r w:rsidR="26647595" w:rsidRPr="00A213E3">
        <w:rPr>
          <w:color w:val="auto"/>
        </w:rPr>
        <w:t xml:space="preserve"> täiendatakse lõigetega </w:t>
      </w:r>
      <w:r w:rsidR="3083AE56" w:rsidRPr="00A213E3">
        <w:rPr>
          <w:color w:val="auto"/>
          <w:szCs w:val="24"/>
        </w:rPr>
        <w:t>1</w:t>
      </w:r>
      <w:r w:rsidR="3083AE56" w:rsidRPr="00A213E3">
        <w:rPr>
          <w:color w:val="auto"/>
          <w:szCs w:val="24"/>
          <w:vertAlign w:val="superscript"/>
        </w:rPr>
        <w:t>1</w:t>
      </w:r>
      <w:r w:rsidR="00E85F97">
        <w:rPr>
          <w:color w:val="auto"/>
          <w:szCs w:val="24"/>
        </w:rPr>
        <w:t>–</w:t>
      </w:r>
      <w:r w:rsidR="3083AE56" w:rsidRPr="00A213E3">
        <w:rPr>
          <w:color w:val="auto"/>
          <w:szCs w:val="24"/>
        </w:rPr>
        <w:t>1</w:t>
      </w:r>
      <w:r w:rsidR="3083AE56" w:rsidRPr="00A213E3">
        <w:rPr>
          <w:color w:val="auto"/>
          <w:szCs w:val="24"/>
          <w:vertAlign w:val="superscript"/>
        </w:rPr>
        <w:t xml:space="preserve">4 </w:t>
      </w:r>
      <w:r w:rsidR="26647595" w:rsidRPr="00A213E3">
        <w:rPr>
          <w:color w:val="auto"/>
        </w:rPr>
        <w:t>järgmises sõnastuses:</w:t>
      </w:r>
    </w:p>
    <w:p w14:paraId="5D11E603" w14:textId="37B23C52" w:rsidR="00E70E23" w:rsidRPr="00E70E23" w:rsidRDefault="00E85F97" w:rsidP="00E70E23">
      <w:pPr>
        <w:spacing w:after="0" w:line="240" w:lineRule="auto"/>
        <w:ind w:left="0" w:right="0"/>
        <w:contextualSpacing/>
        <w:rPr>
          <w:color w:val="auto"/>
        </w:rPr>
      </w:pPr>
      <w:r>
        <w:rPr>
          <w:color w:val="auto"/>
        </w:rPr>
        <w:t>„</w:t>
      </w:r>
      <w:r w:rsidR="26647595" w:rsidRPr="00A213E3">
        <w:rPr>
          <w:color w:val="auto"/>
        </w:rPr>
        <w:t>(1</w:t>
      </w:r>
      <w:r w:rsidR="26647595" w:rsidRPr="00A213E3">
        <w:rPr>
          <w:color w:val="auto"/>
          <w:vertAlign w:val="superscript"/>
        </w:rPr>
        <w:t>1</w:t>
      </w:r>
      <w:r w:rsidR="26647595" w:rsidRPr="00A213E3">
        <w:rPr>
          <w:color w:val="auto"/>
        </w:rPr>
        <w:t>) Kohaliku omavalitsuse üksuse korraldusel kokku kogutud jäätmete, välja arvatud pakendijäätme</w:t>
      </w:r>
      <w:r>
        <w:rPr>
          <w:color w:val="auto"/>
        </w:rPr>
        <w:t>d</w:t>
      </w:r>
      <w:r w:rsidR="26647595" w:rsidRPr="00A213E3">
        <w:rPr>
          <w:color w:val="auto"/>
        </w:rPr>
        <w:t>, taaskasutamiseks või kõrvaldamis</w:t>
      </w:r>
      <w:r w:rsidR="36740246" w:rsidRPr="00A213E3">
        <w:rPr>
          <w:color w:val="auto"/>
        </w:rPr>
        <w:t>e</w:t>
      </w:r>
      <w:r w:rsidR="26647595" w:rsidRPr="00A213E3">
        <w:rPr>
          <w:color w:val="auto"/>
        </w:rPr>
        <w:t xml:space="preserve">ks </w:t>
      </w:r>
      <w:r w:rsidR="004908CA">
        <w:rPr>
          <w:color w:val="auto"/>
        </w:rPr>
        <w:t>sõlmib</w:t>
      </w:r>
      <w:r w:rsidR="004908CA" w:rsidRPr="00A213E3">
        <w:rPr>
          <w:color w:val="auto"/>
        </w:rPr>
        <w:t xml:space="preserve"> </w:t>
      </w:r>
      <w:r w:rsidR="26647595" w:rsidRPr="00A213E3">
        <w:rPr>
          <w:color w:val="auto"/>
        </w:rPr>
        <w:t xml:space="preserve">kohaliku omavalitsuse üksus </w:t>
      </w:r>
      <w:r w:rsidR="26647595" w:rsidRPr="00A213E3">
        <w:rPr>
          <w:color w:val="auto"/>
        </w:rPr>
        <w:lastRenderedPageBreak/>
        <w:t xml:space="preserve">iseseisvalt või koostöös teiste kohaliku omavalitsuse üksustega </w:t>
      </w:r>
      <w:r w:rsidR="004908CA">
        <w:rPr>
          <w:color w:val="auto"/>
        </w:rPr>
        <w:t>hankelepingu</w:t>
      </w:r>
      <w:r w:rsidR="00E70E23" w:rsidRPr="00E70E23">
        <w:rPr>
          <w:color w:val="auto"/>
        </w:rPr>
        <w:t xml:space="preserve"> riigihangete seaduse kohaselt. </w:t>
      </w:r>
    </w:p>
    <w:p w14:paraId="38F2C8AD" w14:textId="77777777" w:rsidR="00223CE0" w:rsidRDefault="00223CE0" w:rsidP="00E70E23">
      <w:pPr>
        <w:spacing w:after="0" w:line="240" w:lineRule="auto"/>
        <w:ind w:left="0" w:right="0"/>
        <w:contextualSpacing/>
        <w:rPr>
          <w:color w:val="auto"/>
          <w:szCs w:val="24"/>
        </w:rPr>
      </w:pPr>
    </w:p>
    <w:p w14:paraId="07214D51" w14:textId="057A4A4B" w:rsidR="26647595" w:rsidRPr="00A213E3" w:rsidRDefault="26647595" w:rsidP="00E14255">
      <w:pPr>
        <w:spacing w:after="0" w:line="240" w:lineRule="auto"/>
        <w:ind w:left="0" w:right="0"/>
        <w:contextualSpacing/>
        <w:rPr>
          <w:color w:val="auto"/>
          <w:szCs w:val="24"/>
        </w:rPr>
      </w:pPr>
      <w:r w:rsidRPr="00A213E3">
        <w:rPr>
          <w:color w:val="auto"/>
          <w:szCs w:val="24"/>
        </w:rPr>
        <w:t>(1</w:t>
      </w:r>
      <w:r w:rsidRPr="00A213E3">
        <w:rPr>
          <w:color w:val="auto"/>
          <w:szCs w:val="24"/>
          <w:vertAlign w:val="superscript"/>
        </w:rPr>
        <w:t>2</w:t>
      </w:r>
      <w:r w:rsidRPr="00A213E3">
        <w:rPr>
          <w:color w:val="auto"/>
          <w:szCs w:val="24"/>
        </w:rPr>
        <w:t xml:space="preserve">) </w:t>
      </w:r>
      <w:r w:rsidR="0018129B">
        <w:rPr>
          <w:color w:val="auto"/>
          <w:szCs w:val="24"/>
        </w:rPr>
        <w:t>E</w:t>
      </w:r>
      <w:r w:rsidRPr="00A213E3">
        <w:rPr>
          <w:color w:val="auto"/>
          <w:szCs w:val="24"/>
        </w:rPr>
        <w:t xml:space="preserve">raldi hankeleping </w:t>
      </w:r>
      <w:r w:rsidR="0018129B">
        <w:rPr>
          <w:color w:val="auto"/>
          <w:szCs w:val="24"/>
        </w:rPr>
        <w:t xml:space="preserve">sõlmitakse </w:t>
      </w:r>
      <w:r w:rsidRPr="00A213E3">
        <w:rPr>
          <w:color w:val="auto"/>
          <w:szCs w:val="24"/>
        </w:rPr>
        <w:t>bio- ja segaolmejäätmete käitlejaga.</w:t>
      </w:r>
    </w:p>
    <w:p w14:paraId="1933C15C" w14:textId="77777777" w:rsidR="00223CE0" w:rsidRDefault="00223CE0" w:rsidP="00E14255">
      <w:pPr>
        <w:spacing w:after="0" w:line="240" w:lineRule="auto"/>
        <w:ind w:left="0" w:right="0"/>
        <w:contextualSpacing/>
        <w:rPr>
          <w:color w:val="auto"/>
        </w:rPr>
      </w:pPr>
    </w:p>
    <w:p w14:paraId="5BABB6D5" w14:textId="17420770" w:rsidR="26647595" w:rsidRPr="00A213E3" w:rsidRDefault="5F0D70C6" w:rsidP="00E14255">
      <w:pPr>
        <w:spacing w:after="0" w:line="240" w:lineRule="auto"/>
        <w:ind w:left="0" w:right="0"/>
        <w:contextualSpacing/>
        <w:rPr>
          <w:color w:val="auto"/>
        </w:rPr>
      </w:pPr>
      <w:r w:rsidRPr="00A213E3">
        <w:rPr>
          <w:color w:val="auto"/>
        </w:rPr>
        <w:t>(1</w:t>
      </w:r>
      <w:r w:rsidRPr="00A213E3">
        <w:rPr>
          <w:color w:val="auto"/>
          <w:vertAlign w:val="superscript"/>
        </w:rPr>
        <w:t>3</w:t>
      </w:r>
      <w:r w:rsidRPr="00A213E3">
        <w:rPr>
          <w:color w:val="auto"/>
        </w:rPr>
        <w:t>) Biojäätmete taaskasutamine peab tagama biojäätmete ringlussevõtu ning vastama käesoleva seaduse § 2</w:t>
      </w:r>
      <w:r w:rsidRPr="00A213E3">
        <w:rPr>
          <w:color w:val="auto"/>
          <w:vertAlign w:val="superscript"/>
        </w:rPr>
        <w:t>1</w:t>
      </w:r>
      <w:r w:rsidRPr="00A213E3">
        <w:rPr>
          <w:color w:val="auto"/>
        </w:rPr>
        <w:t xml:space="preserve"> lõikes 1 sätestatud tingimustele.</w:t>
      </w:r>
    </w:p>
    <w:p w14:paraId="7054D5B2" w14:textId="77777777" w:rsidR="00223CE0" w:rsidRDefault="00223CE0" w:rsidP="00E14255">
      <w:pPr>
        <w:spacing w:after="0" w:line="240" w:lineRule="auto"/>
        <w:ind w:left="0" w:right="0"/>
        <w:contextualSpacing/>
        <w:rPr>
          <w:color w:val="auto"/>
          <w:szCs w:val="24"/>
        </w:rPr>
      </w:pPr>
    </w:p>
    <w:p w14:paraId="642C9636" w14:textId="727FCDD7" w:rsidR="00B6421B" w:rsidRPr="00A213E3" w:rsidRDefault="26647595" w:rsidP="00E14255">
      <w:pPr>
        <w:spacing w:after="0" w:line="240" w:lineRule="auto"/>
        <w:ind w:left="0" w:right="0"/>
        <w:contextualSpacing/>
        <w:rPr>
          <w:color w:val="auto"/>
          <w:szCs w:val="24"/>
        </w:rPr>
      </w:pPr>
      <w:r w:rsidRPr="00A213E3">
        <w:rPr>
          <w:color w:val="auto"/>
          <w:szCs w:val="24"/>
        </w:rPr>
        <w:t>(1</w:t>
      </w:r>
      <w:r w:rsidRPr="00A213E3">
        <w:rPr>
          <w:color w:val="auto"/>
          <w:szCs w:val="24"/>
          <w:vertAlign w:val="superscript"/>
        </w:rPr>
        <w:t>4</w:t>
      </w:r>
      <w:r w:rsidRPr="00A213E3">
        <w:rPr>
          <w:color w:val="auto"/>
          <w:szCs w:val="24"/>
        </w:rPr>
        <w:t xml:space="preserve">) Kohaliku omavalitsuse üksuse korraldusel kokku kogutud jäätmete taaskasutamise või kõrvaldamise </w:t>
      </w:r>
      <w:r w:rsidR="0018129B">
        <w:rPr>
          <w:color w:val="auto"/>
          <w:szCs w:val="24"/>
        </w:rPr>
        <w:t>teenuse osutamiseks sõlmitud</w:t>
      </w:r>
      <w:r w:rsidR="0022671C">
        <w:rPr>
          <w:color w:val="auto"/>
          <w:szCs w:val="24"/>
        </w:rPr>
        <w:t xml:space="preserve"> </w:t>
      </w:r>
      <w:r w:rsidRPr="00A213E3">
        <w:rPr>
          <w:color w:val="auto"/>
          <w:szCs w:val="24"/>
        </w:rPr>
        <w:t>hankelepingu kestus on kuni viis aastat.</w:t>
      </w:r>
      <w:r w:rsidR="00E85F97">
        <w:rPr>
          <w:color w:val="auto"/>
          <w:szCs w:val="24"/>
        </w:rPr>
        <w:t>“</w:t>
      </w:r>
      <w:r w:rsidRPr="00A213E3">
        <w:rPr>
          <w:color w:val="auto"/>
          <w:szCs w:val="24"/>
        </w:rPr>
        <w:t>;</w:t>
      </w:r>
    </w:p>
    <w:p w14:paraId="3E21657C" w14:textId="77777777" w:rsidR="00550167" w:rsidRPr="00A213E3" w:rsidRDefault="00550167" w:rsidP="00E14255">
      <w:pPr>
        <w:spacing w:after="0" w:line="240" w:lineRule="auto"/>
        <w:ind w:left="0" w:right="0" w:firstLine="0"/>
        <w:contextualSpacing/>
        <w:rPr>
          <w:color w:val="auto"/>
          <w:szCs w:val="24"/>
        </w:rPr>
      </w:pPr>
    </w:p>
    <w:p w14:paraId="1A55522C" w14:textId="2B777704" w:rsidR="00E5421C" w:rsidRPr="00A213E3" w:rsidRDefault="00970347" w:rsidP="00DB3FD7">
      <w:pPr>
        <w:spacing w:after="0" w:line="240" w:lineRule="auto"/>
        <w:ind w:left="0" w:right="0"/>
        <w:contextualSpacing/>
        <w:rPr>
          <w:color w:val="auto"/>
        </w:rPr>
      </w:pPr>
      <w:r>
        <w:rPr>
          <w:b/>
          <w:bCs/>
          <w:color w:val="auto"/>
          <w:szCs w:val="24"/>
        </w:rPr>
        <w:t>39</w:t>
      </w:r>
      <w:r w:rsidR="00F274D0" w:rsidRPr="00A213E3">
        <w:rPr>
          <w:b/>
          <w:bCs/>
          <w:color w:val="auto"/>
          <w:szCs w:val="24"/>
        </w:rPr>
        <w:t>)</w:t>
      </w:r>
      <w:r w:rsidR="00F274D0" w:rsidRPr="00A213E3">
        <w:rPr>
          <w:color w:val="auto"/>
          <w:szCs w:val="24"/>
        </w:rPr>
        <w:t xml:space="preserve"> </w:t>
      </w:r>
      <w:r w:rsidR="00F274D0" w:rsidRPr="00C038BF">
        <w:rPr>
          <w:color w:val="auto"/>
          <w:szCs w:val="24"/>
        </w:rPr>
        <w:t>paragrahvi 70 lõi</w:t>
      </w:r>
      <w:r w:rsidR="00DB3FD7">
        <w:rPr>
          <w:color w:val="auto"/>
          <w:szCs w:val="24"/>
        </w:rPr>
        <w:t>kes 2 asendatakse tekstiosa „</w:t>
      </w:r>
      <w:r w:rsidR="00E03710">
        <w:rPr>
          <w:color w:val="auto"/>
          <w:szCs w:val="24"/>
        </w:rPr>
        <w:t>korraldatud jäätmeveoga hõlmatud jäätmeliikide“ tekstiosaga „kokku kogutud jäätmete“;</w:t>
      </w:r>
      <w:r w:rsidR="00DB3FD7" w:rsidRPr="00DB3FD7">
        <w:rPr>
          <w:rStyle w:val="Kommentaariviide"/>
        </w:rPr>
        <w:t xml:space="preserve"> </w:t>
      </w:r>
    </w:p>
    <w:p w14:paraId="2C07B5C8" w14:textId="77777777" w:rsidR="00EE58CC" w:rsidRPr="00A213E3" w:rsidRDefault="00EE58CC" w:rsidP="00E14255">
      <w:pPr>
        <w:spacing w:after="0" w:line="240" w:lineRule="auto"/>
        <w:ind w:left="0" w:right="0"/>
        <w:contextualSpacing/>
        <w:rPr>
          <w:color w:val="auto"/>
          <w:szCs w:val="24"/>
        </w:rPr>
      </w:pPr>
    </w:p>
    <w:p w14:paraId="31437EA1" w14:textId="2A3AA2FE" w:rsidR="00550167" w:rsidRPr="00A213E3" w:rsidRDefault="000868EB" w:rsidP="00E14255">
      <w:pPr>
        <w:spacing w:after="0" w:line="240" w:lineRule="auto"/>
        <w:ind w:left="0" w:right="0"/>
        <w:contextualSpacing/>
        <w:rPr>
          <w:color w:val="auto"/>
        </w:rPr>
      </w:pPr>
      <w:r w:rsidRPr="00A213E3">
        <w:rPr>
          <w:b/>
          <w:bCs/>
          <w:color w:val="auto"/>
        </w:rPr>
        <w:t>4</w:t>
      </w:r>
      <w:r w:rsidR="00970347">
        <w:rPr>
          <w:b/>
          <w:bCs/>
          <w:color w:val="auto"/>
        </w:rPr>
        <w:t>0</w:t>
      </w:r>
      <w:r w:rsidR="00550167" w:rsidRPr="00A213E3">
        <w:rPr>
          <w:b/>
          <w:bCs/>
          <w:color w:val="auto"/>
        </w:rPr>
        <w:t>)</w:t>
      </w:r>
      <w:r w:rsidRPr="00A213E3">
        <w:rPr>
          <w:color w:val="auto"/>
        </w:rPr>
        <w:t xml:space="preserve"> </w:t>
      </w:r>
      <w:r w:rsidR="00550167" w:rsidRPr="00C038BF">
        <w:rPr>
          <w:bCs/>
          <w:color w:val="auto"/>
        </w:rPr>
        <w:t>paragrahvi 71</w:t>
      </w:r>
      <w:r w:rsidR="008F2166" w:rsidRPr="00C038BF">
        <w:rPr>
          <w:bCs/>
          <w:color w:val="auto"/>
        </w:rPr>
        <w:t xml:space="preserve"> l</w:t>
      </w:r>
      <w:r w:rsidR="0077461B" w:rsidRPr="00C038BF">
        <w:rPr>
          <w:bCs/>
          <w:color w:val="auto"/>
        </w:rPr>
        <w:t>õike</w:t>
      </w:r>
      <w:r w:rsidR="00827AAE" w:rsidRPr="00C038BF">
        <w:rPr>
          <w:bCs/>
          <w:color w:val="auto"/>
        </w:rPr>
        <w:t xml:space="preserve"> 2 punktis </w:t>
      </w:r>
      <w:r w:rsidR="00D02DC5" w:rsidRPr="00C038BF">
        <w:rPr>
          <w:bCs/>
          <w:color w:val="auto"/>
        </w:rPr>
        <w:t>2</w:t>
      </w:r>
      <w:r w:rsidR="00D02DC5" w:rsidRPr="00A213E3">
        <w:rPr>
          <w:color w:val="auto"/>
        </w:rPr>
        <w:t xml:space="preserve"> asendatakse sõna „olmejäätme</w:t>
      </w:r>
      <w:r w:rsidR="05911BF1" w:rsidRPr="00A213E3">
        <w:rPr>
          <w:color w:val="auto"/>
        </w:rPr>
        <w:t>d</w:t>
      </w:r>
      <w:r w:rsidR="00D02DC5" w:rsidRPr="00A213E3">
        <w:rPr>
          <w:color w:val="auto"/>
        </w:rPr>
        <w:t>“ sõnaga „segaolmejäätme</w:t>
      </w:r>
      <w:r w:rsidR="2D2BD096" w:rsidRPr="00A213E3">
        <w:rPr>
          <w:color w:val="auto"/>
        </w:rPr>
        <w:t>d</w:t>
      </w:r>
      <w:r w:rsidR="00D02DC5" w:rsidRPr="00A213E3">
        <w:rPr>
          <w:color w:val="auto"/>
        </w:rPr>
        <w:t>“</w:t>
      </w:r>
      <w:r w:rsidR="4304AD7A" w:rsidRPr="00A213E3">
        <w:rPr>
          <w:color w:val="auto"/>
        </w:rPr>
        <w:t xml:space="preserve"> vastavas käändes</w:t>
      </w:r>
      <w:r w:rsidR="00D00B85" w:rsidRPr="00A213E3">
        <w:rPr>
          <w:color w:val="auto"/>
        </w:rPr>
        <w:t>;</w:t>
      </w:r>
    </w:p>
    <w:p w14:paraId="105BC040" w14:textId="77777777" w:rsidR="00C017E7" w:rsidRPr="00A213E3" w:rsidRDefault="00C017E7" w:rsidP="00E14255">
      <w:pPr>
        <w:spacing w:after="0" w:line="240" w:lineRule="auto"/>
        <w:ind w:left="0" w:right="0"/>
        <w:contextualSpacing/>
        <w:rPr>
          <w:color w:val="auto"/>
          <w:szCs w:val="24"/>
          <w:highlight w:val="yellow"/>
        </w:rPr>
      </w:pPr>
    </w:p>
    <w:p w14:paraId="610449BF" w14:textId="432D9E5D" w:rsidR="001260D1" w:rsidRPr="00A213E3" w:rsidRDefault="000868EB" w:rsidP="0060161C">
      <w:pPr>
        <w:spacing w:after="0" w:line="240" w:lineRule="auto"/>
        <w:ind w:left="0" w:right="0"/>
        <w:contextualSpacing/>
        <w:rPr>
          <w:color w:val="auto"/>
          <w:szCs w:val="24"/>
        </w:rPr>
      </w:pPr>
      <w:r w:rsidRPr="00A213E3">
        <w:rPr>
          <w:b/>
          <w:bCs/>
          <w:color w:val="auto"/>
        </w:rPr>
        <w:t>4</w:t>
      </w:r>
      <w:r w:rsidR="00970347">
        <w:rPr>
          <w:b/>
          <w:bCs/>
          <w:color w:val="auto"/>
        </w:rPr>
        <w:t>1</w:t>
      </w:r>
      <w:r w:rsidR="00C017E7" w:rsidRPr="00A213E3">
        <w:rPr>
          <w:b/>
          <w:bCs/>
          <w:color w:val="auto"/>
        </w:rPr>
        <w:t>)</w:t>
      </w:r>
      <w:r w:rsidR="00C017E7" w:rsidRPr="00A213E3">
        <w:rPr>
          <w:color w:val="auto"/>
        </w:rPr>
        <w:t xml:space="preserve"> </w:t>
      </w:r>
      <w:r w:rsidR="00C017E7" w:rsidRPr="00C038BF">
        <w:rPr>
          <w:bCs/>
          <w:color w:val="auto"/>
        </w:rPr>
        <w:t>paragrahvi 71 lõike 2 punkt</w:t>
      </w:r>
      <w:r w:rsidR="0060161C">
        <w:rPr>
          <w:bCs/>
          <w:color w:val="auto"/>
        </w:rPr>
        <w:t>ist</w:t>
      </w:r>
      <w:r w:rsidR="00E610D0" w:rsidRPr="00C038BF">
        <w:rPr>
          <w:bCs/>
          <w:color w:val="auto"/>
        </w:rPr>
        <w:t xml:space="preserve"> 8</w:t>
      </w:r>
      <w:r w:rsidR="00E610D0" w:rsidRPr="00A213E3">
        <w:rPr>
          <w:color w:val="auto"/>
        </w:rPr>
        <w:t xml:space="preserve"> </w:t>
      </w:r>
      <w:r w:rsidR="00C94B01">
        <w:rPr>
          <w:color w:val="auto"/>
          <w:szCs w:val="24"/>
        </w:rPr>
        <w:t>jäetakse välja</w:t>
      </w:r>
      <w:r w:rsidR="0060161C">
        <w:rPr>
          <w:color w:val="auto"/>
        </w:rPr>
        <w:t xml:space="preserve"> tekstiosa</w:t>
      </w:r>
      <w:r w:rsidR="00C94B01">
        <w:rPr>
          <w:color w:val="auto"/>
        </w:rPr>
        <w:t xml:space="preserve"> „</w:t>
      </w:r>
      <w:r w:rsidR="0060161C" w:rsidRPr="0060161C">
        <w:rPr>
          <w:color w:val="auto"/>
        </w:rPr>
        <w:t>jäätmete kogumiskoha või -kohad, kuhu tuleb korraldatud jäätmeveoga hõlmatud jäätmed nende edasivedamiseks toimetada, sealhulgas annab</w:t>
      </w:r>
      <w:r w:rsidR="002A3E92" w:rsidRPr="00A213E3">
        <w:rPr>
          <w:color w:val="auto"/>
          <w:szCs w:val="24"/>
        </w:rPr>
        <w:t>“;</w:t>
      </w:r>
    </w:p>
    <w:p w14:paraId="47598F3D" w14:textId="77777777" w:rsidR="00256704" w:rsidRPr="00A213E3" w:rsidRDefault="00256704" w:rsidP="00E14255">
      <w:pPr>
        <w:spacing w:after="0" w:line="240" w:lineRule="auto"/>
        <w:ind w:left="0" w:right="0"/>
        <w:contextualSpacing/>
        <w:rPr>
          <w:color w:val="auto"/>
          <w:szCs w:val="24"/>
        </w:rPr>
      </w:pPr>
    </w:p>
    <w:p w14:paraId="25227046" w14:textId="5D220E5C" w:rsidR="00D3555C" w:rsidRPr="00A213E3" w:rsidRDefault="000868EB" w:rsidP="00E14255">
      <w:pPr>
        <w:spacing w:after="0" w:line="240" w:lineRule="auto"/>
        <w:ind w:left="0" w:right="0" w:firstLine="0"/>
        <w:contextualSpacing/>
        <w:rPr>
          <w:color w:val="auto"/>
          <w:szCs w:val="24"/>
        </w:rPr>
      </w:pPr>
      <w:r w:rsidRPr="00A213E3">
        <w:rPr>
          <w:b/>
          <w:bCs/>
          <w:color w:val="auto"/>
          <w:szCs w:val="24"/>
        </w:rPr>
        <w:t>4</w:t>
      </w:r>
      <w:r w:rsidR="00970347">
        <w:rPr>
          <w:b/>
          <w:bCs/>
          <w:color w:val="auto"/>
          <w:szCs w:val="24"/>
        </w:rPr>
        <w:t>2</w:t>
      </w:r>
      <w:r w:rsidR="00601944" w:rsidRPr="00A213E3">
        <w:rPr>
          <w:b/>
          <w:bCs/>
          <w:color w:val="auto"/>
          <w:szCs w:val="24"/>
        </w:rPr>
        <w:t xml:space="preserve">) </w:t>
      </w:r>
      <w:r w:rsidR="005D37E8" w:rsidRPr="00C038BF">
        <w:rPr>
          <w:color w:val="auto"/>
          <w:szCs w:val="24"/>
        </w:rPr>
        <w:t xml:space="preserve">paragrahvi 71 lõike 2 </w:t>
      </w:r>
      <w:r w:rsidR="005F1069" w:rsidRPr="00C038BF">
        <w:rPr>
          <w:color w:val="auto"/>
          <w:szCs w:val="24"/>
        </w:rPr>
        <w:t>p</w:t>
      </w:r>
      <w:r w:rsidR="00D3555C" w:rsidRPr="00C038BF">
        <w:rPr>
          <w:color w:val="auto"/>
          <w:szCs w:val="24"/>
        </w:rPr>
        <w:t>unkt</w:t>
      </w:r>
      <w:r w:rsidR="005F1069" w:rsidRPr="00C038BF">
        <w:rPr>
          <w:color w:val="auto"/>
          <w:szCs w:val="24"/>
        </w:rPr>
        <w:t>i</w:t>
      </w:r>
      <w:r w:rsidR="00D3555C" w:rsidRPr="00C038BF">
        <w:rPr>
          <w:color w:val="auto"/>
          <w:szCs w:val="24"/>
        </w:rPr>
        <w:t xml:space="preserve"> 12</w:t>
      </w:r>
      <w:r w:rsidR="005F1069" w:rsidRPr="00C038BF">
        <w:rPr>
          <w:color w:val="auto"/>
          <w:szCs w:val="24"/>
        </w:rPr>
        <w:t xml:space="preserve"> </w:t>
      </w:r>
      <w:r w:rsidR="006E3A49" w:rsidRPr="00C038BF">
        <w:rPr>
          <w:color w:val="auto"/>
          <w:szCs w:val="24"/>
        </w:rPr>
        <w:t>täiendatakse</w:t>
      </w:r>
      <w:r w:rsidR="00EA59BC" w:rsidRPr="00A213E3">
        <w:rPr>
          <w:color w:val="auto"/>
          <w:szCs w:val="24"/>
        </w:rPr>
        <w:t xml:space="preserve"> </w:t>
      </w:r>
      <w:r w:rsidR="005F1069" w:rsidRPr="00A213E3">
        <w:rPr>
          <w:color w:val="auto"/>
          <w:szCs w:val="24"/>
        </w:rPr>
        <w:t>pärast sõna „hajaasustusa</w:t>
      </w:r>
      <w:r w:rsidR="00BF40F8" w:rsidRPr="00A213E3">
        <w:rPr>
          <w:color w:val="auto"/>
          <w:szCs w:val="24"/>
        </w:rPr>
        <w:t>lal</w:t>
      </w:r>
      <w:r w:rsidR="005F1069" w:rsidRPr="00A213E3">
        <w:rPr>
          <w:color w:val="auto"/>
          <w:szCs w:val="24"/>
        </w:rPr>
        <w:t xml:space="preserve">“ </w:t>
      </w:r>
      <w:r w:rsidR="00EA59BC" w:rsidRPr="00A213E3">
        <w:rPr>
          <w:color w:val="auto"/>
          <w:szCs w:val="24"/>
        </w:rPr>
        <w:t xml:space="preserve">tekstiosaga </w:t>
      </w:r>
      <w:r w:rsidR="00D158C1" w:rsidRPr="00A213E3">
        <w:rPr>
          <w:color w:val="auto"/>
          <w:szCs w:val="24"/>
        </w:rPr>
        <w:t>„</w:t>
      </w:r>
      <w:r w:rsidR="00E85F97">
        <w:rPr>
          <w:color w:val="auto"/>
          <w:szCs w:val="24"/>
        </w:rPr>
        <w:t>, </w:t>
      </w:r>
      <w:r w:rsidR="00EA59BC" w:rsidRPr="00A213E3">
        <w:rPr>
          <w:color w:val="auto"/>
          <w:szCs w:val="24"/>
        </w:rPr>
        <w:t xml:space="preserve">kus on jäetud jäätmevedu korraldamata </w:t>
      </w:r>
      <w:r w:rsidR="009C4042" w:rsidRPr="00A213E3">
        <w:rPr>
          <w:color w:val="auto"/>
          <w:szCs w:val="24"/>
        </w:rPr>
        <w:t xml:space="preserve">käesoleva seaduse </w:t>
      </w:r>
      <w:r w:rsidR="00F2173F" w:rsidRPr="00A213E3">
        <w:rPr>
          <w:color w:val="auto"/>
          <w:szCs w:val="24"/>
        </w:rPr>
        <w:t xml:space="preserve">§ </w:t>
      </w:r>
      <w:r w:rsidR="00945252" w:rsidRPr="00A213E3">
        <w:rPr>
          <w:color w:val="auto"/>
          <w:szCs w:val="24"/>
        </w:rPr>
        <w:t xml:space="preserve">66 lõike </w:t>
      </w:r>
      <w:r w:rsidR="009C4042" w:rsidRPr="00A213E3">
        <w:rPr>
          <w:color w:val="auto"/>
          <w:szCs w:val="24"/>
        </w:rPr>
        <w:t>3 alusel</w:t>
      </w:r>
      <w:r w:rsidR="001F43B7" w:rsidRPr="00A213E3">
        <w:rPr>
          <w:color w:val="auto"/>
          <w:szCs w:val="24"/>
        </w:rPr>
        <w:t>“;</w:t>
      </w:r>
    </w:p>
    <w:p w14:paraId="5498AEBA" w14:textId="77777777" w:rsidR="001F43B7" w:rsidRPr="00A213E3" w:rsidRDefault="001F43B7" w:rsidP="00E14255">
      <w:pPr>
        <w:spacing w:after="0" w:line="240" w:lineRule="auto"/>
        <w:ind w:left="0" w:right="0" w:firstLine="0"/>
        <w:contextualSpacing/>
        <w:rPr>
          <w:color w:val="auto"/>
          <w:szCs w:val="24"/>
        </w:rPr>
      </w:pPr>
    </w:p>
    <w:p w14:paraId="1D9107A0" w14:textId="18F0D00D" w:rsidR="00C3043F" w:rsidRPr="00A213E3" w:rsidRDefault="000868EB" w:rsidP="00E14255">
      <w:pPr>
        <w:spacing w:after="0" w:line="240" w:lineRule="auto"/>
        <w:ind w:left="0" w:right="0" w:firstLine="0"/>
        <w:contextualSpacing/>
        <w:rPr>
          <w:color w:val="auto"/>
          <w:szCs w:val="24"/>
        </w:rPr>
      </w:pPr>
      <w:r w:rsidRPr="00A213E3">
        <w:rPr>
          <w:b/>
          <w:bCs/>
          <w:color w:val="auto"/>
          <w:szCs w:val="24"/>
        </w:rPr>
        <w:t>4</w:t>
      </w:r>
      <w:r w:rsidR="00970347">
        <w:rPr>
          <w:b/>
          <w:bCs/>
          <w:color w:val="auto"/>
          <w:szCs w:val="24"/>
        </w:rPr>
        <w:t>3</w:t>
      </w:r>
      <w:r w:rsidR="000E263C" w:rsidRPr="00A213E3">
        <w:rPr>
          <w:b/>
          <w:bCs/>
          <w:color w:val="auto"/>
          <w:szCs w:val="24"/>
        </w:rPr>
        <w:t>)</w:t>
      </w:r>
      <w:r w:rsidR="000E263C" w:rsidRPr="00A213E3">
        <w:rPr>
          <w:color w:val="auto"/>
          <w:szCs w:val="24"/>
        </w:rPr>
        <w:t xml:space="preserve"> </w:t>
      </w:r>
      <w:r w:rsidR="000E263C" w:rsidRPr="00C038BF">
        <w:rPr>
          <w:bCs/>
          <w:color w:val="auto"/>
          <w:szCs w:val="24"/>
        </w:rPr>
        <w:t xml:space="preserve">paragrahvi 71 lõike 2 </w:t>
      </w:r>
      <w:r w:rsidR="005211C4" w:rsidRPr="00C038BF">
        <w:rPr>
          <w:bCs/>
          <w:color w:val="auto"/>
          <w:szCs w:val="24"/>
        </w:rPr>
        <w:t>p</w:t>
      </w:r>
      <w:r w:rsidR="006A7044" w:rsidRPr="00C038BF">
        <w:rPr>
          <w:bCs/>
          <w:color w:val="auto"/>
          <w:szCs w:val="24"/>
        </w:rPr>
        <w:t xml:space="preserve">unkt 13 </w:t>
      </w:r>
      <w:r w:rsidR="005211C4" w:rsidRPr="00C038BF">
        <w:rPr>
          <w:bCs/>
          <w:color w:val="auto"/>
          <w:szCs w:val="24"/>
        </w:rPr>
        <w:t>muudetakse</w:t>
      </w:r>
      <w:r w:rsidR="005211C4" w:rsidRPr="00A213E3">
        <w:rPr>
          <w:color w:val="auto"/>
          <w:szCs w:val="24"/>
        </w:rPr>
        <w:t xml:space="preserve"> ja sõnastata</w:t>
      </w:r>
      <w:r w:rsidR="000A400D" w:rsidRPr="00A213E3">
        <w:rPr>
          <w:color w:val="auto"/>
          <w:szCs w:val="24"/>
        </w:rPr>
        <w:t>kse järgmiselt:</w:t>
      </w:r>
    </w:p>
    <w:p w14:paraId="6286262C" w14:textId="1F2D9536" w:rsidR="00D3555C" w:rsidRPr="00A213E3" w:rsidRDefault="00DC1627" w:rsidP="00E14255">
      <w:pPr>
        <w:spacing w:after="0" w:line="240" w:lineRule="auto"/>
        <w:ind w:left="0" w:right="0" w:firstLine="0"/>
        <w:contextualSpacing/>
        <w:rPr>
          <w:strike/>
          <w:color w:val="auto"/>
        </w:rPr>
      </w:pPr>
      <w:r w:rsidRPr="00A213E3">
        <w:rPr>
          <w:color w:val="auto"/>
        </w:rPr>
        <w:t xml:space="preserve">„13) </w:t>
      </w:r>
      <w:r w:rsidR="007204F3" w:rsidRPr="00A213E3">
        <w:rPr>
          <w:color w:val="auto"/>
        </w:rPr>
        <w:t>suurjäätmete kogumise korralduse</w:t>
      </w:r>
      <w:r w:rsidR="00CC7A88" w:rsidRPr="00A213E3">
        <w:rPr>
          <w:color w:val="auto"/>
        </w:rPr>
        <w:t>.</w:t>
      </w:r>
      <w:r w:rsidRPr="00A213E3">
        <w:rPr>
          <w:color w:val="auto"/>
        </w:rPr>
        <w:t>“;</w:t>
      </w:r>
    </w:p>
    <w:p w14:paraId="7AA9DE4B" w14:textId="77777777" w:rsidR="00F554F6" w:rsidRPr="00A213E3" w:rsidRDefault="00F554F6" w:rsidP="00E14255">
      <w:pPr>
        <w:spacing w:after="0" w:line="240" w:lineRule="auto"/>
        <w:ind w:left="0" w:right="0" w:firstLine="0"/>
        <w:contextualSpacing/>
        <w:rPr>
          <w:b/>
          <w:szCs w:val="24"/>
        </w:rPr>
      </w:pPr>
    </w:p>
    <w:p w14:paraId="312BFFB9" w14:textId="4A7FF946" w:rsidR="008428FD" w:rsidRPr="00A213E3" w:rsidRDefault="00631B84" w:rsidP="00E14255">
      <w:pPr>
        <w:spacing w:after="0" w:line="240" w:lineRule="auto"/>
        <w:ind w:left="0" w:right="0"/>
        <w:contextualSpacing/>
        <w:rPr>
          <w:color w:val="7030A0"/>
          <w:szCs w:val="24"/>
        </w:rPr>
      </w:pPr>
      <w:r>
        <w:rPr>
          <w:b/>
          <w:szCs w:val="24"/>
        </w:rPr>
        <w:t>4</w:t>
      </w:r>
      <w:r w:rsidR="00970347">
        <w:rPr>
          <w:b/>
          <w:szCs w:val="24"/>
        </w:rPr>
        <w:t>4</w:t>
      </w:r>
      <w:r w:rsidR="008428FD" w:rsidRPr="00A213E3">
        <w:rPr>
          <w:b/>
          <w:szCs w:val="24"/>
        </w:rPr>
        <w:t xml:space="preserve">) </w:t>
      </w:r>
      <w:r w:rsidR="00772DAE" w:rsidRPr="00C038BF">
        <w:rPr>
          <w:bCs/>
          <w:szCs w:val="24"/>
        </w:rPr>
        <w:t>p</w:t>
      </w:r>
      <w:r w:rsidR="008428FD" w:rsidRPr="00C038BF">
        <w:rPr>
          <w:bCs/>
          <w:szCs w:val="24"/>
        </w:rPr>
        <w:t>aragrahvi 71</w:t>
      </w:r>
      <w:r w:rsidR="008428FD" w:rsidRPr="00C038BF">
        <w:rPr>
          <w:bCs/>
          <w:szCs w:val="24"/>
          <w:vertAlign w:val="superscript"/>
        </w:rPr>
        <w:t>1</w:t>
      </w:r>
      <w:r w:rsidR="008428FD" w:rsidRPr="00C038BF">
        <w:rPr>
          <w:bCs/>
          <w:szCs w:val="24"/>
        </w:rPr>
        <w:t xml:space="preserve"> täiendatakse</w:t>
      </w:r>
      <w:r w:rsidR="008428FD" w:rsidRPr="00A213E3">
        <w:rPr>
          <w:szCs w:val="24"/>
        </w:rPr>
        <w:t xml:space="preserve"> lõi</w:t>
      </w:r>
      <w:r w:rsidR="00A527CC" w:rsidRPr="00A213E3">
        <w:rPr>
          <w:szCs w:val="24"/>
        </w:rPr>
        <w:t>kega 1</w:t>
      </w:r>
      <w:r w:rsidR="00C91AA4" w:rsidRPr="00A213E3">
        <w:rPr>
          <w:szCs w:val="24"/>
          <w:vertAlign w:val="superscript"/>
        </w:rPr>
        <w:t>1</w:t>
      </w:r>
      <w:r w:rsidR="00EE13FA" w:rsidRPr="00A213E3">
        <w:rPr>
          <w:szCs w:val="24"/>
        </w:rPr>
        <w:t xml:space="preserve"> järgmise</w:t>
      </w:r>
      <w:r w:rsidR="00E85F97">
        <w:rPr>
          <w:szCs w:val="24"/>
        </w:rPr>
        <w:t>s sõnastuses</w:t>
      </w:r>
      <w:r w:rsidR="00EE13FA" w:rsidRPr="00A213E3">
        <w:rPr>
          <w:szCs w:val="24"/>
        </w:rPr>
        <w:t>:</w:t>
      </w:r>
    </w:p>
    <w:p w14:paraId="743D6286" w14:textId="140ABC8C" w:rsidR="008428FD" w:rsidRPr="00A213E3" w:rsidRDefault="00C91AA4" w:rsidP="00E14255">
      <w:pPr>
        <w:spacing w:after="0" w:line="240" w:lineRule="auto"/>
        <w:ind w:left="0" w:right="0"/>
        <w:contextualSpacing/>
        <w:rPr>
          <w:bCs/>
          <w:szCs w:val="24"/>
        </w:rPr>
      </w:pPr>
      <w:r w:rsidRPr="00A213E3">
        <w:rPr>
          <w:bCs/>
          <w:szCs w:val="24"/>
        </w:rPr>
        <w:t>„</w:t>
      </w:r>
      <w:r w:rsidR="007046DD" w:rsidRPr="00A213E3">
        <w:rPr>
          <w:szCs w:val="24"/>
        </w:rPr>
        <w:t>(1</w:t>
      </w:r>
      <w:r w:rsidR="007046DD" w:rsidRPr="00A213E3">
        <w:rPr>
          <w:szCs w:val="24"/>
          <w:vertAlign w:val="superscript"/>
        </w:rPr>
        <w:t>1</w:t>
      </w:r>
      <w:r w:rsidR="007046DD" w:rsidRPr="00A213E3">
        <w:rPr>
          <w:szCs w:val="24"/>
        </w:rPr>
        <w:t xml:space="preserve">) </w:t>
      </w:r>
      <w:r w:rsidR="00552211" w:rsidRPr="00A213E3">
        <w:rPr>
          <w:bCs/>
          <w:szCs w:val="24"/>
        </w:rPr>
        <w:t>Jäätmevaldajate registri eesmärk on tagada andmed jäätmehoolduse korraldamiseks, jäätmehoolduse teabe avalikustamiseks ja seotud andmekogudega andmete vahetamiseks.</w:t>
      </w:r>
      <w:r w:rsidR="00EE13FA" w:rsidRPr="00A213E3">
        <w:rPr>
          <w:bCs/>
          <w:szCs w:val="24"/>
        </w:rPr>
        <w:t>“</w:t>
      </w:r>
      <w:r w:rsidR="00223CE0">
        <w:rPr>
          <w:bCs/>
          <w:szCs w:val="24"/>
        </w:rPr>
        <w:t>;</w:t>
      </w:r>
    </w:p>
    <w:p w14:paraId="11F64E71" w14:textId="77777777" w:rsidR="008428FD" w:rsidRPr="00A213E3" w:rsidRDefault="008428FD" w:rsidP="00E14255">
      <w:pPr>
        <w:spacing w:after="0" w:line="240" w:lineRule="auto"/>
        <w:ind w:left="0" w:right="0"/>
        <w:contextualSpacing/>
        <w:rPr>
          <w:b/>
          <w:szCs w:val="24"/>
        </w:rPr>
      </w:pPr>
    </w:p>
    <w:p w14:paraId="2E011790" w14:textId="02D4B7A0" w:rsidR="005E225B" w:rsidRPr="00A213E3" w:rsidRDefault="00631B84" w:rsidP="00E14255">
      <w:pPr>
        <w:spacing w:after="0" w:line="240" w:lineRule="auto"/>
        <w:ind w:left="0" w:right="0"/>
        <w:contextualSpacing/>
        <w:rPr>
          <w:color w:val="7030A0"/>
          <w:szCs w:val="24"/>
        </w:rPr>
      </w:pPr>
      <w:r>
        <w:rPr>
          <w:b/>
          <w:szCs w:val="24"/>
        </w:rPr>
        <w:t>4</w:t>
      </w:r>
      <w:r w:rsidR="00970347">
        <w:rPr>
          <w:b/>
          <w:szCs w:val="24"/>
        </w:rPr>
        <w:t>5</w:t>
      </w:r>
      <w:r w:rsidR="005E225B" w:rsidRPr="00A213E3">
        <w:rPr>
          <w:b/>
          <w:szCs w:val="24"/>
        </w:rPr>
        <w:t xml:space="preserve">) </w:t>
      </w:r>
      <w:r w:rsidR="00772DAE" w:rsidRPr="00C038BF">
        <w:rPr>
          <w:bCs/>
          <w:szCs w:val="24"/>
        </w:rPr>
        <w:t>p</w:t>
      </w:r>
      <w:r w:rsidR="005E225B" w:rsidRPr="00C038BF">
        <w:rPr>
          <w:bCs/>
          <w:szCs w:val="24"/>
        </w:rPr>
        <w:t>aragrahv</w:t>
      </w:r>
      <w:r w:rsidR="00E85F97">
        <w:rPr>
          <w:bCs/>
          <w:szCs w:val="24"/>
        </w:rPr>
        <w:t>i</w:t>
      </w:r>
      <w:r w:rsidR="005E225B" w:rsidRPr="00C038BF">
        <w:rPr>
          <w:bCs/>
          <w:szCs w:val="24"/>
        </w:rPr>
        <w:t xml:space="preserve"> 71</w:t>
      </w:r>
      <w:r w:rsidR="005E225B" w:rsidRPr="00C038BF">
        <w:rPr>
          <w:bCs/>
          <w:szCs w:val="24"/>
          <w:vertAlign w:val="superscript"/>
        </w:rPr>
        <w:t>1</w:t>
      </w:r>
      <w:r w:rsidR="003729E3" w:rsidRPr="00C038BF">
        <w:rPr>
          <w:bCs/>
          <w:szCs w:val="24"/>
        </w:rPr>
        <w:t xml:space="preserve"> </w:t>
      </w:r>
      <w:r w:rsidR="00252B01" w:rsidRPr="00C038BF">
        <w:rPr>
          <w:bCs/>
          <w:szCs w:val="24"/>
        </w:rPr>
        <w:t>lõige</w:t>
      </w:r>
      <w:r w:rsidR="00252B01" w:rsidRPr="00A213E3">
        <w:rPr>
          <w:szCs w:val="24"/>
        </w:rPr>
        <w:t xml:space="preserve"> </w:t>
      </w:r>
      <w:r w:rsidR="007046DD" w:rsidRPr="00A213E3">
        <w:rPr>
          <w:szCs w:val="24"/>
        </w:rPr>
        <w:t>2</w:t>
      </w:r>
      <w:r w:rsidR="00252B01" w:rsidRPr="00A213E3">
        <w:rPr>
          <w:szCs w:val="24"/>
        </w:rPr>
        <w:t xml:space="preserve"> </w:t>
      </w:r>
      <w:r w:rsidR="007046DD" w:rsidRPr="00A213E3">
        <w:rPr>
          <w:szCs w:val="24"/>
        </w:rPr>
        <w:t xml:space="preserve">muudetakse </w:t>
      </w:r>
      <w:r w:rsidR="00252B01" w:rsidRPr="00A213E3">
        <w:rPr>
          <w:szCs w:val="24"/>
        </w:rPr>
        <w:t>ja sõnast</w:t>
      </w:r>
      <w:r w:rsidR="007046DD" w:rsidRPr="00A213E3">
        <w:rPr>
          <w:szCs w:val="24"/>
        </w:rPr>
        <w:t>atakse järgmiselt</w:t>
      </w:r>
      <w:r w:rsidR="00252B01" w:rsidRPr="00A213E3">
        <w:rPr>
          <w:szCs w:val="24"/>
        </w:rPr>
        <w:t>:</w:t>
      </w:r>
    </w:p>
    <w:p w14:paraId="50857184" w14:textId="0BF911D0" w:rsidR="00252B01" w:rsidRPr="00A213E3" w:rsidRDefault="00252B01" w:rsidP="00E14255">
      <w:pPr>
        <w:spacing w:after="0" w:line="240" w:lineRule="auto"/>
        <w:ind w:left="0" w:right="0"/>
        <w:contextualSpacing/>
        <w:rPr>
          <w:bCs/>
          <w:szCs w:val="24"/>
        </w:rPr>
      </w:pPr>
      <w:r w:rsidRPr="00A213E3">
        <w:rPr>
          <w:bCs/>
          <w:szCs w:val="24"/>
        </w:rPr>
        <w:t>„</w:t>
      </w:r>
      <w:r w:rsidR="000A3508" w:rsidRPr="00A213E3">
        <w:rPr>
          <w:bCs/>
          <w:szCs w:val="24"/>
        </w:rPr>
        <w:t>(</w:t>
      </w:r>
      <w:r w:rsidR="00A21BE3" w:rsidRPr="00A213E3">
        <w:rPr>
          <w:bCs/>
          <w:szCs w:val="24"/>
        </w:rPr>
        <w:t>2</w:t>
      </w:r>
      <w:r w:rsidR="000A3508" w:rsidRPr="00A213E3">
        <w:rPr>
          <w:bCs/>
          <w:szCs w:val="24"/>
        </w:rPr>
        <w:t xml:space="preserve">) </w:t>
      </w:r>
      <w:r w:rsidR="00A21BE3" w:rsidRPr="00A213E3">
        <w:rPr>
          <w:bCs/>
          <w:szCs w:val="24"/>
        </w:rPr>
        <w:t>Jäätmevaldajate registris</w:t>
      </w:r>
      <w:r w:rsidR="00420C33" w:rsidRPr="00A213E3">
        <w:rPr>
          <w:bCs/>
          <w:szCs w:val="24"/>
        </w:rPr>
        <w:t>se</w:t>
      </w:r>
      <w:r w:rsidR="00A21BE3" w:rsidRPr="00A213E3">
        <w:rPr>
          <w:bCs/>
          <w:szCs w:val="24"/>
        </w:rPr>
        <w:t xml:space="preserve"> andmete</w:t>
      </w:r>
      <w:r w:rsidR="00420C33" w:rsidRPr="00A213E3">
        <w:rPr>
          <w:bCs/>
          <w:szCs w:val="24"/>
        </w:rPr>
        <w:t xml:space="preserve"> esitamise</w:t>
      </w:r>
      <w:r w:rsidR="00510DE6" w:rsidRPr="00A213E3">
        <w:rPr>
          <w:bCs/>
          <w:szCs w:val="24"/>
        </w:rPr>
        <w:t>,</w:t>
      </w:r>
      <w:r w:rsidR="00420C33" w:rsidRPr="00A213E3">
        <w:rPr>
          <w:bCs/>
          <w:szCs w:val="24"/>
        </w:rPr>
        <w:t xml:space="preserve"> </w:t>
      </w:r>
      <w:r w:rsidR="00A21BE3" w:rsidRPr="00A213E3">
        <w:rPr>
          <w:bCs/>
          <w:szCs w:val="24"/>
        </w:rPr>
        <w:t>registrist andmete väljastamise ja seotud andmekogudega andmete vahetamise eest ei ole õigus tasu küsida.</w:t>
      </w:r>
      <w:r w:rsidR="000A3508" w:rsidRPr="00A213E3">
        <w:rPr>
          <w:bCs/>
          <w:szCs w:val="24"/>
        </w:rPr>
        <w:t>“;</w:t>
      </w:r>
    </w:p>
    <w:p w14:paraId="3A9602F8" w14:textId="77777777" w:rsidR="0095085A" w:rsidRPr="00A213E3" w:rsidRDefault="0095085A" w:rsidP="00E14255">
      <w:pPr>
        <w:spacing w:after="0" w:line="240" w:lineRule="auto"/>
        <w:ind w:left="0" w:right="0"/>
        <w:contextualSpacing/>
        <w:rPr>
          <w:bCs/>
          <w:szCs w:val="24"/>
        </w:rPr>
      </w:pPr>
    </w:p>
    <w:p w14:paraId="5D5B15EA" w14:textId="3025CAB3" w:rsidR="00587433" w:rsidRPr="00A213E3" w:rsidRDefault="00631B84" w:rsidP="00E14255">
      <w:pPr>
        <w:spacing w:after="0" w:line="240" w:lineRule="auto"/>
        <w:ind w:left="0" w:right="0"/>
        <w:contextualSpacing/>
        <w:rPr>
          <w:color w:val="7030A0"/>
          <w:szCs w:val="24"/>
        </w:rPr>
      </w:pPr>
      <w:r>
        <w:rPr>
          <w:b/>
          <w:szCs w:val="24"/>
        </w:rPr>
        <w:t>4</w:t>
      </w:r>
      <w:r w:rsidR="00970347">
        <w:rPr>
          <w:b/>
          <w:szCs w:val="24"/>
        </w:rPr>
        <w:t>6</w:t>
      </w:r>
      <w:r w:rsidR="00587433" w:rsidRPr="00A213E3">
        <w:rPr>
          <w:b/>
          <w:szCs w:val="24"/>
        </w:rPr>
        <w:t xml:space="preserve">) </w:t>
      </w:r>
      <w:r w:rsidR="00772DAE" w:rsidRPr="00C038BF">
        <w:rPr>
          <w:bCs/>
          <w:szCs w:val="24"/>
        </w:rPr>
        <w:t>p</w:t>
      </w:r>
      <w:r w:rsidR="00587433" w:rsidRPr="00C038BF">
        <w:rPr>
          <w:bCs/>
          <w:szCs w:val="24"/>
        </w:rPr>
        <w:t>aragrahvi 71</w:t>
      </w:r>
      <w:r w:rsidR="00587433" w:rsidRPr="00C038BF">
        <w:rPr>
          <w:bCs/>
          <w:szCs w:val="24"/>
          <w:vertAlign w:val="superscript"/>
        </w:rPr>
        <w:t>1</w:t>
      </w:r>
      <w:r w:rsidR="00587433" w:rsidRPr="00C038BF">
        <w:rPr>
          <w:bCs/>
          <w:szCs w:val="24"/>
        </w:rPr>
        <w:t xml:space="preserve"> täiendatakse</w:t>
      </w:r>
      <w:r w:rsidR="00587433" w:rsidRPr="00A213E3">
        <w:rPr>
          <w:szCs w:val="24"/>
        </w:rPr>
        <w:t xml:space="preserve"> lõikega 3 järgmise</w:t>
      </w:r>
      <w:r w:rsidR="00E85F97">
        <w:rPr>
          <w:szCs w:val="24"/>
        </w:rPr>
        <w:t>s sõnastuses</w:t>
      </w:r>
      <w:r w:rsidR="00587433" w:rsidRPr="00A213E3">
        <w:rPr>
          <w:szCs w:val="24"/>
        </w:rPr>
        <w:t>:</w:t>
      </w:r>
    </w:p>
    <w:p w14:paraId="6781104C" w14:textId="25906BE2" w:rsidR="00587433" w:rsidRPr="00A213E3" w:rsidRDefault="00587433" w:rsidP="00E14255">
      <w:pPr>
        <w:spacing w:after="0" w:line="240" w:lineRule="auto"/>
        <w:ind w:left="0" w:right="0"/>
        <w:contextualSpacing/>
        <w:rPr>
          <w:bCs/>
          <w:szCs w:val="24"/>
        </w:rPr>
      </w:pPr>
      <w:r w:rsidRPr="00A213E3">
        <w:rPr>
          <w:bCs/>
          <w:szCs w:val="24"/>
        </w:rPr>
        <w:t>„</w:t>
      </w:r>
      <w:r w:rsidR="008D7A25" w:rsidRPr="00A213E3">
        <w:rPr>
          <w:bCs/>
          <w:szCs w:val="24"/>
        </w:rPr>
        <w:t xml:space="preserve">(3) Jäätmevaldajate registri minimaalse andmekoosseisu </w:t>
      </w:r>
      <w:r w:rsidR="00570757" w:rsidRPr="00A213E3">
        <w:rPr>
          <w:bCs/>
          <w:szCs w:val="24"/>
        </w:rPr>
        <w:t>ning</w:t>
      </w:r>
      <w:r w:rsidR="008D7A25" w:rsidRPr="00A213E3">
        <w:rPr>
          <w:bCs/>
          <w:szCs w:val="24"/>
        </w:rPr>
        <w:t xml:space="preserve"> andme</w:t>
      </w:r>
      <w:r w:rsidR="002465A1" w:rsidRPr="00A213E3">
        <w:rPr>
          <w:bCs/>
          <w:szCs w:val="24"/>
        </w:rPr>
        <w:t xml:space="preserve">halduse </w:t>
      </w:r>
      <w:r w:rsidR="008D7A25" w:rsidRPr="00A213E3">
        <w:rPr>
          <w:bCs/>
          <w:szCs w:val="24"/>
        </w:rPr>
        <w:t xml:space="preserve">ja </w:t>
      </w:r>
      <w:r w:rsidR="00570757" w:rsidRPr="00A213E3">
        <w:rPr>
          <w:bCs/>
          <w:szCs w:val="24"/>
        </w:rPr>
        <w:t>-</w:t>
      </w:r>
      <w:r w:rsidR="008D7A25" w:rsidRPr="00A213E3">
        <w:rPr>
          <w:bCs/>
          <w:szCs w:val="24"/>
        </w:rPr>
        <w:t>vahetuse nõuded kehtestab valdkonna eest vastutav minister määrusega.“</w:t>
      </w:r>
      <w:r w:rsidR="00223CE0">
        <w:rPr>
          <w:bCs/>
          <w:szCs w:val="24"/>
        </w:rPr>
        <w:t>;</w:t>
      </w:r>
    </w:p>
    <w:p w14:paraId="5C1128FD" w14:textId="77777777" w:rsidR="009B111E" w:rsidRPr="00A213E3" w:rsidRDefault="009B111E" w:rsidP="00E14255">
      <w:pPr>
        <w:spacing w:after="0" w:line="240" w:lineRule="auto"/>
        <w:ind w:left="0" w:right="0"/>
        <w:contextualSpacing/>
        <w:rPr>
          <w:bCs/>
          <w:szCs w:val="24"/>
        </w:rPr>
      </w:pPr>
    </w:p>
    <w:p w14:paraId="30B3C033" w14:textId="5285959F" w:rsidR="005D0BC8" w:rsidRPr="00525DA0" w:rsidRDefault="00C242A7" w:rsidP="00E14255">
      <w:pPr>
        <w:spacing w:after="0" w:line="240" w:lineRule="auto"/>
        <w:ind w:left="0" w:right="0"/>
        <w:contextualSpacing/>
      </w:pPr>
      <w:r>
        <w:rPr>
          <w:b/>
          <w:color w:val="auto"/>
        </w:rPr>
        <w:t>4</w:t>
      </w:r>
      <w:r w:rsidR="00970347">
        <w:rPr>
          <w:b/>
          <w:color w:val="auto"/>
        </w:rPr>
        <w:t>7</w:t>
      </w:r>
      <w:commentRangeStart w:id="95"/>
      <w:r w:rsidR="004B5F4A" w:rsidRPr="004228F7">
        <w:rPr>
          <w:b/>
          <w:color w:val="auto"/>
        </w:rPr>
        <w:t>)</w:t>
      </w:r>
      <w:r w:rsidR="00772DAE" w:rsidRPr="004228F7">
        <w:rPr>
          <w:b/>
          <w:color w:val="auto"/>
        </w:rPr>
        <w:t xml:space="preserve"> </w:t>
      </w:r>
      <w:r w:rsidR="005D0BC8" w:rsidRPr="00A213E3">
        <w:t xml:space="preserve">seadust täiendatakse </w:t>
      </w:r>
      <w:r w:rsidR="005D0BC8" w:rsidRPr="00C038BF">
        <w:t>§-ga 71</w:t>
      </w:r>
      <w:r w:rsidR="005D0BC8" w:rsidRPr="00C038BF">
        <w:rPr>
          <w:vertAlign w:val="superscript"/>
        </w:rPr>
        <w:t>2</w:t>
      </w:r>
      <w:r w:rsidR="005D0BC8" w:rsidRPr="00A213E3">
        <w:rPr>
          <w:vertAlign w:val="superscript"/>
        </w:rPr>
        <w:t xml:space="preserve"> </w:t>
      </w:r>
      <w:commentRangeEnd w:id="95"/>
      <w:r w:rsidR="00320398">
        <w:rPr>
          <w:rStyle w:val="Kommentaariviide"/>
        </w:rPr>
        <w:commentReference w:id="95"/>
      </w:r>
      <w:r w:rsidR="005D0BC8" w:rsidRPr="00A213E3">
        <w:t>järgmises sõnastuses:</w:t>
      </w:r>
    </w:p>
    <w:p w14:paraId="63730E03" w14:textId="2CE28B7F" w:rsidR="004B5F4A" w:rsidRDefault="00FF3336" w:rsidP="00E14255">
      <w:pPr>
        <w:spacing w:after="0" w:line="240" w:lineRule="auto"/>
        <w:ind w:left="0" w:right="0"/>
        <w:contextualSpacing/>
        <w:rPr>
          <w:b/>
          <w:color w:val="auto"/>
        </w:rPr>
      </w:pPr>
      <w:r w:rsidRPr="004228F7">
        <w:rPr>
          <w:b/>
          <w:color w:val="auto"/>
        </w:rPr>
        <w:t>„</w:t>
      </w:r>
      <w:r w:rsidR="00C16E33">
        <w:rPr>
          <w:b/>
          <w:color w:val="auto"/>
        </w:rPr>
        <w:t>§ 71</w:t>
      </w:r>
      <w:r w:rsidR="00C16E33" w:rsidRPr="00C16E33">
        <w:rPr>
          <w:b/>
          <w:color w:val="auto"/>
          <w:vertAlign w:val="superscript"/>
        </w:rPr>
        <w:t>2</w:t>
      </w:r>
      <w:r w:rsidR="00C16E33">
        <w:rPr>
          <w:b/>
          <w:color w:val="auto"/>
        </w:rPr>
        <w:t xml:space="preserve">. </w:t>
      </w:r>
      <w:r w:rsidR="00CF5894" w:rsidRPr="004228F7">
        <w:rPr>
          <w:b/>
          <w:color w:val="auto"/>
        </w:rPr>
        <w:t>K</w:t>
      </w:r>
      <w:r w:rsidR="003B5BB7" w:rsidRPr="004228F7">
        <w:rPr>
          <w:b/>
          <w:color w:val="auto"/>
        </w:rPr>
        <w:t>ohaliku omavalitsuse üksuste koostöö jäätmehoolduse korraldamisel</w:t>
      </w:r>
    </w:p>
    <w:p w14:paraId="5190F93F" w14:textId="77777777" w:rsidR="00F3208F" w:rsidRPr="004228F7" w:rsidRDefault="00F3208F" w:rsidP="00E14255">
      <w:pPr>
        <w:spacing w:after="0" w:line="240" w:lineRule="auto"/>
        <w:ind w:left="0" w:right="0"/>
        <w:contextualSpacing/>
        <w:rPr>
          <w:color w:val="auto"/>
        </w:rPr>
      </w:pPr>
    </w:p>
    <w:p w14:paraId="2F421AA5" w14:textId="6C89AB20" w:rsidR="00772DAE" w:rsidRPr="00A213E3" w:rsidRDefault="003B5BB7" w:rsidP="00E14255">
      <w:pPr>
        <w:spacing w:after="0" w:line="240" w:lineRule="auto"/>
        <w:ind w:left="0" w:right="0"/>
        <w:contextualSpacing/>
        <w:rPr>
          <w:color w:val="auto"/>
        </w:rPr>
      </w:pPr>
      <w:r w:rsidRPr="004228F7">
        <w:rPr>
          <w:color w:val="auto"/>
        </w:rPr>
        <w:t xml:space="preserve">(1) </w:t>
      </w:r>
      <w:r w:rsidR="366F1BB0" w:rsidRPr="004228F7">
        <w:rPr>
          <w:color w:val="auto"/>
        </w:rPr>
        <w:t>Kohaliku omavalitsuse üksused</w:t>
      </w:r>
      <w:r w:rsidR="00772DAE" w:rsidRPr="004228F7">
        <w:rPr>
          <w:color w:val="auto"/>
        </w:rPr>
        <w:t xml:space="preserve"> võivad moodustada jäätmehoolduse korraldamiseks ühisameti või -asutuse, mille moodustamisele, juhtimisele ja tegevuse alustele kohaldatakse </w:t>
      </w:r>
      <w:hyperlink r:id="rId12" w:anchor="para62b1">
        <w:r w:rsidR="00772DAE" w:rsidRPr="004228F7">
          <w:rPr>
            <w:color w:val="auto"/>
          </w:rPr>
          <w:t>kohaliku omavalitsuse korralduse seaduse §-des 62</w:t>
        </w:r>
        <w:r w:rsidR="00772DAE" w:rsidRPr="004228F7">
          <w:rPr>
            <w:color w:val="auto"/>
            <w:vertAlign w:val="superscript"/>
          </w:rPr>
          <w:t>1</w:t>
        </w:r>
        <w:r w:rsidR="00772DAE" w:rsidRPr="004228F7">
          <w:rPr>
            <w:color w:val="auto"/>
          </w:rPr>
          <w:t>–62</w:t>
        </w:r>
        <w:r w:rsidR="00772DAE" w:rsidRPr="004228F7">
          <w:rPr>
            <w:rStyle w:val="Hperlink"/>
            <w:color w:val="auto"/>
            <w:u w:val="none"/>
            <w:vertAlign w:val="superscript"/>
          </w:rPr>
          <w:t>3</w:t>
        </w:r>
      </w:hyperlink>
      <w:r w:rsidR="00772DAE" w:rsidRPr="004228F7">
        <w:rPr>
          <w:color w:val="auto"/>
        </w:rPr>
        <w:t xml:space="preserve"> sätestatut käesolevast seadusest tulenevate erisustega.</w:t>
      </w:r>
    </w:p>
    <w:p w14:paraId="51821289" w14:textId="77777777" w:rsidR="005D0BC8" w:rsidRPr="004228F7" w:rsidRDefault="005D0BC8" w:rsidP="00E14255">
      <w:pPr>
        <w:spacing w:after="0" w:line="240" w:lineRule="auto"/>
        <w:ind w:left="0" w:right="0"/>
        <w:contextualSpacing/>
        <w:rPr>
          <w:color w:val="auto"/>
        </w:rPr>
      </w:pPr>
    </w:p>
    <w:p w14:paraId="0BE20744" w14:textId="643B9A37" w:rsidR="4C7ACBD2" w:rsidRPr="00A213E3" w:rsidDel="004C3C81" w:rsidRDefault="1C5BE67F" w:rsidP="00E14255">
      <w:pPr>
        <w:spacing w:after="0" w:line="240" w:lineRule="auto"/>
        <w:ind w:left="0" w:right="0" w:firstLine="0"/>
        <w:contextualSpacing/>
        <w:rPr>
          <w:rFonts w:eastAsia="Arial"/>
          <w:color w:val="202020"/>
        </w:rPr>
      </w:pPr>
      <w:r w:rsidRPr="00A213E3">
        <w:rPr>
          <w:rFonts w:eastAsia="Arial"/>
          <w:color w:val="202020"/>
          <w:sz w:val="21"/>
          <w:szCs w:val="21"/>
        </w:rPr>
        <w:t xml:space="preserve">(2) </w:t>
      </w:r>
      <w:r w:rsidR="778BACF6" w:rsidRPr="00A213E3">
        <w:rPr>
          <w:rFonts w:eastAsia="Arial"/>
          <w:color w:val="202020"/>
        </w:rPr>
        <w:t>Lisaks käesolevas seaduses ette nähtud juhtudel võivad k</w:t>
      </w:r>
      <w:r w:rsidR="4C7ACBD2" w:rsidRPr="00A213E3">
        <w:rPr>
          <w:rFonts w:eastAsia="Arial"/>
          <w:color w:val="202020"/>
        </w:rPr>
        <w:t>ohalikud omavalitsus</w:t>
      </w:r>
      <w:r w:rsidR="43C17617" w:rsidRPr="00A213E3">
        <w:rPr>
          <w:rFonts w:eastAsia="Arial"/>
          <w:color w:val="202020"/>
        </w:rPr>
        <w:t xml:space="preserve">e </w:t>
      </w:r>
      <w:r w:rsidR="4C7ACBD2" w:rsidRPr="00A213E3">
        <w:rPr>
          <w:rFonts w:eastAsia="Arial"/>
          <w:color w:val="202020"/>
        </w:rPr>
        <w:t>üksus</w:t>
      </w:r>
      <w:r w:rsidR="6A6657B2" w:rsidRPr="00A213E3">
        <w:rPr>
          <w:rFonts w:eastAsia="Arial"/>
          <w:color w:val="202020"/>
        </w:rPr>
        <w:t xml:space="preserve">ed </w:t>
      </w:r>
      <w:r w:rsidR="40B20CD3" w:rsidRPr="00A213E3">
        <w:rPr>
          <w:rFonts w:eastAsia="Arial"/>
          <w:color w:val="202020"/>
        </w:rPr>
        <w:t>üle anda halduslepinguga</w:t>
      </w:r>
      <w:r w:rsidR="6A6657B2" w:rsidRPr="00A213E3">
        <w:rPr>
          <w:rFonts w:eastAsia="Arial"/>
          <w:color w:val="202020"/>
        </w:rPr>
        <w:t xml:space="preserve"> </w:t>
      </w:r>
      <w:r w:rsidR="3B1DDE54" w:rsidRPr="004228F7">
        <w:t>jäätmevaldajate nõustami</w:t>
      </w:r>
      <w:r w:rsidR="00F3208F">
        <w:t>s</w:t>
      </w:r>
      <w:r w:rsidR="3B1DDE54" w:rsidRPr="004228F7">
        <w:t>e ja teavituse kohustuse täitmise</w:t>
      </w:r>
      <w:r w:rsidR="28F19603" w:rsidRPr="004228F7">
        <w:t xml:space="preserve"> </w:t>
      </w:r>
      <w:r w:rsidR="4C7ACBD2" w:rsidRPr="00A213E3">
        <w:rPr>
          <w:rFonts w:eastAsia="Arial"/>
          <w:color w:val="000000" w:themeColor="text1"/>
        </w:rPr>
        <w:t xml:space="preserve">kohaliku omavalitsuse </w:t>
      </w:r>
      <w:r w:rsidR="3B1DDE54" w:rsidRPr="00A213E3">
        <w:rPr>
          <w:rFonts w:eastAsia="Arial"/>
          <w:color w:val="000000" w:themeColor="text1"/>
        </w:rPr>
        <w:t xml:space="preserve">korralduse seaduse § 62 </w:t>
      </w:r>
      <w:r w:rsidR="00346DA0" w:rsidRPr="00A213E3">
        <w:rPr>
          <w:rFonts w:eastAsia="Arial"/>
          <w:color w:val="000000" w:themeColor="text1"/>
        </w:rPr>
        <w:t>lõigetes 1 ja 2</w:t>
      </w:r>
      <w:r w:rsidR="3B1DDE54" w:rsidRPr="00A213E3">
        <w:rPr>
          <w:rFonts w:eastAsia="Arial"/>
          <w:color w:val="000000" w:themeColor="text1"/>
        </w:rPr>
        <w:t xml:space="preserve"> </w:t>
      </w:r>
      <w:r w:rsidR="3B1DDE54" w:rsidRPr="00A213E3">
        <w:rPr>
          <w:rFonts w:eastAsia="Arial"/>
          <w:color w:val="202020"/>
        </w:rPr>
        <w:t>nimetatud koostööorganile või omavalitsusüksuse või omavalitsusüksuste liidu asutatud äriühingule, mittetulundusühingule või sihtasutusele</w:t>
      </w:r>
      <w:r w:rsidR="43046041" w:rsidRPr="00A213E3">
        <w:rPr>
          <w:rFonts w:eastAsia="Arial"/>
          <w:color w:val="202020"/>
        </w:rPr>
        <w:t>.</w:t>
      </w:r>
      <w:r w:rsidR="00A24F9F" w:rsidRPr="00A213E3">
        <w:rPr>
          <w:rFonts w:eastAsia="Arial"/>
          <w:color w:val="202020"/>
        </w:rPr>
        <w:t>“;</w:t>
      </w:r>
    </w:p>
    <w:p w14:paraId="17536D91" w14:textId="77777777" w:rsidR="00F554F6" w:rsidRPr="00A213E3" w:rsidRDefault="00F554F6" w:rsidP="00E14255">
      <w:pPr>
        <w:spacing w:after="0" w:line="240" w:lineRule="auto"/>
        <w:ind w:left="0" w:right="0" w:firstLine="0"/>
        <w:contextualSpacing/>
        <w:rPr>
          <w:b/>
          <w:szCs w:val="24"/>
        </w:rPr>
      </w:pPr>
    </w:p>
    <w:p w14:paraId="73C01E71" w14:textId="691FD2D7" w:rsidR="009D2633" w:rsidRPr="00A213E3" w:rsidRDefault="00C242A7" w:rsidP="00E14255">
      <w:pPr>
        <w:spacing w:after="0" w:line="240" w:lineRule="auto"/>
        <w:ind w:left="0" w:right="0"/>
        <w:contextualSpacing/>
        <w:rPr>
          <w:color w:val="auto"/>
          <w:szCs w:val="24"/>
        </w:rPr>
      </w:pPr>
      <w:r>
        <w:rPr>
          <w:b/>
          <w:color w:val="auto"/>
          <w:szCs w:val="24"/>
        </w:rPr>
        <w:t>4</w:t>
      </w:r>
      <w:r w:rsidR="00970347">
        <w:rPr>
          <w:b/>
          <w:color w:val="auto"/>
          <w:szCs w:val="24"/>
        </w:rPr>
        <w:t>8</w:t>
      </w:r>
      <w:r w:rsidR="009D2633" w:rsidRPr="00A213E3">
        <w:rPr>
          <w:b/>
          <w:color w:val="auto"/>
          <w:szCs w:val="24"/>
        </w:rPr>
        <w:t xml:space="preserve">) </w:t>
      </w:r>
      <w:r w:rsidR="00A24F9F" w:rsidRPr="00920A31">
        <w:rPr>
          <w:bCs/>
          <w:color w:val="auto"/>
          <w:szCs w:val="24"/>
        </w:rPr>
        <w:t>p</w:t>
      </w:r>
      <w:r w:rsidR="009D2633" w:rsidRPr="00920A31">
        <w:rPr>
          <w:bCs/>
          <w:color w:val="auto"/>
          <w:szCs w:val="24"/>
        </w:rPr>
        <w:t>aragrahv</w:t>
      </w:r>
      <w:r w:rsidR="00F3208F">
        <w:rPr>
          <w:bCs/>
          <w:color w:val="auto"/>
          <w:szCs w:val="24"/>
        </w:rPr>
        <w:t>i</w:t>
      </w:r>
      <w:r w:rsidR="009D2633" w:rsidRPr="00920A31">
        <w:rPr>
          <w:bCs/>
          <w:color w:val="auto"/>
          <w:szCs w:val="24"/>
        </w:rPr>
        <w:t xml:space="preserve"> 85</w:t>
      </w:r>
      <w:r w:rsidR="002E259B" w:rsidRPr="00920A31">
        <w:rPr>
          <w:bCs/>
          <w:color w:val="auto"/>
          <w:szCs w:val="24"/>
        </w:rPr>
        <w:t xml:space="preserve"> lõige</w:t>
      </w:r>
      <w:r w:rsidR="002E259B" w:rsidRPr="00A213E3">
        <w:rPr>
          <w:color w:val="auto"/>
          <w:szCs w:val="24"/>
        </w:rPr>
        <w:t xml:space="preserve"> 1</w:t>
      </w:r>
      <w:r w:rsidR="0002680E" w:rsidRPr="00A213E3">
        <w:rPr>
          <w:color w:val="auto"/>
          <w:szCs w:val="24"/>
        </w:rPr>
        <w:t xml:space="preserve"> </w:t>
      </w:r>
      <w:r w:rsidR="005D32DD" w:rsidRPr="00A213E3">
        <w:rPr>
          <w:color w:val="auto"/>
          <w:szCs w:val="24"/>
        </w:rPr>
        <w:t>muudetakse ja sõnastatakse järgmiselt</w:t>
      </w:r>
      <w:r w:rsidR="0002680E" w:rsidRPr="00A213E3">
        <w:rPr>
          <w:color w:val="auto"/>
          <w:szCs w:val="24"/>
        </w:rPr>
        <w:t>:</w:t>
      </w:r>
    </w:p>
    <w:p w14:paraId="2C200CF8" w14:textId="1143A10D" w:rsidR="002E259B" w:rsidRPr="00A213E3" w:rsidRDefault="0002680E" w:rsidP="00E14255">
      <w:pPr>
        <w:spacing w:after="0" w:line="240" w:lineRule="auto"/>
        <w:ind w:left="0" w:right="0"/>
        <w:contextualSpacing/>
        <w:rPr>
          <w:color w:val="auto"/>
          <w:szCs w:val="24"/>
        </w:rPr>
      </w:pPr>
      <w:r w:rsidRPr="00A213E3">
        <w:rPr>
          <w:color w:val="auto"/>
          <w:szCs w:val="24"/>
        </w:rPr>
        <w:t>„</w:t>
      </w:r>
      <w:r w:rsidR="0017732A" w:rsidRPr="00A213E3">
        <w:rPr>
          <w:color w:val="auto"/>
          <w:szCs w:val="24"/>
        </w:rPr>
        <w:t xml:space="preserve">(1) Lisaks keskkonnaseadustiku üldosa seaduse § 61 lõikes 1 sätestatud alustele võib loa andja jäätmeloa kehtivuse peatada kuni kolmeks kuuks, kui loa omaja </w:t>
      </w:r>
      <w:r w:rsidR="00847485">
        <w:rPr>
          <w:color w:val="auto"/>
          <w:szCs w:val="24"/>
        </w:rPr>
        <w:t>on</w:t>
      </w:r>
      <w:r w:rsidR="0017732A" w:rsidRPr="00A213E3">
        <w:rPr>
          <w:color w:val="auto"/>
          <w:szCs w:val="24"/>
        </w:rPr>
        <w:t xml:space="preserve"> </w:t>
      </w:r>
      <w:r w:rsidR="00847485">
        <w:rPr>
          <w:color w:val="auto"/>
          <w:szCs w:val="24"/>
        </w:rPr>
        <w:t xml:space="preserve">jätnud </w:t>
      </w:r>
      <w:r w:rsidR="00847485" w:rsidRPr="00A213E3">
        <w:rPr>
          <w:color w:val="auto"/>
          <w:szCs w:val="24"/>
        </w:rPr>
        <w:t>korduvalt</w:t>
      </w:r>
      <w:r w:rsidR="00847485">
        <w:rPr>
          <w:color w:val="auto"/>
          <w:szCs w:val="24"/>
        </w:rPr>
        <w:t xml:space="preserve"> tähtajaks </w:t>
      </w:r>
      <w:r w:rsidR="0017732A" w:rsidRPr="00A213E3">
        <w:rPr>
          <w:color w:val="auto"/>
          <w:szCs w:val="24"/>
        </w:rPr>
        <w:t>esita</w:t>
      </w:r>
      <w:r w:rsidR="00847485">
        <w:rPr>
          <w:color w:val="auto"/>
          <w:szCs w:val="24"/>
        </w:rPr>
        <w:t>mata</w:t>
      </w:r>
      <w:r w:rsidR="0017732A" w:rsidRPr="00A213E3">
        <w:rPr>
          <w:color w:val="auto"/>
          <w:szCs w:val="24"/>
        </w:rPr>
        <w:t xml:space="preserve"> selle jäätmeloaga seotud jäätmekäitluskoha jäätmearuan</w:t>
      </w:r>
      <w:r w:rsidR="00847485">
        <w:rPr>
          <w:color w:val="auto"/>
          <w:szCs w:val="24"/>
        </w:rPr>
        <w:t>de</w:t>
      </w:r>
      <w:r w:rsidR="0017732A" w:rsidRPr="00A213E3">
        <w:rPr>
          <w:color w:val="auto"/>
          <w:szCs w:val="24"/>
        </w:rPr>
        <w:t xml:space="preserve"> või on jätnud korduvalt koostamata jäätmeveo saatekirja, kui </w:t>
      </w:r>
      <w:commentRangeStart w:id="96"/>
      <w:r w:rsidR="0017732A" w:rsidRPr="00A213E3">
        <w:rPr>
          <w:color w:val="auto"/>
          <w:szCs w:val="24"/>
        </w:rPr>
        <w:t xml:space="preserve">saatekiri on </w:t>
      </w:r>
      <w:commentRangeEnd w:id="96"/>
      <w:r w:rsidR="00320398">
        <w:rPr>
          <w:rStyle w:val="Kommentaariviide"/>
        </w:rPr>
        <w:commentReference w:id="96"/>
      </w:r>
      <w:r w:rsidR="0017732A" w:rsidRPr="00A213E3">
        <w:rPr>
          <w:color w:val="auto"/>
          <w:szCs w:val="24"/>
        </w:rPr>
        <w:t>nõutav.</w:t>
      </w:r>
      <w:r w:rsidR="002E259B" w:rsidRPr="00A213E3">
        <w:rPr>
          <w:color w:val="auto"/>
          <w:szCs w:val="24"/>
        </w:rPr>
        <w:t>“;</w:t>
      </w:r>
    </w:p>
    <w:p w14:paraId="72C24831" w14:textId="77777777" w:rsidR="00F554F6" w:rsidRPr="00A213E3" w:rsidRDefault="00F554F6" w:rsidP="00E14255">
      <w:pPr>
        <w:spacing w:after="0" w:line="240" w:lineRule="auto"/>
        <w:ind w:left="0" w:right="0"/>
        <w:contextualSpacing/>
        <w:rPr>
          <w:b/>
          <w:color w:val="auto"/>
          <w:szCs w:val="24"/>
        </w:rPr>
      </w:pPr>
    </w:p>
    <w:p w14:paraId="47C2A950" w14:textId="3F3F2EB4" w:rsidR="0017732A" w:rsidRPr="00A213E3" w:rsidRDefault="00970347" w:rsidP="00E14255">
      <w:pPr>
        <w:spacing w:after="0" w:line="240" w:lineRule="auto"/>
        <w:ind w:left="0" w:right="0"/>
        <w:contextualSpacing/>
        <w:rPr>
          <w:szCs w:val="24"/>
        </w:rPr>
      </w:pPr>
      <w:r>
        <w:rPr>
          <w:b/>
          <w:color w:val="auto"/>
          <w:szCs w:val="24"/>
        </w:rPr>
        <w:t>49</w:t>
      </w:r>
      <w:r w:rsidR="002E259B" w:rsidRPr="00A213E3">
        <w:rPr>
          <w:b/>
          <w:color w:val="auto"/>
          <w:szCs w:val="24"/>
        </w:rPr>
        <w:t xml:space="preserve">) </w:t>
      </w:r>
      <w:r w:rsidR="00A24F9F" w:rsidRPr="00920A31">
        <w:rPr>
          <w:bCs/>
          <w:color w:val="auto"/>
          <w:szCs w:val="24"/>
        </w:rPr>
        <w:t>p</w:t>
      </w:r>
      <w:r w:rsidR="002E259B" w:rsidRPr="00920A31">
        <w:rPr>
          <w:bCs/>
          <w:color w:val="auto"/>
          <w:szCs w:val="24"/>
        </w:rPr>
        <w:t>aragrahv</w:t>
      </w:r>
      <w:r w:rsidR="00847485">
        <w:rPr>
          <w:bCs/>
          <w:color w:val="auto"/>
          <w:szCs w:val="24"/>
        </w:rPr>
        <w:t>i</w:t>
      </w:r>
      <w:r w:rsidR="002E259B" w:rsidRPr="00920A31">
        <w:rPr>
          <w:bCs/>
          <w:color w:val="auto"/>
          <w:szCs w:val="24"/>
        </w:rPr>
        <w:t xml:space="preserve"> 85 lõige</w:t>
      </w:r>
      <w:r w:rsidR="002E259B" w:rsidRPr="00A213E3">
        <w:rPr>
          <w:color w:val="auto"/>
          <w:szCs w:val="24"/>
        </w:rPr>
        <w:t xml:space="preserve"> 1</w:t>
      </w:r>
      <w:r w:rsidR="002E259B" w:rsidRPr="00A213E3">
        <w:rPr>
          <w:color w:val="auto"/>
          <w:szCs w:val="24"/>
          <w:vertAlign w:val="superscript"/>
        </w:rPr>
        <w:t>1</w:t>
      </w:r>
      <w:r w:rsidR="002E259B" w:rsidRPr="00A213E3">
        <w:rPr>
          <w:color w:val="auto"/>
          <w:szCs w:val="24"/>
        </w:rPr>
        <w:t xml:space="preserve"> muudetakse ja sõnastatakse järgmiselt:</w:t>
      </w:r>
    </w:p>
    <w:p w14:paraId="1F7D24AB" w14:textId="7703F50E" w:rsidR="0002680E" w:rsidRPr="00A213E3" w:rsidRDefault="00363501" w:rsidP="00E14255">
      <w:pPr>
        <w:spacing w:after="0" w:line="240" w:lineRule="auto"/>
        <w:ind w:left="0" w:right="0"/>
        <w:contextualSpacing/>
        <w:rPr>
          <w:szCs w:val="24"/>
        </w:rPr>
      </w:pPr>
      <w:r w:rsidRPr="00A213E3">
        <w:rPr>
          <w:szCs w:val="24"/>
        </w:rPr>
        <w:t>„</w:t>
      </w:r>
      <w:r w:rsidR="0017732A" w:rsidRPr="00A213E3">
        <w:rPr>
          <w:szCs w:val="24"/>
        </w:rPr>
        <w:t>(1</w:t>
      </w:r>
      <w:r w:rsidR="0017732A" w:rsidRPr="00A213E3">
        <w:rPr>
          <w:szCs w:val="24"/>
          <w:vertAlign w:val="superscript"/>
        </w:rPr>
        <w:t>1</w:t>
      </w:r>
      <w:r w:rsidR="0017732A" w:rsidRPr="00A213E3">
        <w:rPr>
          <w:szCs w:val="24"/>
        </w:rPr>
        <w:t xml:space="preserve">) Lisaks keskkonnaseadustiku üldosa seaduse § 62 lõikes 2 sätestatud alustele võib loa andja jäätmeloa kehtetuks tunnistada, kui loa omaja </w:t>
      </w:r>
      <w:r w:rsidR="00847485">
        <w:rPr>
          <w:szCs w:val="24"/>
        </w:rPr>
        <w:t xml:space="preserve">on </w:t>
      </w:r>
      <w:r w:rsidR="0017732A" w:rsidRPr="00A213E3">
        <w:rPr>
          <w:szCs w:val="24"/>
        </w:rPr>
        <w:t xml:space="preserve"> </w:t>
      </w:r>
      <w:r w:rsidR="00847485">
        <w:rPr>
          <w:szCs w:val="24"/>
        </w:rPr>
        <w:t xml:space="preserve">jätnud </w:t>
      </w:r>
      <w:r w:rsidR="00847485" w:rsidRPr="00A213E3">
        <w:rPr>
          <w:szCs w:val="24"/>
        </w:rPr>
        <w:t>korduvalt</w:t>
      </w:r>
      <w:r w:rsidR="00847485">
        <w:rPr>
          <w:szCs w:val="24"/>
        </w:rPr>
        <w:t xml:space="preserve"> tähtajaks </w:t>
      </w:r>
      <w:r w:rsidR="0017732A" w:rsidRPr="00A213E3">
        <w:rPr>
          <w:szCs w:val="24"/>
        </w:rPr>
        <w:t>esita</w:t>
      </w:r>
      <w:r w:rsidR="00847485">
        <w:rPr>
          <w:szCs w:val="24"/>
        </w:rPr>
        <w:t>mata</w:t>
      </w:r>
      <w:r w:rsidR="0017732A" w:rsidRPr="00A213E3">
        <w:rPr>
          <w:szCs w:val="24"/>
        </w:rPr>
        <w:t xml:space="preserve"> selle jäätmeloaga seotud jäätmekäitluskoha jäätmearuan</w:t>
      </w:r>
      <w:r w:rsidR="00847485">
        <w:rPr>
          <w:szCs w:val="24"/>
        </w:rPr>
        <w:t>de</w:t>
      </w:r>
      <w:r w:rsidR="0017732A" w:rsidRPr="00A213E3">
        <w:rPr>
          <w:szCs w:val="24"/>
        </w:rPr>
        <w:t xml:space="preserve"> või on jätnud korduvalt koostamata jäätmeveo saatekirja, kui </w:t>
      </w:r>
      <w:ins w:id="97" w:author="Kärt Voor" w:date="2024-12-03T15:08:00Z">
        <w:r w:rsidR="00320398">
          <w:rPr>
            <w:szCs w:val="24"/>
          </w:rPr>
          <w:t xml:space="preserve">jäätmeveo </w:t>
        </w:r>
      </w:ins>
      <w:r w:rsidR="0017732A" w:rsidRPr="00A213E3">
        <w:rPr>
          <w:szCs w:val="24"/>
        </w:rPr>
        <w:t>saatekiri on nõutav.</w:t>
      </w:r>
      <w:r w:rsidR="003A4127" w:rsidRPr="00A213E3">
        <w:rPr>
          <w:szCs w:val="24"/>
        </w:rPr>
        <w:t>“;</w:t>
      </w:r>
    </w:p>
    <w:p w14:paraId="775B0D10" w14:textId="77777777" w:rsidR="00F554F6" w:rsidRPr="00A213E3" w:rsidRDefault="00F554F6" w:rsidP="00E14255">
      <w:pPr>
        <w:spacing w:after="0" w:line="240" w:lineRule="auto"/>
        <w:ind w:left="0" w:right="0"/>
        <w:contextualSpacing/>
        <w:rPr>
          <w:b/>
          <w:szCs w:val="24"/>
        </w:rPr>
      </w:pPr>
    </w:p>
    <w:p w14:paraId="4B949485" w14:textId="2BD42CA3" w:rsidR="009D2633" w:rsidRPr="00A213E3" w:rsidRDefault="001F6860" w:rsidP="00E14255">
      <w:pPr>
        <w:spacing w:after="0" w:line="240" w:lineRule="auto"/>
        <w:ind w:left="0" w:right="0"/>
        <w:contextualSpacing/>
        <w:rPr>
          <w:color w:val="auto"/>
          <w:szCs w:val="24"/>
        </w:rPr>
      </w:pPr>
      <w:r w:rsidRPr="00A213E3">
        <w:rPr>
          <w:b/>
          <w:color w:val="auto"/>
          <w:szCs w:val="24"/>
        </w:rPr>
        <w:t>5</w:t>
      </w:r>
      <w:r w:rsidR="00970347">
        <w:rPr>
          <w:b/>
          <w:color w:val="auto"/>
          <w:szCs w:val="24"/>
        </w:rPr>
        <w:t>0</w:t>
      </w:r>
      <w:r w:rsidR="009D2633" w:rsidRPr="00A213E3">
        <w:rPr>
          <w:b/>
          <w:color w:val="auto"/>
          <w:szCs w:val="24"/>
        </w:rPr>
        <w:t>)</w:t>
      </w:r>
      <w:r w:rsidR="005D32DD" w:rsidRPr="00A213E3">
        <w:rPr>
          <w:b/>
          <w:color w:val="auto"/>
          <w:szCs w:val="24"/>
        </w:rPr>
        <w:t xml:space="preserve"> </w:t>
      </w:r>
      <w:r w:rsidR="004E6916" w:rsidRPr="00920A31">
        <w:rPr>
          <w:bCs/>
          <w:color w:val="auto"/>
          <w:szCs w:val="24"/>
        </w:rPr>
        <w:t>p</w:t>
      </w:r>
      <w:r w:rsidR="005D32DD" w:rsidRPr="00920A31">
        <w:rPr>
          <w:bCs/>
          <w:color w:val="auto"/>
          <w:szCs w:val="24"/>
        </w:rPr>
        <w:t>aragrahv</w:t>
      </w:r>
      <w:r w:rsidR="00F3208F">
        <w:rPr>
          <w:bCs/>
          <w:color w:val="auto"/>
          <w:szCs w:val="24"/>
        </w:rPr>
        <w:t>i</w:t>
      </w:r>
      <w:r w:rsidR="005D32DD" w:rsidRPr="00920A31">
        <w:rPr>
          <w:bCs/>
          <w:color w:val="auto"/>
          <w:szCs w:val="24"/>
        </w:rPr>
        <w:t xml:space="preserve"> 94</w:t>
      </w:r>
      <w:r w:rsidR="005D32DD" w:rsidRPr="00920A31">
        <w:rPr>
          <w:bCs/>
          <w:color w:val="auto"/>
          <w:szCs w:val="24"/>
          <w:vertAlign w:val="superscript"/>
        </w:rPr>
        <w:t>1</w:t>
      </w:r>
      <w:r w:rsidR="005D32DD" w:rsidRPr="00A213E3">
        <w:rPr>
          <w:color w:val="auto"/>
          <w:szCs w:val="24"/>
        </w:rPr>
        <w:t xml:space="preserve"> </w:t>
      </w:r>
      <w:r w:rsidR="003A4127" w:rsidRPr="00A213E3">
        <w:rPr>
          <w:color w:val="auto"/>
          <w:szCs w:val="24"/>
        </w:rPr>
        <w:t>lõi</w:t>
      </w:r>
      <w:r w:rsidR="00F3208F">
        <w:rPr>
          <w:color w:val="auto"/>
          <w:szCs w:val="24"/>
        </w:rPr>
        <w:t>k</w:t>
      </w:r>
      <w:r w:rsidR="003A4127" w:rsidRPr="00A213E3">
        <w:rPr>
          <w:color w:val="auto"/>
          <w:szCs w:val="24"/>
        </w:rPr>
        <w:t xml:space="preserve">e 8 punkt 1 </w:t>
      </w:r>
      <w:r w:rsidR="005D32DD" w:rsidRPr="00A213E3">
        <w:rPr>
          <w:color w:val="auto"/>
          <w:szCs w:val="24"/>
        </w:rPr>
        <w:t>muudetakse ja sõnastatakse järgmiselt</w:t>
      </w:r>
      <w:r w:rsidR="003A4127" w:rsidRPr="00A213E3">
        <w:rPr>
          <w:color w:val="auto"/>
          <w:szCs w:val="24"/>
        </w:rPr>
        <w:t>:</w:t>
      </w:r>
    </w:p>
    <w:p w14:paraId="3D70C5C8" w14:textId="4B6015F4" w:rsidR="003A4127" w:rsidRPr="00A213E3" w:rsidRDefault="00FD3AF8" w:rsidP="00E14255">
      <w:pPr>
        <w:spacing w:after="0" w:line="240" w:lineRule="auto"/>
        <w:ind w:left="0" w:right="0"/>
        <w:contextualSpacing/>
        <w:rPr>
          <w:color w:val="auto"/>
          <w:szCs w:val="24"/>
        </w:rPr>
      </w:pPr>
      <w:r w:rsidRPr="00A213E3">
        <w:rPr>
          <w:color w:val="auto"/>
          <w:szCs w:val="24"/>
        </w:rPr>
        <w:t xml:space="preserve">„1) loa omaja </w:t>
      </w:r>
      <w:r w:rsidR="00847485">
        <w:rPr>
          <w:color w:val="auto"/>
          <w:szCs w:val="24"/>
        </w:rPr>
        <w:t xml:space="preserve">on jätnud </w:t>
      </w:r>
      <w:r w:rsidRPr="00A213E3">
        <w:rPr>
          <w:color w:val="auto"/>
          <w:szCs w:val="24"/>
        </w:rPr>
        <w:t xml:space="preserve">korduvalt </w:t>
      </w:r>
      <w:r w:rsidR="00847485">
        <w:rPr>
          <w:color w:val="auto"/>
          <w:szCs w:val="24"/>
        </w:rPr>
        <w:t xml:space="preserve">tähtajaks </w:t>
      </w:r>
      <w:r w:rsidRPr="00A213E3">
        <w:rPr>
          <w:color w:val="auto"/>
          <w:szCs w:val="24"/>
        </w:rPr>
        <w:t>esita</w:t>
      </w:r>
      <w:r w:rsidR="00847485">
        <w:rPr>
          <w:color w:val="auto"/>
          <w:szCs w:val="24"/>
        </w:rPr>
        <w:t>mata</w:t>
      </w:r>
      <w:r w:rsidRPr="00A213E3">
        <w:rPr>
          <w:color w:val="auto"/>
          <w:szCs w:val="24"/>
        </w:rPr>
        <w:t xml:space="preserve"> selle jäätmeloaga seotud jäätmearuan</w:t>
      </w:r>
      <w:r w:rsidR="00847485">
        <w:rPr>
          <w:color w:val="auto"/>
          <w:szCs w:val="24"/>
        </w:rPr>
        <w:t xml:space="preserve">de </w:t>
      </w:r>
      <w:r w:rsidRPr="00A213E3">
        <w:rPr>
          <w:color w:val="auto"/>
          <w:szCs w:val="24"/>
        </w:rPr>
        <w:t>või on jätnud korduvalt koostamata jäätmeveo saatekirja, kui saatekiri on nõutav;“;</w:t>
      </w:r>
    </w:p>
    <w:p w14:paraId="30314AFB" w14:textId="77777777" w:rsidR="00F554F6" w:rsidRPr="00A213E3" w:rsidRDefault="00F554F6" w:rsidP="00E14255">
      <w:pPr>
        <w:spacing w:after="0" w:line="240" w:lineRule="auto"/>
        <w:ind w:left="0" w:right="0"/>
        <w:contextualSpacing/>
        <w:rPr>
          <w:b/>
          <w:color w:val="auto"/>
          <w:szCs w:val="24"/>
        </w:rPr>
      </w:pPr>
    </w:p>
    <w:p w14:paraId="741F25C9" w14:textId="5C90D619" w:rsidR="009D2633" w:rsidRPr="00A213E3" w:rsidRDefault="001F6860" w:rsidP="00E14255">
      <w:pPr>
        <w:spacing w:after="0" w:line="240" w:lineRule="auto"/>
        <w:ind w:left="0" w:right="0"/>
        <w:contextualSpacing/>
        <w:rPr>
          <w:color w:val="auto"/>
          <w:szCs w:val="24"/>
        </w:rPr>
      </w:pPr>
      <w:r w:rsidRPr="00A213E3">
        <w:rPr>
          <w:b/>
          <w:color w:val="auto"/>
          <w:szCs w:val="24"/>
        </w:rPr>
        <w:t>5</w:t>
      </w:r>
      <w:r w:rsidR="00970347">
        <w:rPr>
          <w:b/>
          <w:color w:val="auto"/>
          <w:szCs w:val="24"/>
        </w:rPr>
        <w:t>1</w:t>
      </w:r>
      <w:r w:rsidR="009D2633" w:rsidRPr="00A213E3">
        <w:rPr>
          <w:b/>
          <w:color w:val="auto"/>
          <w:szCs w:val="24"/>
        </w:rPr>
        <w:t>)</w:t>
      </w:r>
      <w:r w:rsidR="005D32DD" w:rsidRPr="00A213E3">
        <w:rPr>
          <w:b/>
          <w:color w:val="auto"/>
          <w:szCs w:val="24"/>
        </w:rPr>
        <w:t xml:space="preserve"> </w:t>
      </w:r>
      <w:r w:rsidR="004E6916" w:rsidRPr="00920A31">
        <w:rPr>
          <w:bCs/>
          <w:color w:val="auto"/>
          <w:szCs w:val="24"/>
        </w:rPr>
        <w:t>p</w:t>
      </w:r>
      <w:r w:rsidR="005D32DD" w:rsidRPr="00920A31">
        <w:rPr>
          <w:bCs/>
          <w:color w:val="auto"/>
          <w:szCs w:val="24"/>
        </w:rPr>
        <w:t>aragrahv</w:t>
      </w:r>
      <w:r w:rsidR="00F3208F">
        <w:rPr>
          <w:bCs/>
          <w:color w:val="auto"/>
          <w:szCs w:val="24"/>
        </w:rPr>
        <w:t>i</w:t>
      </w:r>
      <w:r w:rsidR="005D32DD" w:rsidRPr="00920A31">
        <w:rPr>
          <w:bCs/>
          <w:color w:val="auto"/>
          <w:szCs w:val="24"/>
        </w:rPr>
        <w:t xml:space="preserve"> 98</w:t>
      </w:r>
      <w:r w:rsidR="005D32DD" w:rsidRPr="00920A31">
        <w:rPr>
          <w:bCs/>
          <w:color w:val="auto"/>
          <w:szCs w:val="24"/>
          <w:vertAlign w:val="superscript"/>
        </w:rPr>
        <w:t>11</w:t>
      </w:r>
      <w:r w:rsidR="005D32DD" w:rsidRPr="00A213E3">
        <w:rPr>
          <w:color w:val="auto"/>
          <w:szCs w:val="24"/>
        </w:rPr>
        <w:t xml:space="preserve"> </w:t>
      </w:r>
      <w:r w:rsidR="001600B9" w:rsidRPr="00A213E3">
        <w:rPr>
          <w:color w:val="auto"/>
          <w:szCs w:val="24"/>
        </w:rPr>
        <w:t>lõi</w:t>
      </w:r>
      <w:r w:rsidR="00F3208F">
        <w:rPr>
          <w:color w:val="auto"/>
          <w:szCs w:val="24"/>
        </w:rPr>
        <w:t>k</w:t>
      </w:r>
      <w:r w:rsidR="001600B9" w:rsidRPr="00A213E3">
        <w:rPr>
          <w:color w:val="auto"/>
          <w:szCs w:val="24"/>
        </w:rPr>
        <w:t>e 2 pun</w:t>
      </w:r>
      <w:r w:rsidR="002E259B" w:rsidRPr="00A213E3">
        <w:rPr>
          <w:color w:val="auto"/>
          <w:szCs w:val="24"/>
        </w:rPr>
        <w:t>k</w:t>
      </w:r>
      <w:r w:rsidR="001600B9" w:rsidRPr="00A213E3">
        <w:rPr>
          <w:color w:val="auto"/>
          <w:szCs w:val="24"/>
        </w:rPr>
        <w:t xml:space="preserve">t 4 </w:t>
      </w:r>
      <w:r w:rsidR="005D32DD" w:rsidRPr="00A213E3">
        <w:rPr>
          <w:color w:val="auto"/>
          <w:szCs w:val="24"/>
        </w:rPr>
        <w:t>muudetakse ja sõnastatakse järgmiselt</w:t>
      </w:r>
      <w:r w:rsidR="001600B9" w:rsidRPr="00A213E3">
        <w:rPr>
          <w:color w:val="auto"/>
          <w:szCs w:val="24"/>
        </w:rPr>
        <w:t>:</w:t>
      </w:r>
    </w:p>
    <w:p w14:paraId="072EB8A3" w14:textId="68312C42" w:rsidR="001600B9" w:rsidRPr="00A213E3" w:rsidRDefault="001600B9" w:rsidP="00E14255">
      <w:pPr>
        <w:spacing w:after="0" w:line="240" w:lineRule="auto"/>
        <w:ind w:left="0" w:right="0"/>
        <w:contextualSpacing/>
        <w:rPr>
          <w:color w:val="auto"/>
          <w:szCs w:val="24"/>
        </w:rPr>
      </w:pPr>
      <w:r w:rsidRPr="00A213E3">
        <w:rPr>
          <w:color w:val="auto"/>
          <w:szCs w:val="24"/>
        </w:rPr>
        <w:t xml:space="preserve">„4) registreeringu taotleja </w:t>
      </w:r>
      <w:r w:rsidR="00847485">
        <w:rPr>
          <w:color w:val="auto"/>
          <w:szCs w:val="24"/>
        </w:rPr>
        <w:t>on jätnud korduvalt tähtajaks esitamata</w:t>
      </w:r>
      <w:r w:rsidRPr="00A213E3">
        <w:rPr>
          <w:color w:val="auto"/>
          <w:szCs w:val="24"/>
        </w:rPr>
        <w:t xml:space="preserve"> jäätmearuan</w:t>
      </w:r>
      <w:r w:rsidR="00847485">
        <w:rPr>
          <w:color w:val="auto"/>
          <w:szCs w:val="24"/>
        </w:rPr>
        <w:t>de</w:t>
      </w:r>
      <w:r w:rsidRPr="00A213E3">
        <w:rPr>
          <w:color w:val="auto"/>
          <w:szCs w:val="24"/>
        </w:rPr>
        <w:t xml:space="preserve"> või on jätnud korduvalt koostamata jäätmeveo saatekirja, kui saatekiri on nõutav.“;</w:t>
      </w:r>
    </w:p>
    <w:p w14:paraId="5A49900B" w14:textId="77777777" w:rsidR="00F554F6" w:rsidRPr="00A213E3" w:rsidRDefault="00F554F6" w:rsidP="00E14255">
      <w:pPr>
        <w:spacing w:after="0" w:line="240" w:lineRule="auto"/>
        <w:ind w:left="0" w:right="0"/>
        <w:contextualSpacing/>
        <w:rPr>
          <w:b/>
          <w:color w:val="auto"/>
          <w:szCs w:val="24"/>
        </w:rPr>
      </w:pPr>
    </w:p>
    <w:p w14:paraId="0D96008F" w14:textId="18AFA56C" w:rsidR="009D2633" w:rsidRPr="00A213E3" w:rsidRDefault="001F6860" w:rsidP="00E14255">
      <w:pPr>
        <w:spacing w:after="0" w:line="240" w:lineRule="auto"/>
        <w:ind w:left="0" w:right="0"/>
        <w:contextualSpacing/>
        <w:rPr>
          <w:color w:val="auto"/>
          <w:szCs w:val="24"/>
        </w:rPr>
      </w:pPr>
      <w:r w:rsidRPr="00A213E3">
        <w:rPr>
          <w:b/>
          <w:color w:val="auto"/>
          <w:szCs w:val="24"/>
        </w:rPr>
        <w:t>5</w:t>
      </w:r>
      <w:r w:rsidR="00970347">
        <w:rPr>
          <w:b/>
          <w:color w:val="auto"/>
          <w:szCs w:val="24"/>
        </w:rPr>
        <w:t>2</w:t>
      </w:r>
      <w:r w:rsidR="009D2633" w:rsidRPr="00A213E3">
        <w:rPr>
          <w:b/>
          <w:color w:val="auto"/>
          <w:szCs w:val="24"/>
        </w:rPr>
        <w:t>)</w:t>
      </w:r>
      <w:r w:rsidR="005D32DD" w:rsidRPr="00A213E3">
        <w:rPr>
          <w:b/>
          <w:color w:val="auto"/>
          <w:szCs w:val="24"/>
        </w:rPr>
        <w:t xml:space="preserve"> </w:t>
      </w:r>
      <w:r w:rsidR="00920A31" w:rsidRPr="00920A31">
        <w:rPr>
          <w:bCs/>
          <w:color w:val="auto"/>
          <w:szCs w:val="24"/>
        </w:rPr>
        <w:t>p</w:t>
      </w:r>
      <w:r w:rsidR="005D32DD" w:rsidRPr="00920A31">
        <w:rPr>
          <w:bCs/>
          <w:color w:val="auto"/>
          <w:szCs w:val="24"/>
        </w:rPr>
        <w:t>aragrahv</w:t>
      </w:r>
      <w:r w:rsidR="00F3208F">
        <w:rPr>
          <w:bCs/>
          <w:color w:val="auto"/>
          <w:szCs w:val="24"/>
        </w:rPr>
        <w:t>i</w:t>
      </w:r>
      <w:r w:rsidR="005D32DD" w:rsidRPr="00920A31">
        <w:rPr>
          <w:bCs/>
          <w:color w:val="auto"/>
          <w:szCs w:val="24"/>
        </w:rPr>
        <w:t xml:space="preserve"> 98</w:t>
      </w:r>
      <w:r w:rsidR="005D32DD" w:rsidRPr="00920A31">
        <w:rPr>
          <w:bCs/>
          <w:color w:val="auto"/>
          <w:szCs w:val="24"/>
          <w:vertAlign w:val="superscript"/>
        </w:rPr>
        <w:t>15</w:t>
      </w:r>
      <w:r w:rsidR="005D32DD" w:rsidRPr="00920A31">
        <w:rPr>
          <w:bCs/>
          <w:color w:val="auto"/>
          <w:szCs w:val="24"/>
        </w:rPr>
        <w:t xml:space="preserve"> </w:t>
      </w:r>
      <w:r w:rsidR="001600B9" w:rsidRPr="00920A31">
        <w:rPr>
          <w:bCs/>
          <w:color w:val="auto"/>
          <w:szCs w:val="24"/>
        </w:rPr>
        <w:t>lõi</w:t>
      </w:r>
      <w:r w:rsidR="00F3208F">
        <w:rPr>
          <w:bCs/>
          <w:color w:val="auto"/>
          <w:szCs w:val="24"/>
        </w:rPr>
        <w:t>k</w:t>
      </w:r>
      <w:r w:rsidR="001600B9" w:rsidRPr="00920A31">
        <w:rPr>
          <w:bCs/>
          <w:color w:val="auto"/>
          <w:szCs w:val="24"/>
        </w:rPr>
        <w:t>e</w:t>
      </w:r>
      <w:r w:rsidR="001600B9" w:rsidRPr="00A213E3">
        <w:rPr>
          <w:color w:val="auto"/>
          <w:szCs w:val="24"/>
        </w:rPr>
        <w:t xml:space="preserve"> </w:t>
      </w:r>
      <w:r w:rsidR="00011BFC" w:rsidRPr="00A213E3">
        <w:rPr>
          <w:color w:val="auto"/>
          <w:szCs w:val="24"/>
        </w:rPr>
        <w:t>2 punkt 2</w:t>
      </w:r>
      <w:r w:rsidR="00B8516D" w:rsidRPr="00A213E3">
        <w:rPr>
          <w:color w:val="auto"/>
          <w:szCs w:val="24"/>
        </w:rPr>
        <w:t xml:space="preserve"> </w:t>
      </w:r>
      <w:r w:rsidR="005D32DD" w:rsidRPr="00A213E3">
        <w:rPr>
          <w:color w:val="auto"/>
          <w:szCs w:val="24"/>
        </w:rPr>
        <w:t>muudetakse ja sõnastatakse järgmiselt</w:t>
      </w:r>
      <w:r w:rsidR="001600B9" w:rsidRPr="00A213E3">
        <w:rPr>
          <w:color w:val="auto"/>
          <w:szCs w:val="24"/>
        </w:rPr>
        <w:t>:</w:t>
      </w:r>
    </w:p>
    <w:p w14:paraId="20B3949D" w14:textId="24CD5AE2" w:rsidR="001600B9" w:rsidRPr="00A213E3" w:rsidRDefault="00252B01" w:rsidP="00E14255">
      <w:pPr>
        <w:spacing w:after="0" w:line="240" w:lineRule="auto"/>
        <w:ind w:left="0" w:right="0"/>
        <w:contextualSpacing/>
        <w:rPr>
          <w:color w:val="auto"/>
          <w:szCs w:val="24"/>
        </w:rPr>
      </w:pPr>
      <w:r w:rsidRPr="00A213E3">
        <w:rPr>
          <w:color w:val="auto"/>
          <w:szCs w:val="24"/>
        </w:rPr>
        <w:t xml:space="preserve">„2) registreeritud isik </w:t>
      </w:r>
      <w:r w:rsidR="00847485">
        <w:rPr>
          <w:color w:val="auto"/>
          <w:szCs w:val="24"/>
        </w:rPr>
        <w:t>on jätnud</w:t>
      </w:r>
      <w:r w:rsidRPr="00A213E3">
        <w:rPr>
          <w:color w:val="auto"/>
          <w:szCs w:val="24"/>
        </w:rPr>
        <w:t xml:space="preserve"> korduvalt </w:t>
      </w:r>
      <w:r w:rsidR="00847485">
        <w:rPr>
          <w:color w:val="auto"/>
          <w:szCs w:val="24"/>
        </w:rPr>
        <w:t xml:space="preserve">tähtajaks </w:t>
      </w:r>
      <w:r w:rsidRPr="00A213E3">
        <w:rPr>
          <w:color w:val="auto"/>
          <w:szCs w:val="24"/>
        </w:rPr>
        <w:t>esita</w:t>
      </w:r>
      <w:r w:rsidR="00847485">
        <w:rPr>
          <w:color w:val="auto"/>
          <w:szCs w:val="24"/>
        </w:rPr>
        <w:t>mata</w:t>
      </w:r>
      <w:r w:rsidRPr="00A213E3">
        <w:rPr>
          <w:color w:val="auto"/>
          <w:szCs w:val="24"/>
        </w:rPr>
        <w:t xml:space="preserve"> selle registreeringuga seotud jäätmekäitluskoha jäätmearuan</w:t>
      </w:r>
      <w:r w:rsidR="00847485">
        <w:rPr>
          <w:color w:val="auto"/>
          <w:szCs w:val="24"/>
        </w:rPr>
        <w:t>de</w:t>
      </w:r>
      <w:r w:rsidRPr="00A213E3">
        <w:rPr>
          <w:color w:val="auto"/>
          <w:szCs w:val="24"/>
        </w:rPr>
        <w:t xml:space="preserve"> või on jätnud korduvalt koostamata jäätmeveo saatekirja, kui saatekiri on nõutav.“;</w:t>
      </w:r>
    </w:p>
    <w:p w14:paraId="5B23B002" w14:textId="24D90358" w:rsidR="00F554F6" w:rsidRPr="00A213E3" w:rsidRDefault="00F554F6" w:rsidP="00E14255">
      <w:pPr>
        <w:spacing w:after="0" w:line="240" w:lineRule="auto"/>
        <w:ind w:left="0" w:right="0"/>
        <w:contextualSpacing/>
        <w:rPr>
          <w:b/>
          <w:color w:val="auto"/>
        </w:rPr>
      </w:pPr>
    </w:p>
    <w:p w14:paraId="0ED33F83" w14:textId="0A39B671" w:rsidR="00FA2901" w:rsidRPr="00A213E3" w:rsidRDefault="001F6860" w:rsidP="00E14255">
      <w:pPr>
        <w:spacing w:after="0" w:line="240" w:lineRule="auto"/>
        <w:ind w:left="0" w:right="0"/>
        <w:contextualSpacing/>
        <w:rPr>
          <w:color w:val="auto"/>
          <w:szCs w:val="24"/>
        </w:rPr>
      </w:pPr>
      <w:r w:rsidRPr="00A213E3">
        <w:rPr>
          <w:b/>
          <w:color w:val="auto"/>
          <w:szCs w:val="24"/>
        </w:rPr>
        <w:t>5</w:t>
      </w:r>
      <w:r w:rsidR="00970347">
        <w:rPr>
          <w:b/>
          <w:color w:val="auto"/>
          <w:szCs w:val="24"/>
        </w:rPr>
        <w:t>3</w:t>
      </w:r>
      <w:r w:rsidR="00B3545B" w:rsidRPr="00A213E3">
        <w:rPr>
          <w:b/>
          <w:color w:val="auto"/>
          <w:szCs w:val="24"/>
        </w:rPr>
        <w:t xml:space="preserve">) </w:t>
      </w:r>
      <w:r w:rsidR="004E6916" w:rsidRPr="00920A31">
        <w:rPr>
          <w:bCs/>
          <w:color w:val="auto"/>
          <w:szCs w:val="24"/>
        </w:rPr>
        <w:t>p</w:t>
      </w:r>
      <w:r w:rsidR="00B3545B" w:rsidRPr="00920A31">
        <w:rPr>
          <w:bCs/>
          <w:color w:val="auto"/>
          <w:szCs w:val="24"/>
        </w:rPr>
        <w:t>aragrahv</w:t>
      </w:r>
      <w:r w:rsidR="00F3208F">
        <w:rPr>
          <w:bCs/>
          <w:color w:val="auto"/>
          <w:szCs w:val="24"/>
        </w:rPr>
        <w:t>i</w:t>
      </w:r>
      <w:r w:rsidR="00B3545B" w:rsidRPr="00920A31">
        <w:rPr>
          <w:bCs/>
          <w:color w:val="auto"/>
          <w:szCs w:val="24"/>
        </w:rPr>
        <w:t xml:space="preserve"> 116 lõi</w:t>
      </w:r>
      <w:r w:rsidR="00B6096F" w:rsidRPr="00920A31">
        <w:rPr>
          <w:bCs/>
          <w:color w:val="auto"/>
          <w:szCs w:val="24"/>
        </w:rPr>
        <w:t>k</w:t>
      </w:r>
      <w:r w:rsidR="00B3545B" w:rsidRPr="00920A31">
        <w:rPr>
          <w:bCs/>
          <w:color w:val="auto"/>
          <w:szCs w:val="24"/>
        </w:rPr>
        <w:t>e</w:t>
      </w:r>
      <w:r w:rsidR="00B3545B" w:rsidRPr="00A213E3">
        <w:rPr>
          <w:color w:val="auto"/>
          <w:szCs w:val="24"/>
        </w:rPr>
        <w:t xml:space="preserve"> 2</w:t>
      </w:r>
      <w:r w:rsidR="0004502E">
        <w:rPr>
          <w:color w:val="auto"/>
          <w:szCs w:val="24"/>
        </w:rPr>
        <w:t xml:space="preserve"> esimesest lausest</w:t>
      </w:r>
      <w:r w:rsidR="00B3545B" w:rsidRPr="00A213E3">
        <w:rPr>
          <w:color w:val="auto"/>
          <w:szCs w:val="24"/>
        </w:rPr>
        <w:t xml:space="preserve"> </w:t>
      </w:r>
      <w:r w:rsidR="006E2001" w:rsidRPr="00A213E3">
        <w:rPr>
          <w:color w:val="auto"/>
          <w:szCs w:val="24"/>
        </w:rPr>
        <w:t>jäetakse välja sõna „ohtlike“;</w:t>
      </w:r>
    </w:p>
    <w:p w14:paraId="2231A6F7" w14:textId="77777777" w:rsidR="009D1BF3" w:rsidRPr="00A213E3" w:rsidRDefault="009D1BF3" w:rsidP="00E14255">
      <w:pPr>
        <w:spacing w:after="0" w:line="240" w:lineRule="auto"/>
        <w:ind w:left="0" w:right="0"/>
        <w:contextualSpacing/>
        <w:rPr>
          <w:color w:val="auto"/>
          <w:szCs w:val="24"/>
        </w:rPr>
      </w:pPr>
    </w:p>
    <w:p w14:paraId="60FE5471" w14:textId="18FEC7D5" w:rsidR="00F3208F" w:rsidRDefault="00C242A7" w:rsidP="003B0AAC">
      <w:pPr>
        <w:spacing w:after="0" w:line="240" w:lineRule="auto"/>
        <w:ind w:left="0" w:right="0"/>
        <w:contextualSpacing/>
      </w:pPr>
      <w:r>
        <w:rPr>
          <w:b/>
          <w:color w:val="auto"/>
          <w:szCs w:val="24"/>
        </w:rPr>
        <w:t>5</w:t>
      </w:r>
      <w:r w:rsidR="00970347">
        <w:rPr>
          <w:b/>
          <w:color w:val="auto"/>
          <w:szCs w:val="24"/>
        </w:rPr>
        <w:t>4</w:t>
      </w:r>
      <w:r w:rsidR="00FF3D0E" w:rsidRPr="00A213E3">
        <w:rPr>
          <w:b/>
          <w:color w:val="auto"/>
          <w:szCs w:val="24"/>
        </w:rPr>
        <w:t xml:space="preserve">) </w:t>
      </w:r>
      <w:r w:rsidR="004E6916" w:rsidRPr="00920A31">
        <w:rPr>
          <w:bCs/>
          <w:color w:val="auto"/>
          <w:szCs w:val="24"/>
        </w:rPr>
        <w:t>p</w:t>
      </w:r>
      <w:r w:rsidR="00FA369B" w:rsidRPr="00920A31">
        <w:rPr>
          <w:bCs/>
          <w:color w:val="auto"/>
          <w:szCs w:val="24"/>
        </w:rPr>
        <w:t>aragrahv</w:t>
      </w:r>
      <w:r w:rsidR="00F3208F">
        <w:rPr>
          <w:bCs/>
          <w:color w:val="auto"/>
          <w:szCs w:val="24"/>
        </w:rPr>
        <w:t>i</w:t>
      </w:r>
      <w:r w:rsidR="00FA369B" w:rsidRPr="00920A31">
        <w:rPr>
          <w:bCs/>
          <w:color w:val="auto"/>
          <w:szCs w:val="24"/>
        </w:rPr>
        <w:t xml:space="preserve"> 117 </w:t>
      </w:r>
      <w:r w:rsidR="00776281" w:rsidRPr="00920A31">
        <w:rPr>
          <w:bCs/>
          <w:color w:val="auto"/>
          <w:szCs w:val="24"/>
        </w:rPr>
        <w:t>lõi</w:t>
      </w:r>
      <w:r w:rsidR="003B0AAC">
        <w:rPr>
          <w:bCs/>
          <w:color w:val="auto"/>
          <w:szCs w:val="24"/>
        </w:rPr>
        <w:t>k</w:t>
      </w:r>
      <w:r w:rsidR="00776281" w:rsidRPr="00920A31">
        <w:rPr>
          <w:bCs/>
          <w:color w:val="auto"/>
          <w:szCs w:val="24"/>
        </w:rPr>
        <w:t>e</w:t>
      </w:r>
      <w:r w:rsidR="00776281" w:rsidRPr="00A213E3">
        <w:rPr>
          <w:color w:val="auto"/>
          <w:szCs w:val="24"/>
        </w:rPr>
        <w:t xml:space="preserve"> 1 </w:t>
      </w:r>
      <w:r w:rsidR="003B0AAC">
        <w:rPr>
          <w:color w:val="auto"/>
          <w:szCs w:val="24"/>
        </w:rPr>
        <w:t xml:space="preserve">esimeses lauses asendatakse tekstiosa „üks kord aastas“ tekstiosaga „vähemalt üks kord kuus“; </w:t>
      </w:r>
    </w:p>
    <w:p w14:paraId="58C7B3A4" w14:textId="0B91D2D2" w:rsidR="00ED04C1" w:rsidRPr="00A213E3" w:rsidRDefault="00ED04C1" w:rsidP="00E14255">
      <w:pPr>
        <w:spacing w:after="0" w:line="240" w:lineRule="auto"/>
        <w:ind w:left="0" w:right="0"/>
        <w:contextualSpacing/>
        <w:rPr>
          <w:color w:val="auto"/>
        </w:rPr>
      </w:pPr>
    </w:p>
    <w:p w14:paraId="4BCCAEEA" w14:textId="0B28487B" w:rsidR="00ED04C1" w:rsidRPr="00A213E3" w:rsidRDefault="00C242A7" w:rsidP="00E14255">
      <w:pPr>
        <w:spacing w:after="0" w:line="240" w:lineRule="auto"/>
        <w:ind w:left="0" w:right="0"/>
        <w:contextualSpacing/>
        <w:rPr>
          <w:color w:val="auto"/>
          <w:szCs w:val="24"/>
        </w:rPr>
      </w:pPr>
      <w:r>
        <w:rPr>
          <w:b/>
          <w:color w:val="auto"/>
          <w:szCs w:val="24"/>
        </w:rPr>
        <w:t>5</w:t>
      </w:r>
      <w:r w:rsidR="00970347">
        <w:rPr>
          <w:b/>
          <w:color w:val="auto"/>
          <w:szCs w:val="24"/>
        </w:rPr>
        <w:t>5</w:t>
      </w:r>
      <w:r w:rsidR="00ED04C1" w:rsidRPr="00A213E3">
        <w:rPr>
          <w:b/>
          <w:color w:val="auto"/>
          <w:szCs w:val="24"/>
        </w:rPr>
        <w:t xml:space="preserve">) </w:t>
      </w:r>
      <w:r w:rsidR="004E6916" w:rsidRPr="00920A31">
        <w:rPr>
          <w:bCs/>
          <w:color w:val="auto"/>
          <w:szCs w:val="24"/>
        </w:rPr>
        <w:t>p</w:t>
      </w:r>
      <w:r w:rsidR="00ED04C1" w:rsidRPr="00920A31">
        <w:rPr>
          <w:bCs/>
          <w:color w:val="auto"/>
          <w:szCs w:val="24"/>
        </w:rPr>
        <w:t>aragrahv</w:t>
      </w:r>
      <w:r w:rsidR="00F3208F">
        <w:rPr>
          <w:bCs/>
          <w:color w:val="auto"/>
          <w:szCs w:val="24"/>
        </w:rPr>
        <w:t>i</w:t>
      </w:r>
      <w:r w:rsidR="00ED04C1" w:rsidRPr="00920A31">
        <w:rPr>
          <w:bCs/>
          <w:color w:val="auto"/>
          <w:szCs w:val="24"/>
        </w:rPr>
        <w:t xml:space="preserve"> 117 lõige</w:t>
      </w:r>
      <w:r w:rsidR="00ED04C1" w:rsidRPr="00A213E3">
        <w:rPr>
          <w:color w:val="auto"/>
          <w:szCs w:val="24"/>
        </w:rPr>
        <w:t xml:space="preserve"> </w:t>
      </w:r>
      <w:r w:rsidR="00C31D24" w:rsidRPr="00A213E3">
        <w:rPr>
          <w:color w:val="auto"/>
          <w:szCs w:val="24"/>
        </w:rPr>
        <w:t>1</w:t>
      </w:r>
      <w:r w:rsidR="00C31D24" w:rsidRPr="00A213E3">
        <w:rPr>
          <w:color w:val="auto"/>
          <w:szCs w:val="24"/>
          <w:vertAlign w:val="superscript"/>
        </w:rPr>
        <w:t>1</w:t>
      </w:r>
      <w:r w:rsidR="00ED04C1" w:rsidRPr="00A213E3">
        <w:rPr>
          <w:color w:val="auto"/>
          <w:szCs w:val="24"/>
        </w:rPr>
        <w:t xml:space="preserve"> muudetakse ja sõnastatakse järgmiselt:</w:t>
      </w:r>
    </w:p>
    <w:p w14:paraId="7BA0725B" w14:textId="77777777" w:rsidR="00244896" w:rsidRDefault="00ED04C1" w:rsidP="00E14255">
      <w:pPr>
        <w:spacing w:after="0" w:line="240" w:lineRule="auto"/>
        <w:ind w:left="0" w:right="0"/>
        <w:contextualSpacing/>
        <w:rPr>
          <w:color w:val="auto"/>
          <w:szCs w:val="24"/>
        </w:rPr>
      </w:pPr>
      <w:r w:rsidRPr="00A213E3">
        <w:rPr>
          <w:color w:val="auto"/>
          <w:szCs w:val="24"/>
        </w:rPr>
        <w:t>„</w:t>
      </w:r>
      <w:r w:rsidR="00A2695D" w:rsidRPr="00A213E3">
        <w:rPr>
          <w:color w:val="auto"/>
          <w:szCs w:val="24"/>
        </w:rPr>
        <w:t>(</w:t>
      </w:r>
      <w:r w:rsidR="00C31D24" w:rsidRPr="00A213E3">
        <w:rPr>
          <w:color w:val="auto"/>
          <w:szCs w:val="24"/>
        </w:rPr>
        <w:t>1</w:t>
      </w:r>
      <w:r w:rsidR="00C31D24" w:rsidRPr="00A213E3">
        <w:rPr>
          <w:color w:val="auto"/>
          <w:szCs w:val="24"/>
          <w:vertAlign w:val="superscript"/>
        </w:rPr>
        <w:t>1</w:t>
      </w:r>
      <w:r w:rsidR="00A2695D" w:rsidRPr="00A213E3">
        <w:rPr>
          <w:color w:val="auto"/>
          <w:szCs w:val="24"/>
        </w:rPr>
        <w:t>) Jäätmearuande esitamise kohustus ei laiene järgmistele isikutele:</w:t>
      </w:r>
    </w:p>
    <w:p w14:paraId="4C59130A" w14:textId="77777777" w:rsidR="00244896" w:rsidRDefault="00A2695D" w:rsidP="00E14255">
      <w:pPr>
        <w:spacing w:after="0" w:line="240" w:lineRule="auto"/>
        <w:ind w:left="0" w:right="0"/>
        <w:contextualSpacing/>
        <w:jc w:val="left"/>
        <w:rPr>
          <w:color w:val="auto"/>
          <w:szCs w:val="24"/>
        </w:rPr>
      </w:pPr>
      <w:r w:rsidRPr="00A213E3">
        <w:rPr>
          <w:color w:val="auto"/>
          <w:szCs w:val="24"/>
        </w:rPr>
        <w:t>1) </w:t>
      </w:r>
      <w:r w:rsidR="001050BE" w:rsidRPr="00A213E3">
        <w:rPr>
          <w:color w:val="auto"/>
          <w:szCs w:val="24"/>
        </w:rPr>
        <w:t>jäätmete tekitaja, kelle tegutsemiseks keskkonnakaitseluba ei ole nõutav;</w:t>
      </w:r>
    </w:p>
    <w:p w14:paraId="356C4AB0" w14:textId="77777777" w:rsidR="00244896" w:rsidRDefault="001050BE" w:rsidP="00E14255">
      <w:pPr>
        <w:spacing w:after="0" w:line="240" w:lineRule="auto"/>
        <w:ind w:left="0" w:right="0"/>
        <w:contextualSpacing/>
        <w:jc w:val="left"/>
        <w:rPr>
          <w:color w:val="auto"/>
          <w:szCs w:val="24"/>
        </w:rPr>
      </w:pPr>
      <w:r w:rsidRPr="00A213E3">
        <w:rPr>
          <w:color w:val="auto"/>
          <w:szCs w:val="24"/>
        </w:rPr>
        <w:t xml:space="preserve">2) </w:t>
      </w:r>
      <w:r w:rsidR="00A2695D" w:rsidRPr="00A213E3">
        <w:rPr>
          <w:color w:val="auto"/>
          <w:szCs w:val="24"/>
        </w:rPr>
        <w:t>käesoleva seaduse § 98</w:t>
      </w:r>
      <w:r w:rsidR="00A2695D" w:rsidRPr="00A213E3">
        <w:rPr>
          <w:color w:val="auto"/>
          <w:szCs w:val="24"/>
          <w:vertAlign w:val="superscript"/>
        </w:rPr>
        <w:t>7</w:t>
      </w:r>
      <w:r w:rsidR="00A2695D" w:rsidRPr="00A213E3">
        <w:rPr>
          <w:color w:val="auto"/>
          <w:szCs w:val="24"/>
        </w:rPr>
        <w:t> lõike 2 punkti 4 alusel registreeritud vahendaja;</w:t>
      </w:r>
    </w:p>
    <w:p w14:paraId="0D180E89" w14:textId="77777777" w:rsidR="00244896" w:rsidRDefault="001050BE" w:rsidP="00E14255">
      <w:pPr>
        <w:spacing w:after="0" w:line="240" w:lineRule="auto"/>
        <w:ind w:left="0" w:right="0"/>
        <w:contextualSpacing/>
        <w:jc w:val="left"/>
        <w:rPr>
          <w:color w:val="auto"/>
          <w:szCs w:val="24"/>
        </w:rPr>
      </w:pPr>
      <w:r w:rsidRPr="00A213E3">
        <w:rPr>
          <w:color w:val="auto"/>
          <w:szCs w:val="24"/>
        </w:rPr>
        <w:t>3</w:t>
      </w:r>
      <w:r w:rsidR="00A2695D" w:rsidRPr="00A213E3">
        <w:rPr>
          <w:color w:val="auto"/>
          <w:szCs w:val="24"/>
        </w:rPr>
        <w:t>) jäätmeluba omav suletud prügila käitaja;</w:t>
      </w:r>
    </w:p>
    <w:p w14:paraId="6FC0AB94" w14:textId="77777777" w:rsidR="00244896" w:rsidRDefault="001050BE" w:rsidP="00E14255">
      <w:pPr>
        <w:spacing w:after="0" w:line="240" w:lineRule="auto"/>
        <w:ind w:left="0" w:right="0"/>
        <w:contextualSpacing/>
        <w:jc w:val="left"/>
        <w:rPr>
          <w:color w:val="auto"/>
          <w:szCs w:val="24"/>
        </w:rPr>
      </w:pPr>
      <w:r w:rsidRPr="00A213E3">
        <w:rPr>
          <w:color w:val="auto"/>
          <w:szCs w:val="24"/>
        </w:rPr>
        <w:t>4</w:t>
      </w:r>
      <w:r w:rsidR="00A2695D" w:rsidRPr="00A213E3">
        <w:rPr>
          <w:color w:val="auto"/>
          <w:szCs w:val="24"/>
        </w:rPr>
        <w:t>) käesoleva seaduse § 98</w:t>
      </w:r>
      <w:r w:rsidR="00A2695D" w:rsidRPr="00A213E3">
        <w:rPr>
          <w:color w:val="auto"/>
          <w:szCs w:val="24"/>
          <w:vertAlign w:val="superscript"/>
        </w:rPr>
        <w:t>7</w:t>
      </w:r>
      <w:r w:rsidR="00A2695D" w:rsidRPr="00A213E3">
        <w:rPr>
          <w:color w:val="auto"/>
          <w:szCs w:val="24"/>
        </w:rPr>
        <w:t> lõike 2 punkti 2 alusel registreeritud jäätmevedaja;</w:t>
      </w:r>
    </w:p>
    <w:p w14:paraId="4E73C861" w14:textId="31217E31" w:rsidR="00A2695D" w:rsidRDefault="001050BE" w:rsidP="00E14255">
      <w:pPr>
        <w:spacing w:after="0" w:line="240" w:lineRule="auto"/>
        <w:ind w:left="0" w:right="0"/>
        <w:contextualSpacing/>
        <w:jc w:val="left"/>
        <w:rPr>
          <w:color w:val="auto"/>
          <w:szCs w:val="24"/>
        </w:rPr>
      </w:pPr>
      <w:r w:rsidRPr="00A213E3">
        <w:rPr>
          <w:color w:val="auto"/>
          <w:szCs w:val="24"/>
        </w:rPr>
        <w:t>5</w:t>
      </w:r>
      <w:r w:rsidR="00A2695D" w:rsidRPr="00A213E3">
        <w:rPr>
          <w:color w:val="auto"/>
          <w:szCs w:val="24"/>
        </w:rPr>
        <w:t>) keskkonnakompleksluba omav isik, kelle jäätmealast tegevust keskkonnakompleksloaga ei reguleerita.</w:t>
      </w:r>
      <w:r w:rsidR="00ED04C1" w:rsidRPr="00A213E3">
        <w:rPr>
          <w:color w:val="auto"/>
          <w:szCs w:val="24"/>
        </w:rPr>
        <w:t>“;</w:t>
      </w:r>
    </w:p>
    <w:p w14:paraId="512B7545" w14:textId="77777777" w:rsidR="00C871C0" w:rsidRPr="00A213E3" w:rsidRDefault="00C871C0" w:rsidP="00E14255">
      <w:pPr>
        <w:spacing w:after="0" w:line="240" w:lineRule="auto"/>
        <w:ind w:left="0" w:right="0"/>
        <w:contextualSpacing/>
        <w:rPr>
          <w:color w:val="auto"/>
          <w:szCs w:val="24"/>
        </w:rPr>
      </w:pPr>
    </w:p>
    <w:p w14:paraId="0FABCC61" w14:textId="159ACB56" w:rsidR="006F2091" w:rsidRPr="00A213E3" w:rsidRDefault="00C242A7" w:rsidP="00E14255">
      <w:pPr>
        <w:spacing w:after="0" w:line="240" w:lineRule="auto"/>
        <w:ind w:left="0" w:right="0"/>
        <w:contextualSpacing/>
        <w:rPr>
          <w:color w:val="auto"/>
        </w:rPr>
      </w:pPr>
      <w:r>
        <w:rPr>
          <w:b/>
          <w:color w:val="auto"/>
        </w:rPr>
        <w:t>5</w:t>
      </w:r>
      <w:r w:rsidR="00970347">
        <w:rPr>
          <w:b/>
          <w:color w:val="auto"/>
        </w:rPr>
        <w:t>6</w:t>
      </w:r>
      <w:r w:rsidR="006F2091" w:rsidRPr="00A213E3">
        <w:rPr>
          <w:b/>
          <w:color w:val="auto"/>
        </w:rPr>
        <w:t xml:space="preserve">) </w:t>
      </w:r>
      <w:r w:rsidR="007E620C" w:rsidRPr="00920A31">
        <w:rPr>
          <w:bCs/>
          <w:color w:val="auto"/>
        </w:rPr>
        <w:t>p</w:t>
      </w:r>
      <w:r w:rsidR="006F2091" w:rsidRPr="00920A31">
        <w:rPr>
          <w:bCs/>
          <w:color w:val="auto"/>
        </w:rPr>
        <w:t>aragrahv</w:t>
      </w:r>
      <w:r w:rsidR="00847485">
        <w:rPr>
          <w:bCs/>
          <w:color w:val="auto"/>
        </w:rPr>
        <w:t>i</w:t>
      </w:r>
      <w:r w:rsidR="006F2091" w:rsidRPr="00920A31">
        <w:rPr>
          <w:bCs/>
          <w:color w:val="auto"/>
        </w:rPr>
        <w:t xml:space="preserve"> 117 </w:t>
      </w:r>
      <w:r w:rsidR="78CFCD68" w:rsidRPr="00920A31">
        <w:rPr>
          <w:bCs/>
          <w:color w:val="auto"/>
        </w:rPr>
        <w:t>lõi</w:t>
      </w:r>
      <w:r w:rsidR="6D3956DD" w:rsidRPr="00920A31">
        <w:rPr>
          <w:bCs/>
          <w:color w:val="auto"/>
        </w:rPr>
        <w:t>ked</w:t>
      </w:r>
      <w:r w:rsidR="006F2091" w:rsidRPr="00A213E3">
        <w:rPr>
          <w:color w:val="auto"/>
        </w:rPr>
        <w:t xml:space="preserve"> 2</w:t>
      </w:r>
      <w:r w:rsidR="61B9BA03" w:rsidRPr="00A213E3">
        <w:rPr>
          <w:color w:val="auto"/>
        </w:rPr>
        <w:t xml:space="preserve">–5 </w:t>
      </w:r>
      <w:r w:rsidR="006F2091" w:rsidRPr="00A213E3">
        <w:rPr>
          <w:color w:val="auto"/>
        </w:rPr>
        <w:t>tunnistatakse kehtetuks;</w:t>
      </w:r>
    </w:p>
    <w:p w14:paraId="7989C207" w14:textId="40D002AB" w:rsidR="00025243" w:rsidRPr="00A213E3" w:rsidRDefault="00025243" w:rsidP="00E14255">
      <w:pPr>
        <w:spacing w:after="0" w:line="240" w:lineRule="auto"/>
        <w:ind w:left="0" w:right="0"/>
        <w:contextualSpacing/>
        <w:rPr>
          <w:b/>
          <w:color w:val="auto"/>
        </w:rPr>
      </w:pPr>
    </w:p>
    <w:p w14:paraId="1051E4C3" w14:textId="73010AC9" w:rsidR="00ED04C1" w:rsidRPr="00A213E3" w:rsidRDefault="00C242A7" w:rsidP="00E14255">
      <w:pPr>
        <w:spacing w:after="0" w:line="240" w:lineRule="auto"/>
        <w:ind w:left="0" w:right="0"/>
        <w:contextualSpacing/>
        <w:rPr>
          <w:b/>
          <w:color w:val="auto"/>
          <w:szCs w:val="24"/>
        </w:rPr>
      </w:pPr>
      <w:r>
        <w:rPr>
          <w:b/>
          <w:color w:val="auto"/>
          <w:szCs w:val="24"/>
        </w:rPr>
        <w:t>5</w:t>
      </w:r>
      <w:r w:rsidR="00970347">
        <w:rPr>
          <w:b/>
          <w:color w:val="auto"/>
          <w:szCs w:val="24"/>
        </w:rPr>
        <w:t>7</w:t>
      </w:r>
      <w:r w:rsidR="0039649A" w:rsidRPr="00A213E3">
        <w:rPr>
          <w:b/>
          <w:color w:val="auto"/>
          <w:szCs w:val="24"/>
        </w:rPr>
        <w:t>)</w:t>
      </w:r>
      <w:r w:rsidR="0039649A" w:rsidRPr="00A213E3">
        <w:rPr>
          <w:color w:val="auto"/>
          <w:szCs w:val="24"/>
        </w:rPr>
        <w:t xml:space="preserve"> </w:t>
      </w:r>
      <w:r w:rsidR="007E620C" w:rsidRPr="00A213E3">
        <w:rPr>
          <w:color w:val="auto"/>
          <w:szCs w:val="24"/>
        </w:rPr>
        <w:t>s</w:t>
      </w:r>
      <w:r w:rsidR="009667A6" w:rsidRPr="00A213E3">
        <w:rPr>
          <w:color w:val="auto"/>
          <w:szCs w:val="24"/>
        </w:rPr>
        <w:t>eadust</w:t>
      </w:r>
      <w:r w:rsidR="0039649A" w:rsidRPr="00A213E3">
        <w:rPr>
          <w:color w:val="auto"/>
          <w:szCs w:val="24"/>
        </w:rPr>
        <w:t xml:space="preserve"> täiendatakse </w:t>
      </w:r>
      <w:r w:rsidR="00F3208F" w:rsidRPr="00A213E3">
        <w:rPr>
          <w:color w:val="auto"/>
          <w:szCs w:val="24"/>
        </w:rPr>
        <w:t>§</w:t>
      </w:r>
      <w:r w:rsidR="00F3208F">
        <w:rPr>
          <w:color w:val="auto"/>
          <w:szCs w:val="24"/>
        </w:rPr>
        <w:t>-</w:t>
      </w:r>
      <w:r w:rsidR="00C626EA" w:rsidRPr="00920A31">
        <w:rPr>
          <w:color w:val="auto"/>
          <w:szCs w:val="24"/>
        </w:rPr>
        <w:t>ga 117</w:t>
      </w:r>
      <w:r w:rsidR="00C626EA" w:rsidRPr="00920A31">
        <w:rPr>
          <w:color w:val="auto"/>
          <w:szCs w:val="24"/>
          <w:vertAlign w:val="superscript"/>
        </w:rPr>
        <w:t>1</w:t>
      </w:r>
      <w:r w:rsidR="00C626EA" w:rsidRPr="00920A31">
        <w:rPr>
          <w:color w:val="auto"/>
          <w:szCs w:val="24"/>
        </w:rPr>
        <w:t xml:space="preserve"> järgmises</w:t>
      </w:r>
      <w:r w:rsidR="00C626EA" w:rsidRPr="00A213E3">
        <w:rPr>
          <w:color w:val="auto"/>
          <w:szCs w:val="24"/>
        </w:rPr>
        <w:t xml:space="preserve"> sõnastuses:</w:t>
      </w:r>
    </w:p>
    <w:p w14:paraId="4ADB1B56" w14:textId="7408B2E8" w:rsidR="00A2695D" w:rsidRPr="00A213E3" w:rsidRDefault="00223CE0" w:rsidP="00E14255">
      <w:pPr>
        <w:spacing w:after="0" w:line="240" w:lineRule="auto"/>
        <w:ind w:left="0" w:right="0"/>
        <w:contextualSpacing/>
        <w:rPr>
          <w:b/>
          <w:color w:val="auto"/>
          <w:szCs w:val="24"/>
        </w:rPr>
      </w:pPr>
      <w:r>
        <w:rPr>
          <w:b/>
          <w:color w:val="auto"/>
          <w:szCs w:val="24"/>
        </w:rPr>
        <w:t>„</w:t>
      </w:r>
      <w:r w:rsidR="00A2695D" w:rsidRPr="00A213E3">
        <w:rPr>
          <w:b/>
          <w:color w:val="auto"/>
          <w:szCs w:val="24"/>
        </w:rPr>
        <w:t>§ 117</w:t>
      </w:r>
      <w:r w:rsidR="00A2695D" w:rsidRPr="00A213E3">
        <w:rPr>
          <w:b/>
          <w:color w:val="auto"/>
          <w:szCs w:val="24"/>
          <w:vertAlign w:val="superscript"/>
        </w:rPr>
        <w:t>1</w:t>
      </w:r>
      <w:r w:rsidR="00A2695D" w:rsidRPr="00A213E3">
        <w:rPr>
          <w:b/>
          <w:color w:val="auto"/>
          <w:szCs w:val="24"/>
        </w:rPr>
        <w:t>. Jäätmeveo saatekiri</w:t>
      </w:r>
    </w:p>
    <w:p w14:paraId="52B493DF" w14:textId="77777777" w:rsidR="00A2695D" w:rsidRPr="00A213E3" w:rsidRDefault="00A2695D" w:rsidP="00E14255">
      <w:pPr>
        <w:spacing w:after="0" w:line="240" w:lineRule="auto"/>
        <w:ind w:left="0" w:right="0"/>
        <w:contextualSpacing/>
        <w:rPr>
          <w:b/>
          <w:szCs w:val="24"/>
        </w:rPr>
      </w:pPr>
    </w:p>
    <w:p w14:paraId="24EA981E" w14:textId="7D8724A3" w:rsidR="00AB30EC" w:rsidRPr="00A213E3" w:rsidRDefault="00AB30EC" w:rsidP="00E14255">
      <w:pPr>
        <w:spacing w:after="0" w:line="240" w:lineRule="auto"/>
        <w:ind w:left="0" w:right="0"/>
        <w:contextualSpacing/>
      </w:pPr>
      <w:r w:rsidRPr="00A213E3">
        <w:t xml:space="preserve">(1) Iga jäätmeveose kohta </w:t>
      </w:r>
      <w:r w:rsidR="00F3208F">
        <w:t>esitab</w:t>
      </w:r>
      <w:r w:rsidRPr="00A213E3">
        <w:t xml:space="preserve"> jäätmete vedaja, üleandja või vastuvõtja </w:t>
      </w:r>
      <w:r w:rsidR="00F3208F" w:rsidRPr="003C43FF">
        <w:t>enne veo algust</w:t>
      </w:r>
      <w:r w:rsidR="00F3208F" w:rsidRPr="00A213E3">
        <w:t xml:space="preserve"> </w:t>
      </w:r>
      <w:r w:rsidR="32A5F0FC" w:rsidRPr="00A213E3">
        <w:t>keskkonna</w:t>
      </w:r>
      <w:r w:rsidR="00C71D83" w:rsidRPr="00A213E3">
        <w:t xml:space="preserve">otsuste </w:t>
      </w:r>
      <w:r w:rsidRPr="00A213E3">
        <w:t>infosüsteemis jäätmeveo saatekir</w:t>
      </w:r>
      <w:r w:rsidR="00F3208F">
        <w:t>ja</w:t>
      </w:r>
      <w:r w:rsidRPr="00A213E3">
        <w:t>.</w:t>
      </w:r>
    </w:p>
    <w:p w14:paraId="0FB3CA07" w14:textId="77777777" w:rsidR="00AB30EC" w:rsidRPr="00A213E3" w:rsidRDefault="00AB30EC" w:rsidP="00E14255">
      <w:pPr>
        <w:spacing w:after="0" w:line="240" w:lineRule="auto"/>
        <w:ind w:left="0" w:right="0"/>
        <w:contextualSpacing/>
        <w:rPr>
          <w:szCs w:val="24"/>
        </w:rPr>
      </w:pPr>
    </w:p>
    <w:p w14:paraId="7F5A2516" w14:textId="77777777" w:rsidR="00AB30EC" w:rsidRPr="00A213E3" w:rsidRDefault="00AB30EC" w:rsidP="00E14255">
      <w:pPr>
        <w:spacing w:after="0" w:line="240" w:lineRule="auto"/>
        <w:ind w:left="0" w:right="0"/>
        <w:contextualSpacing/>
        <w:rPr>
          <w:szCs w:val="24"/>
        </w:rPr>
      </w:pPr>
      <w:r w:rsidRPr="00A213E3">
        <w:rPr>
          <w:szCs w:val="24"/>
        </w:rPr>
        <w:t>(2) Jäätmeveo saatekiri tuleb esitada ka ettevõtte enda tegevuskohtade vahelisel jäätmeveol.</w:t>
      </w:r>
    </w:p>
    <w:p w14:paraId="404DC630" w14:textId="77777777" w:rsidR="00AB30EC" w:rsidRPr="00A213E3" w:rsidRDefault="00AB30EC" w:rsidP="00E14255">
      <w:pPr>
        <w:spacing w:after="0" w:line="240" w:lineRule="auto"/>
        <w:ind w:left="0" w:right="0"/>
        <w:contextualSpacing/>
        <w:rPr>
          <w:szCs w:val="24"/>
        </w:rPr>
      </w:pPr>
    </w:p>
    <w:p w14:paraId="02B8E965" w14:textId="72714423" w:rsidR="00AB30EC" w:rsidRPr="00A213E3" w:rsidRDefault="00AB30EC" w:rsidP="00E14255">
      <w:pPr>
        <w:spacing w:after="0" w:line="240" w:lineRule="auto"/>
        <w:ind w:left="0" w:right="0"/>
        <w:contextualSpacing/>
        <w:rPr>
          <w:szCs w:val="24"/>
        </w:rPr>
      </w:pPr>
      <w:r w:rsidRPr="00A213E3">
        <w:rPr>
          <w:szCs w:val="24"/>
        </w:rPr>
        <w:lastRenderedPageBreak/>
        <w:t xml:space="preserve">(3) Käesoleva paragrahvi lõikes 1 sätestatut ei kohaldata füüsilise isiku suhtes kodumajapidamises tekkivate, juriidilise isiku suhtes isiku enda tegevuses tekkivate ja päästeasutuse suhtes päästetööl kogutud jäätmete </w:t>
      </w:r>
      <w:r w:rsidR="007476F8" w:rsidRPr="00A213E3">
        <w:rPr>
          <w:szCs w:val="24"/>
        </w:rPr>
        <w:t>vedamise</w:t>
      </w:r>
      <w:r w:rsidR="00AA0F72" w:rsidRPr="00A213E3">
        <w:rPr>
          <w:szCs w:val="24"/>
        </w:rPr>
        <w:t>l</w:t>
      </w:r>
      <w:r w:rsidRPr="00A213E3">
        <w:rPr>
          <w:szCs w:val="24"/>
        </w:rPr>
        <w:t>.</w:t>
      </w:r>
    </w:p>
    <w:p w14:paraId="0ADE85E3" w14:textId="77777777" w:rsidR="00AB30EC" w:rsidRPr="00A213E3" w:rsidRDefault="00AB30EC" w:rsidP="00E14255">
      <w:pPr>
        <w:spacing w:after="0" w:line="240" w:lineRule="auto"/>
        <w:ind w:left="0" w:right="0"/>
        <w:contextualSpacing/>
        <w:rPr>
          <w:szCs w:val="24"/>
        </w:rPr>
      </w:pPr>
    </w:p>
    <w:p w14:paraId="56DA88B8" w14:textId="3D600405" w:rsidR="00A2695D" w:rsidRPr="00A213E3" w:rsidRDefault="00AB30EC" w:rsidP="00E14255">
      <w:pPr>
        <w:spacing w:after="0" w:line="240" w:lineRule="auto"/>
        <w:ind w:left="0" w:right="0"/>
        <w:contextualSpacing/>
      </w:pPr>
      <w:r w:rsidRPr="00A213E3">
        <w:t>(4) Kui käesoleva paragrahvi lõikes 1 sätestatud kohustust ei ole täidetud, tuleb saatekiri esitada jäätmete vastuvõtjal enne jäätmete vastuvõtmist.</w:t>
      </w:r>
    </w:p>
    <w:p w14:paraId="30344F9D" w14:textId="721BC260" w:rsidR="724EE8C4" w:rsidRPr="00A213E3" w:rsidRDefault="724EE8C4" w:rsidP="00E14255">
      <w:pPr>
        <w:spacing w:after="0" w:line="240" w:lineRule="auto"/>
        <w:ind w:left="0" w:right="0"/>
        <w:contextualSpacing/>
      </w:pPr>
    </w:p>
    <w:p w14:paraId="3451793D" w14:textId="3F0E85B2" w:rsidR="05F6208B" w:rsidRPr="00A213E3" w:rsidRDefault="4A8E653E" w:rsidP="00E14255">
      <w:pPr>
        <w:spacing w:after="0" w:line="240" w:lineRule="auto"/>
        <w:ind w:left="0" w:right="0"/>
        <w:contextualSpacing/>
        <w:rPr>
          <w:color w:val="auto"/>
        </w:rPr>
      </w:pPr>
      <w:r w:rsidRPr="00A213E3">
        <w:t>(5) Jäätmeveo saatekirja andmekoosseisu ning saatekirja koostamise, edastamise</w:t>
      </w:r>
      <w:r w:rsidR="412337EE" w:rsidRPr="00A213E3">
        <w:t xml:space="preserve"> ja</w:t>
      </w:r>
      <w:r w:rsidRPr="00A213E3">
        <w:t xml:space="preserve"> registreerimise</w:t>
      </w:r>
      <w:r w:rsidR="623FA903" w:rsidRPr="00A213E3">
        <w:t xml:space="preserve"> </w:t>
      </w:r>
      <w:r w:rsidRPr="00A213E3">
        <w:t>korra kehtestab valdkonna eest vastutav minister </w:t>
      </w:r>
      <w:r w:rsidRPr="00A213E3">
        <w:rPr>
          <w:color w:val="auto"/>
        </w:rPr>
        <w:t>määrusega.</w:t>
      </w:r>
      <w:r w:rsidR="00223CE0">
        <w:rPr>
          <w:color w:val="auto"/>
        </w:rPr>
        <w:t>“;</w:t>
      </w:r>
    </w:p>
    <w:p w14:paraId="11DEA7C2" w14:textId="77777777" w:rsidR="002112FE" w:rsidRPr="00A213E3" w:rsidRDefault="002112FE" w:rsidP="00E14255">
      <w:pPr>
        <w:spacing w:after="0" w:line="240" w:lineRule="auto"/>
        <w:ind w:left="0" w:right="0" w:firstLine="0"/>
        <w:contextualSpacing/>
        <w:rPr>
          <w:color w:val="auto"/>
          <w:szCs w:val="24"/>
        </w:rPr>
      </w:pPr>
    </w:p>
    <w:p w14:paraId="715B8ABD" w14:textId="43D885A1" w:rsidR="008F514E" w:rsidRPr="00556816" w:rsidRDefault="00C242A7" w:rsidP="00E14255">
      <w:pPr>
        <w:spacing w:after="0" w:line="240" w:lineRule="auto"/>
        <w:ind w:left="0" w:right="0"/>
        <w:contextualSpacing/>
        <w:rPr>
          <w:b/>
          <w:color w:val="auto"/>
        </w:rPr>
      </w:pPr>
      <w:r>
        <w:rPr>
          <w:b/>
          <w:bCs/>
          <w:color w:val="auto"/>
        </w:rPr>
        <w:t>5</w:t>
      </w:r>
      <w:r w:rsidR="00970347">
        <w:rPr>
          <w:b/>
          <w:bCs/>
          <w:color w:val="auto"/>
        </w:rPr>
        <w:t>8</w:t>
      </w:r>
      <w:r w:rsidR="008F514E" w:rsidRPr="00A213E3">
        <w:rPr>
          <w:b/>
          <w:bCs/>
          <w:color w:val="auto"/>
        </w:rPr>
        <w:t>)</w:t>
      </w:r>
      <w:r w:rsidR="008F514E" w:rsidRPr="00A213E3">
        <w:rPr>
          <w:color w:val="auto"/>
        </w:rPr>
        <w:t xml:space="preserve"> </w:t>
      </w:r>
      <w:ins w:id="98" w:author="Kärt Voor" w:date="2024-12-03T15:12:00Z">
        <w:r w:rsidR="00BB2A3B">
          <w:rPr>
            <w:color w:val="auto"/>
          </w:rPr>
          <w:t>s</w:t>
        </w:r>
      </w:ins>
      <w:del w:id="99" w:author="Kärt Voor" w:date="2024-12-03T15:12:00Z">
        <w:r w:rsidR="009667A6" w:rsidRPr="00A213E3" w:rsidDel="00BB2A3B">
          <w:rPr>
            <w:color w:val="auto"/>
          </w:rPr>
          <w:delText>S</w:delText>
        </w:r>
      </w:del>
      <w:r w:rsidR="009667A6" w:rsidRPr="00A213E3">
        <w:rPr>
          <w:color w:val="auto"/>
        </w:rPr>
        <w:t>eadust</w:t>
      </w:r>
      <w:r w:rsidR="008F514E" w:rsidRPr="00A213E3">
        <w:rPr>
          <w:color w:val="auto"/>
        </w:rPr>
        <w:t xml:space="preserve"> täiendatakse </w:t>
      </w:r>
      <w:r w:rsidR="00F3208F" w:rsidRPr="00A213E3">
        <w:rPr>
          <w:color w:val="auto"/>
          <w:szCs w:val="24"/>
        </w:rPr>
        <w:t>§</w:t>
      </w:r>
      <w:r w:rsidR="00F3208F">
        <w:rPr>
          <w:color w:val="auto"/>
          <w:szCs w:val="24"/>
        </w:rPr>
        <w:t>-</w:t>
      </w:r>
      <w:r w:rsidR="008F514E" w:rsidRPr="00A213E3">
        <w:rPr>
          <w:color w:val="auto"/>
        </w:rPr>
        <w:t>ga 117</w:t>
      </w:r>
      <w:r w:rsidR="2D7E1753" w:rsidRPr="00A213E3">
        <w:rPr>
          <w:color w:val="auto"/>
          <w:vertAlign w:val="superscript"/>
        </w:rPr>
        <w:t>2</w:t>
      </w:r>
      <w:r w:rsidR="008F514E" w:rsidRPr="00A213E3">
        <w:rPr>
          <w:color w:val="auto"/>
        </w:rPr>
        <w:t xml:space="preserve"> järgmises sõnastuses:</w:t>
      </w:r>
    </w:p>
    <w:p w14:paraId="04210E4B" w14:textId="01562666" w:rsidR="00A2695D" w:rsidRPr="00A213E3" w:rsidRDefault="0093075F" w:rsidP="00E14255">
      <w:pPr>
        <w:spacing w:after="0" w:line="240" w:lineRule="auto"/>
        <w:ind w:left="0" w:right="0"/>
        <w:contextualSpacing/>
        <w:rPr>
          <w:color w:val="auto"/>
        </w:rPr>
      </w:pPr>
      <w:r w:rsidRPr="00A213E3">
        <w:rPr>
          <w:b/>
          <w:bCs/>
          <w:color w:val="auto"/>
        </w:rPr>
        <w:t>„</w:t>
      </w:r>
      <w:r w:rsidR="06823A0D" w:rsidRPr="00A213E3">
        <w:rPr>
          <w:b/>
          <w:bCs/>
          <w:color w:val="auto"/>
        </w:rPr>
        <w:t>§ 11</w:t>
      </w:r>
      <w:r w:rsidR="36ED9583" w:rsidRPr="00A213E3">
        <w:rPr>
          <w:b/>
          <w:bCs/>
          <w:color w:val="auto"/>
        </w:rPr>
        <w:t>7</w:t>
      </w:r>
      <w:r w:rsidR="6E1FB031" w:rsidRPr="00A213E3">
        <w:rPr>
          <w:b/>
          <w:bCs/>
          <w:color w:val="auto"/>
          <w:vertAlign w:val="superscript"/>
        </w:rPr>
        <w:t>2</w:t>
      </w:r>
      <w:r w:rsidR="06823A0D" w:rsidRPr="00A213E3">
        <w:rPr>
          <w:b/>
          <w:bCs/>
          <w:color w:val="auto"/>
        </w:rPr>
        <w:t>.</w:t>
      </w:r>
      <w:r w:rsidR="06823A0D" w:rsidRPr="00A213E3">
        <w:rPr>
          <w:color w:val="auto"/>
        </w:rPr>
        <w:t xml:space="preserve"> </w:t>
      </w:r>
      <w:r w:rsidR="14822057" w:rsidRPr="00A213E3">
        <w:rPr>
          <w:b/>
          <w:bCs/>
          <w:color w:val="auto"/>
        </w:rPr>
        <w:t>S</w:t>
      </w:r>
      <w:r w:rsidR="06823A0D" w:rsidRPr="00A213E3">
        <w:rPr>
          <w:b/>
          <w:bCs/>
          <w:color w:val="auto"/>
        </w:rPr>
        <w:t>tatistikatööd</w:t>
      </w:r>
    </w:p>
    <w:p w14:paraId="1EC1BFB3" w14:textId="77777777" w:rsidR="00E106C8" w:rsidRPr="00A213E3" w:rsidRDefault="00E106C8" w:rsidP="00E14255">
      <w:pPr>
        <w:spacing w:after="0" w:line="240" w:lineRule="auto"/>
        <w:ind w:left="0" w:right="0"/>
        <w:contextualSpacing/>
        <w:rPr>
          <w:szCs w:val="24"/>
        </w:rPr>
      </w:pPr>
    </w:p>
    <w:p w14:paraId="6CB155C6" w14:textId="1E95EC46" w:rsidR="00897F77" w:rsidRPr="00A213E3" w:rsidRDefault="00A2695D" w:rsidP="00676456">
      <w:pPr>
        <w:spacing w:after="0" w:line="240" w:lineRule="auto"/>
        <w:ind w:left="0" w:right="0" w:firstLine="0"/>
        <w:contextualSpacing/>
      </w:pPr>
      <w:r w:rsidRPr="00A213E3">
        <w:t>Jäätmestatistilisi statistikatöid korraldatakse riikliku statistika seaduses sätestatud korras.</w:t>
      </w:r>
      <w:r w:rsidR="0093075F" w:rsidRPr="00A213E3">
        <w:t>“;</w:t>
      </w:r>
    </w:p>
    <w:p w14:paraId="08D1BD6E" w14:textId="6DA78061" w:rsidR="1ED324C3" w:rsidRPr="00A213E3" w:rsidRDefault="1ED324C3" w:rsidP="00E14255">
      <w:pPr>
        <w:spacing w:after="0" w:line="240" w:lineRule="auto"/>
        <w:ind w:left="0" w:right="0" w:firstLine="0"/>
        <w:contextualSpacing/>
      </w:pPr>
    </w:p>
    <w:p w14:paraId="7EC24417" w14:textId="39EDAE7A" w:rsidR="743ACE71" w:rsidRPr="00A213E3" w:rsidRDefault="00970347" w:rsidP="00E14255">
      <w:pPr>
        <w:spacing w:after="0" w:line="240" w:lineRule="auto"/>
        <w:ind w:left="0" w:right="0"/>
        <w:contextualSpacing/>
        <w:rPr>
          <w:szCs w:val="24"/>
        </w:rPr>
      </w:pPr>
      <w:r>
        <w:rPr>
          <w:b/>
          <w:bCs/>
          <w:szCs w:val="24"/>
        </w:rPr>
        <w:t>59</w:t>
      </w:r>
      <w:r w:rsidR="743ACE71" w:rsidRPr="00A213E3">
        <w:rPr>
          <w:b/>
          <w:bCs/>
          <w:szCs w:val="24"/>
        </w:rPr>
        <w:t>)</w:t>
      </w:r>
      <w:r w:rsidR="743ACE71" w:rsidRPr="00A213E3">
        <w:rPr>
          <w:szCs w:val="24"/>
        </w:rPr>
        <w:t xml:space="preserve"> seaduse 11. peatüki pealkiri muudetakse ja sõnastatakse järgmiselt:</w:t>
      </w:r>
    </w:p>
    <w:p w14:paraId="7DD499F8" w14:textId="60E1A18D" w:rsidR="743ACE71" w:rsidRPr="00A213E3" w:rsidRDefault="743ACE71" w:rsidP="00E14255">
      <w:pPr>
        <w:spacing w:after="0" w:line="240" w:lineRule="auto"/>
        <w:jc w:val="center"/>
        <w:rPr>
          <w:b/>
          <w:bCs/>
          <w:szCs w:val="24"/>
        </w:rPr>
      </w:pPr>
      <w:r w:rsidRPr="00A213E3">
        <w:rPr>
          <w:szCs w:val="24"/>
        </w:rPr>
        <w:t>„</w:t>
      </w:r>
      <w:r w:rsidRPr="00A213E3">
        <w:rPr>
          <w:b/>
          <w:bCs/>
          <w:szCs w:val="24"/>
        </w:rPr>
        <w:t>11. peatükk</w:t>
      </w:r>
    </w:p>
    <w:p w14:paraId="7EDB7B20" w14:textId="3B3E5383" w:rsidR="743ACE71" w:rsidRPr="00A213E3" w:rsidRDefault="22A5CE6D" w:rsidP="00E14255">
      <w:pPr>
        <w:spacing w:after="0" w:line="240" w:lineRule="auto"/>
        <w:jc w:val="center"/>
      </w:pPr>
      <w:r w:rsidRPr="00A213E3">
        <w:rPr>
          <w:b/>
          <w:bCs/>
        </w:rPr>
        <w:t>RIIKLIK JA HALDUSJÄRELEVALVE</w:t>
      </w:r>
      <w:r w:rsidRPr="00A213E3">
        <w:t>“;</w:t>
      </w:r>
    </w:p>
    <w:p w14:paraId="66421979" w14:textId="748D4E0D" w:rsidR="743ACE71" w:rsidRPr="00A213E3" w:rsidRDefault="743ACE71" w:rsidP="00E14255">
      <w:pPr>
        <w:spacing w:after="0" w:line="240" w:lineRule="auto"/>
        <w:rPr>
          <w:rFonts w:eastAsia="Calibri"/>
          <w:sz w:val="22"/>
        </w:rPr>
      </w:pPr>
    </w:p>
    <w:p w14:paraId="0E1A42DF" w14:textId="70C4FFA6" w:rsidR="7A067E86" w:rsidRPr="00AE09C2" w:rsidRDefault="008E0CC2" w:rsidP="00E14255">
      <w:pPr>
        <w:spacing w:after="0" w:line="240" w:lineRule="auto"/>
        <w:ind w:left="0" w:right="0"/>
        <w:rPr>
          <w:szCs w:val="24"/>
        </w:rPr>
      </w:pPr>
      <w:r w:rsidRPr="00AE09C2">
        <w:rPr>
          <w:b/>
          <w:bCs/>
          <w:szCs w:val="24"/>
        </w:rPr>
        <w:t>6</w:t>
      </w:r>
      <w:r w:rsidR="00970347">
        <w:rPr>
          <w:b/>
          <w:bCs/>
          <w:szCs w:val="24"/>
        </w:rPr>
        <w:t>0</w:t>
      </w:r>
      <w:r w:rsidR="66193430" w:rsidRPr="00AE09C2">
        <w:rPr>
          <w:b/>
          <w:bCs/>
          <w:szCs w:val="24"/>
        </w:rPr>
        <w:t>)</w:t>
      </w:r>
      <w:r w:rsidR="66193430" w:rsidRPr="00AE09C2">
        <w:rPr>
          <w:szCs w:val="24"/>
        </w:rPr>
        <w:t xml:space="preserve"> seadust täiendatakse §-</w:t>
      </w:r>
      <w:r w:rsidR="00F3208F">
        <w:rPr>
          <w:szCs w:val="24"/>
        </w:rPr>
        <w:t>de</w:t>
      </w:r>
      <w:r w:rsidR="66193430" w:rsidRPr="00AE09C2">
        <w:rPr>
          <w:szCs w:val="24"/>
        </w:rPr>
        <w:t>ga 119</w:t>
      </w:r>
      <w:r w:rsidR="66193430" w:rsidRPr="00AE09C2">
        <w:rPr>
          <w:szCs w:val="24"/>
          <w:vertAlign w:val="superscript"/>
        </w:rPr>
        <w:t>7</w:t>
      </w:r>
      <w:r w:rsidR="00F3208F">
        <w:rPr>
          <w:szCs w:val="24"/>
        </w:rPr>
        <w:t>–</w:t>
      </w:r>
      <w:r w:rsidR="66193430" w:rsidRPr="00AE09C2">
        <w:rPr>
          <w:szCs w:val="24"/>
        </w:rPr>
        <w:t>119</w:t>
      </w:r>
      <w:r w:rsidR="66193430" w:rsidRPr="00AE09C2">
        <w:rPr>
          <w:szCs w:val="24"/>
          <w:vertAlign w:val="superscript"/>
        </w:rPr>
        <w:t>9</w:t>
      </w:r>
      <w:r w:rsidR="66193430" w:rsidRPr="00AE09C2">
        <w:rPr>
          <w:szCs w:val="24"/>
        </w:rPr>
        <w:t xml:space="preserve"> järgmises sõnastuses:</w:t>
      </w:r>
    </w:p>
    <w:p w14:paraId="6FB0FD74" w14:textId="193C0C70" w:rsidR="7A067E86" w:rsidRPr="00AE09C2" w:rsidRDefault="66193430" w:rsidP="00E14255">
      <w:pPr>
        <w:spacing w:after="0" w:line="240" w:lineRule="auto"/>
        <w:ind w:left="0" w:right="0"/>
        <w:rPr>
          <w:b/>
          <w:bCs/>
          <w:szCs w:val="24"/>
        </w:rPr>
      </w:pPr>
      <w:r w:rsidRPr="00AE09C2">
        <w:rPr>
          <w:b/>
          <w:bCs/>
          <w:szCs w:val="24"/>
        </w:rPr>
        <w:t>„§ 119</w:t>
      </w:r>
      <w:r w:rsidRPr="00AE09C2">
        <w:rPr>
          <w:b/>
          <w:bCs/>
          <w:szCs w:val="24"/>
          <w:vertAlign w:val="superscript"/>
        </w:rPr>
        <w:t>7</w:t>
      </w:r>
      <w:r w:rsidRPr="00AE09C2">
        <w:rPr>
          <w:b/>
          <w:bCs/>
          <w:szCs w:val="24"/>
        </w:rPr>
        <w:t>. Haldusjärelevalve</w:t>
      </w:r>
    </w:p>
    <w:p w14:paraId="17714111" w14:textId="087131F1" w:rsidR="7A067E86" w:rsidRPr="00AE09C2" w:rsidRDefault="7A067E86" w:rsidP="00E14255">
      <w:pPr>
        <w:spacing w:after="0" w:line="240" w:lineRule="auto"/>
        <w:ind w:left="0" w:right="0"/>
        <w:rPr>
          <w:color w:val="202020"/>
          <w:szCs w:val="24"/>
        </w:rPr>
      </w:pPr>
    </w:p>
    <w:p w14:paraId="03F0D735" w14:textId="762634C3" w:rsidR="7A067E86" w:rsidRPr="00AE09C2" w:rsidRDefault="66193430" w:rsidP="00E14255">
      <w:pPr>
        <w:spacing w:after="0" w:line="240" w:lineRule="auto"/>
        <w:ind w:left="0" w:right="0"/>
        <w:rPr>
          <w:color w:val="202020"/>
        </w:rPr>
      </w:pPr>
      <w:r w:rsidRPr="00AE09C2">
        <w:rPr>
          <w:color w:val="202020"/>
        </w:rPr>
        <w:t xml:space="preserve">(1) Haldusjärelevalvet käesolevas seaduses ja selle alusel kehtestatud õigusaktides sätestatud kohaliku omavalitsuse üksuse </w:t>
      </w:r>
      <w:r w:rsidR="00106D32" w:rsidRPr="00AE09C2">
        <w:rPr>
          <w:color w:val="202020"/>
        </w:rPr>
        <w:t xml:space="preserve">jäätmehooldusega seotud </w:t>
      </w:r>
      <w:r w:rsidRPr="00AE09C2">
        <w:rPr>
          <w:color w:val="202020"/>
        </w:rPr>
        <w:t xml:space="preserve">kohustuste täitmise õiguspärasuse </w:t>
      </w:r>
      <w:r w:rsidRPr="00AE09C2">
        <w:t>üle teostab Keskkonnaamet (</w:t>
      </w:r>
      <w:r w:rsidRPr="00AE09C2">
        <w:rPr>
          <w:color w:val="202020"/>
        </w:rPr>
        <w:t xml:space="preserve">edaspidi </w:t>
      </w:r>
      <w:r w:rsidRPr="00AE09C2">
        <w:rPr>
          <w:i/>
          <w:color w:val="202020"/>
        </w:rPr>
        <w:t>haldusjärelevalve teostaja).</w:t>
      </w:r>
    </w:p>
    <w:p w14:paraId="5190C42A" w14:textId="4A7A2336" w:rsidR="7A067E86" w:rsidRPr="00AE09C2" w:rsidRDefault="7A067E86" w:rsidP="00E14255">
      <w:pPr>
        <w:spacing w:after="0" w:line="240" w:lineRule="auto"/>
        <w:ind w:left="0" w:right="0"/>
        <w:rPr>
          <w:color w:val="202020"/>
          <w:szCs w:val="24"/>
        </w:rPr>
      </w:pPr>
    </w:p>
    <w:p w14:paraId="3F14FAD8" w14:textId="5351128B" w:rsidR="7A067E86" w:rsidRPr="00AE09C2" w:rsidRDefault="66193430" w:rsidP="00E14255">
      <w:pPr>
        <w:spacing w:after="0" w:line="240" w:lineRule="auto"/>
        <w:ind w:left="0" w:right="0"/>
        <w:rPr>
          <w:i/>
          <w:color w:val="202020"/>
        </w:rPr>
      </w:pPr>
      <w:r w:rsidRPr="00AE09C2">
        <w:rPr>
          <w:color w:val="202020"/>
        </w:rPr>
        <w:t xml:space="preserve">(2) Haldusjärelevalve eesmärk on tagada jäätmehoolduse korraldamine, </w:t>
      </w:r>
      <w:r w:rsidR="00106D32" w:rsidRPr="00AE09C2">
        <w:rPr>
          <w:color w:val="202020"/>
        </w:rPr>
        <w:t xml:space="preserve">eelkõige </w:t>
      </w:r>
      <w:r w:rsidRPr="00AE09C2">
        <w:rPr>
          <w:color w:val="202020"/>
        </w:rPr>
        <w:t xml:space="preserve">olmejäätmete liigiti kogumise sihtarvu </w:t>
      </w:r>
      <w:r w:rsidR="6154607A" w:rsidRPr="00AE09C2">
        <w:rPr>
          <w:color w:val="202020"/>
        </w:rPr>
        <w:t>saavutamine</w:t>
      </w:r>
      <w:r w:rsidRPr="00AE09C2">
        <w:rPr>
          <w:color w:val="202020"/>
        </w:rPr>
        <w:t xml:space="preserve"> ning </w:t>
      </w:r>
      <w:r w:rsidR="002C18B6" w:rsidRPr="00AE09C2">
        <w:rPr>
          <w:color w:val="202020"/>
        </w:rPr>
        <w:t>jäätmehoolduse</w:t>
      </w:r>
      <w:r w:rsidRPr="00AE09C2">
        <w:rPr>
          <w:color w:val="202020"/>
        </w:rPr>
        <w:t xml:space="preserve"> kvaliteet ja tulemuslikkus.</w:t>
      </w:r>
    </w:p>
    <w:p w14:paraId="65F0092B" w14:textId="50277B18" w:rsidR="7A067E86" w:rsidRPr="00AE09C2" w:rsidRDefault="7A067E86" w:rsidP="00E14255">
      <w:pPr>
        <w:spacing w:after="0" w:line="240" w:lineRule="auto"/>
        <w:ind w:left="0" w:right="0" w:firstLine="0"/>
        <w:rPr>
          <w:color w:val="202020"/>
          <w:szCs w:val="24"/>
        </w:rPr>
      </w:pPr>
    </w:p>
    <w:p w14:paraId="51A8E141" w14:textId="590E9DCA" w:rsidR="7A067E86" w:rsidRPr="00AE09C2" w:rsidRDefault="66193430" w:rsidP="00E14255">
      <w:pPr>
        <w:spacing w:after="0" w:line="240" w:lineRule="auto"/>
        <w:ind w:left="0" w:right="0"/>
        <w:rPr>
          <w:b/>
          <w:bCs/>
          <w:szCs w:val="24"/>
        </w:rPr>
      </w:pPr>
      <w:r w:rsidRPr="00AE09C2">
        <w:rPr>
          <w:b/>
          <w:bCs/>
          <w:szCs w:val="24"/>
        </w:rPr>
        <w:t>§ 119</w:t>
      </w:r>
      <w:r w:rsidRPr="00AE09C2">
        <w:rPr>
          <w:b/>
          <w:bCs/>
          <w:szCs w:val="24"/>
          <w:vertAlign w:val="superscript"/>
        </w:rPr>
        <w:t>8</w:t>
      </w:r>
      <w:r w:rsidRPr="00AE09C2">
        <w:rPr>
          <w:b/>
          <w:bCs/>
          <w:szCs w:val="24"/>
        </w:rPr>
        <w:t>. Haldusjärelevalve teostaja pädevus</w:t>
      </w:r>
    </w:p>
    <w:p w14:paraId="0EBBB69A" w14:textId="20C846A5" w:rsidR="7A067E86" w:rsidRPr="00AE09C2" w:rsidRDefault="7A067E86" w:rsidP="00E14255">
      <w:pPr>
        <w:spacing w:after="0" w:line="240" w:lineRule="auto"/>
        <w:ind w:left="0" w:right="0"/>
        <w:rPr>
          <w:b/>
          <w:bCs/>
          <w:szCs w:val="24"/>
        </w:rPr>
      </w:pPr>
    </w:p>
    <w:p w14:paraId="1520D39B" w14:textId="6D084D2B" w:rsidR="7A067E86" w:rsidRPr="00AE09C2" w:rsidRDefault="66193430" w:rsidP="00E14255">
      <w:pPr>
        <w:spacing w:after="0" w:line="240" w:lineRule="auto"/>
        <w:ind w:left="0" w:right="0"/>
      </w:pPr>
      <w:r w:rsidRPr="00AE09C2">
        <w:rPr>
          <w:color w:val="202020"/>
        </w:rPr>
        <w:t xml:space="preserve">(1) Haldusjärelevalve teostaja pädevuses on kontrollida käesoleva seadusega ja selle alusel kehtestatud õigusaktidega kohaliku omavalitsuse üksusele </w:t>
      </w:r>
      <w:r w:rsidR="00D74B55">
        <w:rPr>
          <w:color w:val="202020"/>
        </w:rPr>
        <w:t>seatud</w:t>
      </w:r>
      <w:r w:rsidRPr="00AE09C2">
        <w:t xml:space="preserve"> kohustuste täitmist, </w:t>
      </w:r>
      <w:r w:rsidR="00F57F0E" w:rsidRPr="00AE09C2">
        <w:rPr>
          <w:color w:val="202020"/>
        </w:rPr>
        <w:t xml:space="preserve">eelkõige </w:t>
      </w:r>
      <w:r w:rsidRPr="00AE09C2">
        <w:rPr>
          <w:color w:val="202020"/>
        </w:rPr>
        <w:t xml:space="preserve">olmejäätmete liigiti kogumise sihtarvu </w:t>
      </w:r>
      <w:r w:rsidR="11BC0DAE" w:rsidRPr="00AE09C2">
        <w:rPr>
          <w:color w:val="202020"/>
        </w:rPr>
        <w:t>saavutamis</w:t>
      </w:r>
      <w:r w:rsidR="00DF3FB1" w:rsidRPr="00AE09C2">
        <w:rPr>
          <w:color w:val="202020"/>
        </w:rPr>
        <w:t>t</w:t>
      </w:r>
      <w:r w:rsidRPr="00AE09C2">
        <w:rPr>
          <w:color w:val="202020"/>
        </w:rPr>
        <w:t>.</w:t>
      </w:r>
    </w:p>
    <w:p w14:paraId="5C0867D4" w14:textId="72856487" w:rsidR="7A067E86" w:rsidRPr="00AE09C2" w:rsidRDefault="7A067E86" w:rsidP="00E14255">
      <w:pPr>
        <w:shd w:val="clear" w:color="auto" w:fill="FFFFFF" w:themeFill="background1"/>
        <w:spacing w:after="0" w:line="240" w:lineRule="auto"/>
        <w:ind w:left="0" w:right="0"/>
        <w:rPr>
          <w:rFonts w:eastAsia="Calibri"/>
          <w:sz w:val="22"/>
        </w:rPr>
      </w:pPr>
    </w:p>
    <w:p w14:paraId="43E23511" w14:textId="6328E626" w:rsidR="7A067E86" w:rsidRPr="00AE09C2" w:rsidRDefault="66193430" w:rsidP="00E14255">
      <w:pPr>
        <w:shd w:val="clear" w:color="auto" w:fill="FFFFFF" w:themeFill="background1"/>
        <w:spacing w:after="0" w:line="240" w:lineRule="auto"/>
        <w:ind w:left="0" w:right="0"/>
        <w:rPr>
          <w:color w:val="202020"/>
          <w:szCs w:val="24"/>
        </w:rPr>
      </w:pPr>
      <w:r w:rsidRPr="00654ACC">
        <w:rPr>
          <w:color w:val="202020"/>
          <w:szCs w:val="24"/>
        </w:rPr>
        <w:t>(2) Haldusjärelevalve teostajal on õigus:</w:t>
      </w:r>
    </w:p>
    <w:p w14:paraId="3B3EDDB0" w14:textId="7B0720CD" w:rsidR="7A067E86" w:rsidRPr="00AE09C2" w:rsidRDefault="66193430" w:rsidP="00E14255">
      <w:pPr>
        <w:spacing w:after="0" w:line="240" w:lineRule="auto"/>
        <w:ind w:left="0" w:right="0"/>
        <w:rPr>
          <w:szCs w:val="24"/>
        </w:rPr>
      </w:pPr>
      <w:r w:rsidRPr="00AE09C2">
        <w:rPr>
          <w:szCs w:val="24"/>
        </w:rPr>
        <w:t>1) tutvuda kohaliku omavalitsuse üksuse käsutuses olevate tõendite ja andmetega, mille alusel on võimalik kindlaks teha haldusjärelevalve teostaja ülesannete täitmiseks olulised asjaolud, saada nendest ärakirju;</w:t>
      </w:r>
    </w:p>
    <w:p w14:paraId="01886890" w14:textId="646108BF" w:rsidR="7A067E86" w:rsidRPr="00AE09C2" w:rsidRDefault="66193430" w:rsidP="00E14255">
      <w:pPr>
        <w:spacing w:after="0" w:line="240" w:lineRule="auto"/>
        <w:ind w:left="0" w:right="0"/>
        <w:rPr>
          <w:szCs w:val="24"/>
        </w:rPr>
      </w:pPr>
      <w:r w:rsidRPr="00AE09C2">
        <w:rPr>
          <w:szCs w:val="24"/>
        </w:rPr>
        <w:t>2) saada kohaliku omavalitsuse üksuse juhtorganilt seletusi;</w:t>
      </w:r>
    </w:p>
    <w:p w14:paraId="3398D6E7" w14:textId="178D76B2" w:rsidR="7A067E86" w:rsidRPr="00AE09C2" w:rsidRDefault="66193430" w:rsidP="00E14255">
      <w:pPr>
        <w:spacing w:after="0" w:line="240" w:lineRule="auto"/>
        <w:ind w:left="0" w:right="0"/>
        <w:rPr>
          <w:szCs w:val="24"/>
        </w:rPr>
      </w:pPr>
      <w:r w:rsidRPr="00AE09C2">
        <w:rPr>
          <w:szCs w:val="24"/>
        </w:rPr>
        <w:t xml:space="preserve">3) saada kohaliku omavalitsuse üksuselt </w:t>
      </w:r>
      <w:r w:rsidR="00A11307" w:rsidRPr="00AE09C2">
        <w:rPr>
          <w:szCs w:val="24"/>
        </w:rPr>
        <w:t xml:space="preserve">teavet </w:t>
      </w:r>
      <w:r w:rsidRPr="00AE09C2">
        <w:rPr>
          <w:szCs w:val="24"/>
        </w:rPr>
        <w:t xml:space="preserve">õigusaktide ja </w:t>
      </w:r>
      <w:r w:rsidRPr="00AE09C2">
        <w:rPr>
          <w:color w:val="202020"/>
          <w:szCs w:val="24"/>
        </w:rPr>
        <w:t xml:space="preserve">jäätmehoolduseks eraldatud sihtotstarbeliste vahendite </w:t>
      </w:r>
      <w:r w:rsidRPr="00AE09C2">
        <w:rPr>
          <w:szCs w:val="24"/>
        </w:rPr>
        <w:t>rakendamise kohta;</w:t>
      </w:r>
    </w:p>
    <w:p w14:paraId="3648113A" w14:textId="2849AA46" w:rsidR="7A067E86" w:rsidRPr="00AE09C2" w:rsidRDefault="400EDCE5" w:rsidP="00E14255">
      <w:pPr>
        <w:spacing w:after="0" w:line="240" w:lineRule="auto"/>
        <w:ind w:left="0" w:right="0"/>
      </w:pPr>
      <w:r w:rsidRPr="00AE09C2">
        <w:t>4</w:t>
      </w:r>
      <w:r w:rsidR="66193430" w:rsidRPr="00AE09C2">
        <w:t>) teha kohaliku omavalitsuse üksusele ettepanekuid tegevuse parandamiseks;</w:t>
      </w:r>
    </w:p>
    <w:p w14:paraId="1D664FE2" w14:textId="7C768DF2" w:rsidR="7A067E86" w:rsidRPr="00AE09C2" w:rsidRDefault="239AB139" w:rsidP="00E14255">
      <w:pPr>
        <w:spacing w:after="0" w:line="240" w:lineRule="auto"/>
        <w:ind w:left="0" w:right="0"/>
      </w:pPr>
      <w:r w:rsidRPr="00AE09C2">
        <w:t>5</w:t>
      </w:r>
      <w:r w:rsidR="66193430" w:rsidRPr="00AE09C2">
        <w:t xml:space="preserve">) teha kohaliku omavalitsuse üksusele ettekirjutusi käesoleva </w:t>
      </w:r>
      <w:r w:rsidR="001B60A6" w:rsidRPr="00AE09C2">
        <w:t xml:space="preserve">seaduse </w:t>
      </w:r>
      <w:r w:rsidR="00427BEB" w:rsidRPr="00AE09C2">
        <w:t>§ 136</w:t>
      </w:r>
      <w:r w:rsidR="00427BEB" w:rsidRPr="00AE09C2">
        <w:rPr>
          <w:vertAlign w:val="superscript"/>
        </w:rPr>
        <w:t>3</w:t>
      </w:r>
      <w:r w:rsidR="00427BEB" w:rsidRPr="00AE09C2">
        <w:t xml:space="preserve"> lõikes 5 </w:t>
      </w:r>
      <w:r w:rsidR="003F5D8B">
        <w:t>sätestatud</w:t>
      </w:r>
      <w:r w:rsidR="00427BEB" w:rsidRPr="00AE09C2">
        <w:t xml:space="preserve"> sihtarvu täitmata jätmise korral</w:t>
      </w:r>
      <w:r w:rsidR="66193430" w:rsidRPr="00AE09C2">
        <w:t>.</w:t>
      </w:r>
    </w:p>
    <w:p w14:paraId="0BCD2618" w14:textId="70A29755" w:rsidR="75D2251F" w:rsidRPr="00AE09C2" w:rsidRDefault="75D2251F" w:rsidP="00E14255">
      <w:pPr>
        <w:spacing w:after="0" w:line="240" w:lineRule="auto"/>
        <w:ind w:left="0" w:right="0"/>
        <w:rPr>
          <w:szCs w:val="24"/>
        </w:rPr>
      </w:pPr>
    </w:p>
    <w:p w14:paraId="63BAC99A" w14:textId="13A1454D" w:rsidR="005E02F4" w:rsidRPr="00AE09C2" w:rsidRDefault="245F9EA5" w:rsidP="00E14255">
      <w:pPr>
        <w:spacing w:after="0" w:line="240" w:lineRule="auto"/>
        <w:ind w:left="0" w:right="0"/>
        <w:rPr>
          <w:color w:val="202020"/>
          <w:szCs w:val="24"/>
        </w:rPr>
      </w:pPr>
      <w:r w:rsidRPr="00AE09C2">
        <w:rPr>
          <w:color w:val="202020"/>
          <w:szCs w:val="24"/>
        </w:rPr>
        <w:t xml:space="preserve">(3) </w:t>
      </w:r>
      <w:r w:rsidR="1087AE64" w:rsidRPr="00AE09C2">
        <w:rPr>
          <w:color w:val="202020"/>
          <w:szCs w:val="24"/>
        </w:rPr>
        <w:t>Haldusjärelevalve valim moodustatakse kõikide kohalike omavalitsusüksuste hulgast</w:t>
      </w:r>
      <w:r w:rsidR="003F5D8B">
        <w:rPr>
          <w:color w:val="202020"/>
          <w:szCs w:val="24"/>
        </w:rPr>
        <w:t xml:space="preserve"> käesoleva seaduse</w:t>
      </w:r>
      <w:r w:rsidR="1087AE64" w:rsidRPr="00AE09C2">
        <w:rPr>
          <w:color w:val="202020"/>
          <w:szCs w:val="24"/>
        </w:rPr>
        <w:t xml:space="preserve"> § </w:t>
      </w:r>
      <w:r w:rsidR="38AF3530" w:rsidRPr="00AE09C2">
        <w:rPr>
          <w:color w:val="202020"/>
          <w:szCs w:val="24"/>
        </w:rPr>
        <w:t>136</w:t>
      </w:r>
      <w:r w:rsidR="38AF3530" w:rsidRPr="00AE09C2">
        <w:rPr>
          <w:color w:val="202020"/>
          <w:szCs w:val="24"/>
          <w:vertAlign w:val="superscript"/>
        </w:rPr>
        <w:t>3</w:t>
      </w:r>
      <w:r w:rsidR="38AF3530" w:rsidRPr="00AE09C2">
        <w:rPr>
          <w:color w:val="202020"/>
          <w:szCs w:val="24"/>
        </w:rPr>
        <w:t xml:space="preserve"> lõi</w:t>
      </w:r>
      <w:r w:rsidR="00FD00CF" w:rsidRPr="00AE09C2">
        <w:rPr>
          <w:color w:val="202020"/>
          <w:szCs w:val="24"/>
        </w:rPr>
        <w:t>kes</w:t>
      </w:r>
      <w:r w:rsidR="38AF3530" w:rsidRPr="00AE09C2">
        <w:rPr>
          <w:color w:val="202020"/>
          <w:szCs w:val="24"/>
        </w:rPr>
        <w:t xml:space="preserve"> 5</w:t>
      </w:r>
      <w:r w:rsidR="1087AE64" w:rsidRPr="00AE09C2">
        <w:rPr>
          <w:color w:val="202020"/>
          <w:szCs w:val="24"/>
        </w:rPr>
        <w:t xml:space="preserve"> sätestatud kohustuse täitmise jälgimise põhimõttel</w:t>
      </w:r>
      <w:r w:rsidR="2C0207E4" w:rsidRPr="00AE09C2">
        <w:rPr>
          <w:color w:val="202020"/>
          <w:szCs w:val="24"/>
        </w:rPr>
        <w:t>.</w:t>
      </w:r>
    </w:p>
    <w:p w14:paraId="5D32DD6F" w14:textId="46B29FA9" w:rsidR="7A067E86" w:rsidRPr="00AE09C2" w:rsidRDefault="7A067E86" w:rsidP="00E14255">
      <w:pPr>
        <w:spacing w:after="0" w:line="240" w:lineRule="auto"/>
        <w:ind w:left="0" w:right="0"/>
        <w:rPr>
          <w:b/>
          <w:bCs/>
          <w:color w:val="000000" w:themeColor="text1"/>
          <w:szCs w:val="24"/>
        </w:rPr>
      </w:pPr>
    </w:p>
    <w:p w14:paraId="776039F3" w14:textId="39EF49F0" w:rsidR="7A067E86" w:rsidRPr="00AE09C2" w:rsidRDefault="66193430" w:rsidP="00E14255">
      <w:pPr>
        <w:shd w:val="clear" w:color="auto" w:fill="FFFFFF" w:themeFill="background1"/>
        <w:spacing w:after="0" w:line="240" w:lineRule="auto"/>
        <w:ind w:left="0" w:right="0"/>
        <w:rPr>
          <w:b/>
          <w:bCs/>
          <w:color w:val="000000" w:themeColor="text1"/>
          <w:szCs w:val="24"/>
        </w:rPr>
      </w:pPr>
      <w:r w:rsidRPr="00AE09C2">
        <w:rPr>
          <w:b/>
          <w:bCs/>
          <w:color w:val="000000" w:themeColor="text1"/>
          <w:szCs w:val="24"/>
        </w:rPr>
        <w:t>§ 119</w:t>
      </w:r>
      <w:r w:rsidRPr="00AE09C2">
        <w:rPr>
          <w:b/>
          <w:bCs/>
          <w:color w:val="000000" w:themeColor="text1"/>
          <w:szCs w:val="24"/>
          <w:vertAlign w:val="superscript"/>
        </w:rPr>
        <w:t>9</w:t>
      </w:r>
      <w:r w:rsidRPr="00AE09C2">
        <w:rPr>
          <w:b/>
          <w:bCs/>
          <w:color w:val="000000" w:themeColor="text1"/>
          <w:szCs w:val="24"/>
        </w:rPr>
        <w:t>. Ettekirjutus</w:t>
      </w:r>
    </w:p>
    <w:p w14:paraId="37768355" w14:textId="2BF45E58" w:rsidR="7A067E86" w:rsidRPr="00AE09C2" w:rsidRDefault="7A067E86" w:rsidP="00E14255">
      <w:pPr>
        <w:shd w:val="clear" w:color="auto" w:fill="FFFFFF" w:themeFill="background1"/>
        <w:spacing w:after="0" w:line="240" w:lineRule="auto"/>
        <w:ind w:left="0" w:right="0"/>
        <w:rPr>
          <w:b/>
          <w:bCs/>
          <w:color w:val="000000" w:themeColor="text1"/>
          <w:szCs w:val="24"/>
        </w:rPr>
      </w:pPr>
    </w:p>
    <w:p w14:paraId="04DD8F37" w14:textId="3F04283F" w:rsidR="7A067E86" w:rsidRPr="00AE09C2" w:rsidRDefault="66193430" w:rsidP="00E14255">
      <w:pPr>
        <w:shd w:val="clear" w:color="auto" w:fill="FFFFFF" w:themeFill="background1"/>
        <w:spacing w:after="0" w:line="240" w:lineRule="auto"/>
        <w:ind w:left="0" w:right="0"/>
        <w:rPr>
          <w:color w:val="202020"/>
          <w:szCs w:val="24"/>
        </w:rPr>
      </w:pPr>
      <w:r w:rsidRPr="00AE09C2">
        <w:rPr>
          <w:color w:val="202020"/>
          <w:szCs w:val="24"/>
        </w:rPr>
        <w:t>(1) Ettekirjutus pea</w:t>
      </w:r>
      <w:r w:rsidR="003F5D8B">
        <w:rPr>
          <w:color w:val="202020"/>
          <w:szCs w:val="24"/>
        </w:rPr>
        <w:t>b</w:t>
      </w:r>
      <w:r w:rsidRPr="00AE09C2">
        <w:rPr>
          <w:color w:val="202020"/>
          <w:szCs w:val="24"/>
        </w:rPr>
        <w:t xml:space="preserve"> sisald</w:t>
      </w:r>
      <w:r w:rsidR="003F5D8B">
        <w:rPr>
          <w:color w:val="202020"/>
          <w:szCs w:val="24"/>
        </w:rPr>
        <w:t>a</w:t>
      </w:r>
      <w:r w:rsidRPr="00AE09C2">
        <w:rPr>
          <w:color w:val="202020"/>
          <w:szCs w:val="24"/>
        </w:rPr>
        <w:t>ma</w:t>
      </w:r>
      <w:r w:rsidR="003F5D8B">
        <w:rPr>
          <w:color w:val="202020"/>
          <w:szCs w:val="24"/>
        </w:rPr>
        <w:t xml:space="preserve"> järgmist teavet</w:t>
      </w:r>
      <w:r w:rsidRPr="00AE09C2">
        <w:rPr>
          <w:color w:val="202020"/>
          <w:szCs w:val="24"/>
        </w:rPr>
        <w:t>:</w:t>
      </w:r>
    </w:p>
    <w:p w14:paraId="40809999" w14:textId="3EA52308" w:rsidR="7A067E86" w:rsidRPr="00AE09C2" w:rsidRDefault="66193430" w:rsidP="00E14255">
      <w:pPr>
        <w:shd w:val="clear" w:color="auto" w:fill="FFFFFF" w:themeFill="background1"/>
        <w:spacing w:after="0" w:line="240" w:lineRule="auto"/>
        <w:ind w:left="0" w:right="0"/>
        <w:rPr>
          <w:color w:val="202020"/>
          <w:szCs w:val="24"/>
        </w:rPr>
      </w:pPr>
      <w:r w:rsidRPr="00AE09C2">
        <w:rPr>
          <w:color w:val="202020"/>
          <w:szCs w:val="24"/>
        </w:rPr>
        <w:lastRenderedPageBreak/>
        <w:t>1) isik, kellele ettekirjutus on suunatud;</w:t>
      </w:r>
    </w:p>
    <w:p w14:paraId="23279ED0" w14:textId="30DBD4CF" w:rsidR="7A067E86" w:rsidRPr="00AE09C2" w:rsidRDefault="66193430" w:rsidP="00E14255">
      <w:pPr>
        <w:shd w:val="clear" w:color="auto" w:fill="FFFFFF" w:themeFill="background1"/>
        <w:spacing w:after="0" w:line="240" w:lineRule="auto"/>
        <w:ind w:left="0" w:right="0"/>
        <w:rPr>
          <w:color w:val="202020"/>
          <w:szCs w:val="24"/>
        </w:rPr>
      </w:pPr>
      <w:r w:rsidRPr="00AE09C2">
        <w:rPr>
          <w:color w:val="202020"/>
          <w:szCs w:val="24"/>
        </w:rPr>
        <w:t xml:space="preserve">2) ettekirjutuse tegemise alus koos viitega õigusakti </w:t>
      </w:r>
      <w:r w:rsidR="003F5D8B">
        <w:rPr>
          <w:color w:val="202020"/>
          <w:szCs w:val="24"/>
        </w:rPr>
        <w:t xml:space="preserve">asjakohastele </w:t>
      </w:r>
      <w:r w:rsidRPr="00AE09C2">
        <w:rPr>
          <w:color w:val="202020"/>
          <w:szCs w:val="24"/>
        </w:rPr>
        <w:t>sätetele;</w:t>
      </w:r>
    </w:p>
    <w:p w14:paraId="0A9DCCFC" w14:textId="3B68158B" w:rsidR="7A067E86" w:rsidRPr="00AE09C2" w:rsidRDefault="66193430" w:rsidP="00E14255">
      <w:pPr>
        <w:shd w:val="clear" w:color="auto" w:fill="FFFFFF" w:themeFill="background1"/>
        <w:spacing w:after="0" w:line="240" w:lineRule="auto"/>
        <w:ind w:left="0" w:right="0"/>
        <w:rPr>
          <w:color w:val="202020"/>
        </w:rPr>
      </w:pPr>
      <w:r w:rsidRPr="00AE09C2">
        <w:rPr>
          <w:color w:val="202020"/>
        </w:rPr>
        <w:t xml:space="preserve">3) õigusrikkumise </w:t>
      </w:r>
      <w:r w:rsidR="6611C6C2" w:rsidRPr="00AE09C2">
        <w:rPr>
          <w:color w:val="202020"/>
        </w:rPr>
        <w:t xml:space="preserve">ennetamiseks või </w:t>
      </w:r>
      <w:r w:rsidRPr="00AE09C2">
        <w:rPr>
          <w:color w:val="202020"/>
        </w:rPr>
        <w:t>lõpetamiseks vajalike toimingute tegemise kohustus;</w:t>
      </w:r>
    </w:p>
    <w:p w14:paraId="37EAC00C" w14:textId="58BE5E0E" w:rsidR="7A067E86" w:rsidRPr="00AE09C2" w:rsidRDefault="3C1CF5B7" w:rsidP="00E14255">
      <w:pPr>
        <w:shd w:val="clear" w:color="auto" w:fill="FFFFFF" w:themeFill="background1"/>
        <w:spacing w:after="0" w:line="240" w:lineRule="auto"/>
        <w:ind w:left="0" w:right="0"/>
        <w:rPr>
          <w:color w:val="202020"/>
        </w:rPr>
      </w:pPr>
      <w:r w:rsidRPr="00AE09C2">
        <w:rPr>
          <w:color w:val="202020"/>
        </w:rPr>
        <w:t>4</w:t>
      </w:r>
      <w:r w:rsidR="66193430" w:rsidRPr="00AE09C2">
        <w:rPr>
          <w:color w:val="202020"/>
        </w:rPr>
        <w:t>) ettekirjutuse tegemise kuupäev;</w:t>
      </w:r>
    </w:p>
    <w:p w14:paraId="5B5CA585" w14:textId="01041FE4" w:rsidR="7A067E86" w:rsidRPr="00AE09C2" w:rsidRDefault="2C73AE88" w:rsidP="00E14255">
      <w:pPr>
        <w:shd w:val="clear" w:color="auto" w:fill="FFFFFF" w:themeFill="background1"/>
        <w:spacing w:after="0" w:line="240" w:lineRule="auto"/>
        <w:ind w:left="0" w:right="0"/>
        <w:rPr>
          <w:color w:val="202020"/>
        </w:rPr>
      </w:pPr>
      <w:r w:rsidRPr="00AE09C2">
        <w:rPr>
          <w:color w:val="202020"/>
        </w:rPr>
        <w:t>5</w:t>
      </w:r>
      <w:r w:rsidR="66193430" w:rsidRPr="00AE09C2">
        <w:rPr>
          <w:color w:val="202020"/>
        </w:rPr>
        <w:t>) ettekirjutuse täitmise tähtaeg;</w:t>
      </w:r>
    </w:p>
    <w:p w14:paraId="3673108B" w14:textId="2647174F" w:rsidR="62100434" w:rsidRPr="00AE09C2" w:rsidRDefault="62100434" w:rsidP="00E14255">
      <w:pPr>
        <w:shd w:val="clear" w:color="auto" w:fill="FFFFFF" w:themeFill="background1"/>
        <w:spacing w:after="0" w:line="240" w:lineRule="auto"/>
        <w:ind w:left="0" w:right="0"/>
        <w:rPr>
          <w:color w:val="202020"/>
          <w:szCs w:val="24"/>
        </w:rPr>
      </w:pPr>
      <w:r w:rsidRPr="00AE09C2">
        <w:rPr>
          <w:color w:val="202020"/>
          <w:szCs w:val="24"/>
        </w:rPr>
        <w:t>6) hoiatus, et kohustuse täitmata jätmise korral võidakse rakendada sunniraha;</w:t>
      </w:r>
    </w:p>
    <w:p w14:paraId="161C2E89" w14:textId="133E9B8E" w:rsidR="7A067E86" w:rsidRPr="00AE09C2" w:rsidRDefault="62100434" w:rsidP="00E14255">
      <w:pPr>
        <w:shd w:val="clear" w:color="auto" w:fill="FFFFFF" w:themeFill="background1"/>
        <w:spacing w:after="0" w:line="240" w:lineRule="auto"/>
        <w:ind w:left="0" w:right="0" w:firstLine="0"/>
        <w:rPr>
          <w:color w:val="202020"/>
        </w:rPr>
      </w:pPr>
      <w:r w:rsidRPr="00AE09C2">
        <w:rPr>
          <w:color w:val="202020"/>
        </w:rPr>
        <w:t>7</w:t>
      </w:r>
      <w:r w:rsidR="66193430" w:rsidRPr="00AE09C2">
        <w:rPr>
          <w:color w:val="202020"/>
        </w:rPr>
        <w:t>) haldusjärelevalvet teinud ametiisiku nimi, ametikoht ja allkiri;</w:t>
      </w:r>
    </w:p>
    <w:p w14:paraId="27AEC5F0" w14:textId="33A7C49E" w:rsidR="7A067E86" w:rsidRPr="00AE09C2" w:rsidRDefault="530FF544" w:rsidP="00E14255">
      <w:pPr>
        <w:shd w:val="clear" w:color="auto" w:fill="FFFFFF" w:themeFill="background1"/>
        <w:spacing w:after="0" w:line="240" w:lineRule="auto"/>
        <w:ind w:left="0" w:right="0"/>
        <w:rPr>
          <w:color w:val="202020"/>
        </w:rPr>
      </w:pPr>
      <w:r w:rsidRPr="00AE09C2">
        <w:rPr>
          <w:color w:val="202020"/>
        </w:rPr>
        <w:t>8</w:t>
      </w:r>
      <w:r w:rsidR="66193430" w:rsidRPr="00AE09C2">
        <w:rPr>
          <w:color w:val="202020"/>
        </w:rPr>
        <w:t>) ettekirjutuse vaidlustamise võimalused, tähtaeg ja kord.</w:t>
      </w:r>
    </w:p>
    <w:p w14:paraId="0D633649" w14:textId="30CD4E2B" w:rsidR="62B399E0" w:rsidRPr="00AE09C2" w:rsidRDefault="62B399E0" w:rsidP="00E14255">
      <w:pPr>
        <w:shd w:val="clear" w:color="auto" w:fill="FFFFFF" w:themeFill="background1"/>
        <w:spacing w:after="0" w:line="240" w:lineRule="auto"/>
        <w:ind w:left="0" w:right="0"/>
        <w:rPr>
          <w:color w:val="202020"/>
        </w:rPr>
      </w:pPr>
    </w:p>
    <w:p w14:paraId="45DDFE8B" w14:textId="2BEAF9DA" w:rsidR="62B399E0" w:rsidRPr="00AE09C2" w:rsidRDefault="0EB52991" w:rsidP="00E14255">
      <w:pPr>
        <w:shd w:val="clear" w:color="auto" w:fill="FFFFFF" w:themeFill="background1"/>
        <w:spacing w:after="0" w:line="240" w:lineRule="auto"/>
        <w:ind w:left="0" w:right="0"/>
        <w:rPr>
          <w:color w:val="202020"/>
          <w:szCs w:val="24"/>
        </w:rPr>
      </w:pPr>
      <w:r w:rsidRPr="00AE09C2">
        <w:rPr>
          <w:color w:val="202020"/>
          <w:szCs w:val="24"/>
        </w:rPr>
        <w:t>(</w:t>
      </w:r>
      <w:r w:rsidR="56E1B1FB" w:rsidRPr="00AE09C2">
        <w:rPr>
          <w:color w:val="202020"/>
          <w:szCs w:val="24"/>
        </w:rPr>
        <w:t>2</w:t>
      </w:r>
      <w:r w:rsidRPr="00AE09C2">
        <w:rPr>
          <w:color w:val="202020"/>
          <w:szCs w:val="24"/>
        </w:rPr>
        <w:t>) Kui kohaliku omavalitsuse üksus ei ole talle ettekirjutusega pandud kohustust hoiatuses märgitud tähtpäevaks täitnud, peab ta tasuma hoiatuses märgitud sunniraha. Haldusjärelevalve teostaja esitab kohaliku omavalitsuse üksusele sunniraha tasumise nõude ja määrab selles tasumise tähtaja.</w:t>
      </w:r>
    </w:p>
    <w:p w14:paraId="4062CBE4" w14:textId="3BABCB13" w:rsidR="7A067E86" w:rsidRPr="00AE09C2" w:rsidRDefault="7A067E86" w:rsidP="00E14255">
      <w:pPr>
        <w:shd w:val="clear" w:color="auto" w:fill="FFFFFF" w:themeFill="background1"/>
        <w:spacing w:after="0" w:line="240" w:lineRule="auto"/>
        <w:ind w:left="0" w:right="0"/>
        <w:rPr>
          <w:color w:val="202020"/>
          <w:szCs w:val="24"/>
        </w:rPr>
      </w:pPr>
    </w:p>
    <w:p w14:paraId="713272C5" w14:textId="46BA761F" w:rsidR="1ED324C3" w:rsidRPr="00AE09C2" w:rsidRDefault="66193430" w:rsidP="00E14255">
      <w:pPr>
        <w:shd w:val="clear" w:color="auto" w:fill="FFFFFF" w:themeFill="background1"/>
        <w:spacing w:after="0" w:line="240" w:lineRule="auto"/>
        <w:ind w:left="0" w:right="0"/>
        <w:rPr>
          <w:color w:val="202020"/>
        </w:rPr>
      </w:pPr>
      <w:commentRangeStart w:id="100"/>
      <w:r w:rsidRPr="00AE09C2">
        <w:rPr>
          <w:color w:val="000000" w:themeColor="text1"/>
        </w:rPr>
        <w:t>(</w:t>
      </w:r>
      <w:r w:rsidR="53FEBF91" w:rsidRPr="00AE09C2">
        <w:rPr>
          <w:color w:val="000000" w:themeColor="text1"/>
        </w:rPr>
        <w:t>3</w:t>
      </w:r>
      <w:r w:rsidRPr="00AE09C2">
        <w:rPr>
          <w:color w:val="000000" w:themeColor="text1"/>
        </w:rPr>
        <w:t xml:space="preserve">) </w:t>
      </w:r>
      <w:r w:rsidRPr="00AE09C2">
        <w:rPr>
          <w:color w:val="202020"/>
        </w:rPr>
        <w:t>Ettekirjutuse täitmata jätmise korral on asendustäitmise ja sunniraha seaduses sätestatud korras rakendatava sunniraha ülemmäär 9600 eurot</w:t>
      </w:r>
      <w:r w:rsidR="29830A31" w:rsidRPr="00AE09C2">
        <w:rPr>
          <w:color w:val="202020"/>
        </w:rPr>
        <w:t>.</w:t>
      </w:r>
      <w:r w:rsidR="00556816">
        <w:rPr>
          <w:color w:val="202020"/>
        </w:rPr>
        <w:t>“;</w:t>
      </w:r>
      <w:commentRangeEnd w:id="100"/>
      <w:r w:rsidR="000F6A11">
        <w:rPr>
          <w:rStyle w:val="Kommentaariviide"/>
        </w:rPr>
        <w:commentReference w:id="100"/>
      </w:r>
    </w:p>
    <w:p w14:paraId="1396EE18" w14:textId="77777777" w:rsidR="003D7669" w:rsidRPr="00AE09C2" w:rsidRDefault="003D7669" w:rsidP="00E14255">
      <w:pPr>
        <w:spacing w:after="0" w:line="240" w:lineRule="auto"/>
        <w:ind w:left="0" w:right="0"/>
        <w:rPr>
          <w:b/>
          <w:szCs w:val="24"/>
        </w:rPr>
      </w:pPr>
    </w:p>
    <w:p w14:paraId="3E1EAEC9" w14:textId="642E456A" w:rsidR="00A44F56" w:rsidRPr="00556816" w:rsidRDefault="008E0CC2" w:rsidP="00E14255">
      <w:pPr>
        <w:spacing w:after="0" w:line="240" w:lineRule="auto"/>
        <w:ind w:left="0" w:right="0"/>
        <w:rPr>
          <w:color w:val="auto"/>
          <w:szCs w:val="24"/>
        </w:rPr>
      </w:pPr>
      <w:r w:rsidRPr="00AE09C2">
        <w:rPr>
          <w:b/>
          <w:color w:val="auto"/>
          <w:szCs w:val="24"/>
        </w:rPr>
        <w:t>6</w:t>
      </w:r>
      <w:r w:rsidR="00970347">
        <w:rPr>
          <w:b/>
          <w:color w:val="auto"/>
          <w:szCs w:val="24"/>
        </w:rPr>
        <w:t>1</w:t>
      </w:r>
      <w:r w:rsidR="00400708" w:rsidRPr="00AE09C2">
        <w:rPr>
          <w:b/>
          <w:color w:val="auto"/>
          <w:szCs w:val="24"/>
        </w:rPr>
        <w:t xml:space="preserve">) </w:t>
      </w:r>
      <w:r w:rsidR="00DD2A37" w:rsidRPr="00920A31">
        <w:rPr>
          <w:bCs/>
          <w:color w:val="auto"/>
          <w:szCs w:val="24"/>
        </w:rPr>
        <w:t>p</w:t>
      </w:r>
      <w:r w:rsidR="00400708" w:rsidRPr="00920A31">
        <w:rPr>
          <w:bCs/>
          <w:color w:val="auto"/>
          <w:szCs w:val="24"/>
        </w:rPr>
        <w:t>aragrahv 120</w:t>
      </w:r>
      <w:r w:rsidR="00400708" w:rsidRPr="00920A31">
        <w:rPr>
          <w:bCs/>
          <w:color w:val="auto"/>
          <w:szCs w:val="24"/>
          <w:vertAlign w:val="superscript"/>
        </w:rPr>
        <w:t>4</w:t>
      </w:r>
      <w:r w:rsidR="00400708" w:rsidRPr="00AE09C2">
        <w:rPr>
          <w:color w:val="auto"/>
          <w:szCs w:val="24"/>
        </w:rPr>
        <w:t xml:space="preserve"> muudetakse ja sõnastatakse järgmiselt:</w:t>
      </w:r>
    </w:p>
    <w:p w14:paraId="160A4428" w14:textId="377EB3BD" w:rsidR="007C5682" w:rsidRDefault="0014549B" w:rsidP="00E14255">
      <w:pPr>
        <w:spacing w:after="0" w:line="240" w:lineRule="auto"/>
        <w:ind w:left="0" w:right="0"/>
        <w:rPr>
          <w:b/>
        </w:rPr>
      </w:pPr>
      <w:r>
        <w:t>„</w:t>
      </w:r>
      <w:r w:rsidR="63F41DB0" w:rsidRPr="00AE09C2">
        <w:rPr>
          <w:b/>
        </w:rPr>
        <w:t>§ 120</w:t>
      </w:r>
      <w:r w:rsidR="63F41DB0" w:rsidRPr="00AE09C2">
        <w:rPr>
          <w:b/>
          <w:vertAlign w:val="superscript"/>
        </w:rPr>
        <w:t>4</w:t>
      </w:r>
      <w:r w:rsidR="63F41DB0" w:rsidRPr="00AE09C2">
        <w:rPr>
          <w:b/>
        </w:rPr>
        <w:t>. Jäätmete vedamine jäätmeveo saatekirjata või jäätmeveo saatekirja nõudeid rikkudes</w:t>
      </w:r>
    </w:p>
    <w:p w14:paraId="09EDA64F" w14:textId="77777777" w:rsidR="0014549B" w:rsidRPr="00AE09C2" w:rsidRDefault="0014549B" w:rsidP="00E14255">
      <w:pPr>
        <w:spacing w:after="0" w:line="240" w:lineRule="auto"/>
        <w:ind w:left="0" w:right="0"/>
        <w:rPr>
          <w:b/>
        </w:rPr>
      </w:pPr>
    </w:p>
    <w:p w14:paraId="309D9836" w14:textId="77777777" w:rsidR="000F6A11" w:rsidRDefault="63F41DB0" w:rsidP="00E14255">
      <w:pPr>
        <w:spacing w:after="0" w:line="240" w:lineRule="auto"/>
        <w:ind w:left="0" w:right="0"/>
        <w:rPr>
          <w:ins w:id="101" w:author="Kärt Voor" w:date="2024-12-03T15:19:00Z"/>
        </w:rPr>
      </w:pPr>
      <w:commentRangeStart w:id="102"/>
      <w:r w:rsidRPr="00AE09C2">
        <w:t>(1) Ohtlike jäätmete jäätmeveo saatekirjata</w:t>
      </w:r>
      <w:r w:rsidR="004012E2" w:rsidRPr="004012E2">
        <w:t xml:space="preserve"> </w:t>
      </w:r>
      <w:r w:rsidR="004012E2" w:rsidRPr="00AE09C2">
        <w:t>vedami</w:t>
      </w:r>
      <w:r w:rsidR="004012E2">
        <w:t>se eest</w:t>
      </w:r>
      <w:r w:rsidRPr="00AE09C2">
        <w:t xml:space="preserve">, kui saatekiri on nõutav, või jäätmeveo saatekirja nõudeid rikkudes – </w:t>
      </w:r>
    </w:p>
    <w:p w14:paraId="59A33D10" w14:textId="2B5680F2" w:rsidR="007C5682" w:rsidRPr="00AE09C2" w:rsidRDefault="63F41DB0" w:rsidP="00E14255">
      <w:pPr>
        <w:spacing w:after="0" w:line="240" w:lineRule="auto"/>
        <w:ind w:left="0" w:right="0"/>
      </w:pPr>
      <w:r w:rsidRPr="00AE09C2">
        <w:t xml:space="preserve">karistatakse rahatrahviga kuni </w:t>
      </w:r>
      <w:r w:rsidR="3532901E" w:rsidRPr="00AE09C2">
        <w:t>3</w:t>
      </w:r>
      <w:r w:rsidR="1342D340" w:rsidRPr="00AE09C2">
        <w:t xml:space="preserve">00 </w:t>
      </w:r>
      <w:r w:rsidRPr="00AE09C2">
        <w:t>trahviühikut.</w:t>
      </w:r>
    </w:p>
    <w:p w14:paraId="7F14349D" w14:textId="77777777" w:rsidR="0014549B" w:rsidRDefault="0014549B" w:rsidP="00E14255">
      <w:pPr>
        <w:spacing w:after="0" w:line="240" w:lineRule="auto"/>
        <w:ind w:left="0" w:right="0"/>
        <w:rPr>
          <w:szCs w:val="24"/>
        </w:rPr>
      </w:pPr>
    </w:p>
    <w:p w14:paraId="08836956" w14:textId="77777777" w:rsidR="000F6A11" w:rsidRDefault="007C5682" w:rsidP="00E14255">
      <w:pPr>
        <w:spacing w:after="0" w:line="240" w:lineRule="auto"/>
        <w:ind w:left="0" w:right="0"/>
        <w:rPr>
          <w:ins w:id="103" w:author="Kärt Voor" w:date="2024-12-03T15:19:00Z"/>
          <w:szCs w:val="24"/>
        </w:rPr>
      </w:pPr>
      <w:r w:rsidRPr="00AE09C2">
        <w:rPr>
          <w:szCs w:val="24"/>
        </w:rPr>
        <w:t xml:space="preserve">(2) Sama teo eest, kui selle on toime pannud juriidiline isik, – </w:t>
      </w:r>
    </w:p>
    <w:p w14:paraId="1F1A73DB" w14:textId="0A235513" w:rsidR="007C5682" w:rsidRPr="00AE09C2" w:rsidRDefault="007C5682" w:rsidP="00E14255">
      <w:pPr>
        <w:spacing w:after="0" w:line="240" w:lineRule="auto"/>
        <w:ind w:left="0" w:right="0"/>
        <w:rPr>
          <w:szCs w:val="24"/>
        </w:rPr>
      </w:pPr>
      <w:r w:rsidRPr="00AE09C2">
        <w:rPr>
          <w:szCs w:val="24"/>
        </w:rPr>
        <w:t xml:space="preserve">karistatakse rahatrahviga kuni </w:t>
      </w:r>
      <w:r w:rsidR="00E05B68" w:rsidRPr="00AE09C2">
        <w:rPr>
          <w:szCs w:val="24"/>
        </w:rPr>
        <w:t xml:space="preserve">200 000 </w:t>
      </w:r>
      <w:r w:rsidRPr="00AE09C2">
        <w:rPr>
          <w:szCs w:val="24"/>
        </w:rPr>
        <w:t>eurot.</w:t>
      </w:r>
    </w:p>
    <w:p w14:paraId="6AFF831E" w14:textId="77777777" w:rsidR="0014549B" w:rsidRDefault="0014549B" w:rsidP="00E14255">
      <w:pPr>
        <w:spacing w:after="0" w:line="240" w:lineRule="auto"/>
        <w:ind w:left="0" w:right="0"/>
      </w:pPr>
    </w:p>
    <w:p w14:paraId="777F8FF0" w14:textId="77777777" w:rsidR="000F6A11" w:rsidRDefault="63F41DB0" w:rsidP="00E14255">
      <w:pPr>
        <w:spacing w:after="0" w:line="240" w:lineRule="auto"/>
        <w:ind w:left="0" w:right="0"/>
        <w:rPr>
          <w:ins w:id="104" w:author="Kärt Voor" w:date="2024-12-03T15:19:00Z"/>
        </w:rPr>
      </w:pPr>
      <w:r w:rsidRPr="00AE09C2">
        <w:t>(3) Tavajäätmete jäätmeveo saatekirjata</w:t>
      </w:r>
      <w:r w:rsidR="004012E2" w:rsidRPr="004012E2">
        <w:t xml:space="preserve"> </w:t>
      </w:r>
      <w:r w:rsidR="004012E2" w:rsidRPr="00AE09C2">
        <w:t>vedami</w:t>
      </w:r>
      <w:r w:rsidR="004012E2">
        <w:t>se eest</w:t>
      </w:r>
      <w:r w:rsidRPr="00AE09C2">
        <w:t xml:space="preserve">, kui saatekiri on nõutav, või jäätmeveo saatekirja nõudeid rikkudes – </w:t>
      </w:r>
    </w:p>
    <w:p w14:paraId="7C34849C" w14:textId="0E5F424F" w:rsidR="007C5682" w:rsidRDefault="63F41DB0" w:rsidP="00E14255">
      <w:pPr>
        <w:spacing w:after="0" w:line="240" w:lineRule="auto"/>
        <w:ind w:left="0" w:right="0"/>
      </w:pPr>
      <w:r w:rsidRPr="00AE09C2">
        <w:t xml:space="preserve">karistatakse rahatrahviga kuni </w:t>
      </w:r>
      <w:r w:rsidR="79B48FF4" w:rsidRPr="00AE09C2">
        <w:t>2</w:t>
      </w:r>
      <w:r w:rsidR="19ECF678" w:rsidRPr="00AE09C2">
        <w:t xml:space="preserve">00 </w:t>
      </w:r>
      <w:r w:rsidRPr="00AE09C2">
        <w:t>trahviühikut.</w:t>
      </w:r>
    </w:p>
    <w:p w14:paraId="0C1E8302" w14:textId="77777777" w:rsidR="004012E2" w:rsidRPr="00AE09C2" w:rsidRDefault="004012E2" w:rsidP="00E14255">
      <w:pPr>
        <w:spacing w:after="0" w:line="240" w:lineRule="auto"/>
        <w:ind w:left="0" w:right="0"/>
      </w:pPr>
    </w:p>
    <w:p w14:paraId="3421CBFD" w14:textId="77777777" w:rsidR="000F6A11" w:rsidRDefault="007C5682" w:rsidP="00E14255">
      <w:pPr>
        <w:spacing w:after="0" w:line="240" w:lineRule="auto"/>
        <w:ind w:left="0" w:right="0"/>
        <w:rPr>
          <w:ins w:id="105" w:author="Kärt Voor" w:date="2024-12-03T15:19:00Z"/>
          <w:szCs w:val="24"/>
        </w:rPr>
      </w:pPr>
      <w:r w:rsidRPr="00AE09C2">
        <w:rPr>
          <w:szCs w:val="24"/>
        </w:rPr>
        <w:t xml:space="preserve">(4) Sama teo eest, kui selle on toime pannud juriidiline isik, – </w:t>
      </w:r>
    </w:p>
    <w:p w14:paraId="59FDDBE6" w14:textId="1116D624" w:rsidR="00252B01" w:rsidRPr="00AE09C2" w:rsidRDefault="007C5682" w:rsidP="00E14255">
      <w:pPr>
        <w:spacing w:after="0" w:line="240" w:lineRule="auto"/>
        <w:ind w:left="0" w:right="0"/>
        <w:rPr>
          <w:szCs w:val="24"/>
        </w:rPr>
      </w:pPr>
      <w:r w:rsidRPr="00AE09C2">
        <w:rPr>
          <w:szCs w:val="24"/>
        </w:rPr>
        <w:t xml:space="preserve">karistatakse rahatrahviga kuni </w:t>
      </w:r>
      <w:r w:rsidR="00E05B68" w:rsidRPr="00AE09C2">
        <w:rPr>
          <w:szCs w:val="24"/>
        </w:rPr>
        <w:t xml:space="preserve">100 000 </w:t>
      </w:r>
      <w:r w:rsidRPr="00AE09C2">
        <w:rPr>
          <w:szCs w:val="24"/>
        </w:rPr>
        <w:t>eurot.“;</w:t>
      </w:r>
      <w:commentRangeEnd w:id="102"/>
      <w:r w:rsidR="000F6A11">
        <w:rPr>
          <w:rStyle w:val="Kommentaariviide"/>
        </w:rPr>
        <w:commentReference w:id="102"/>
      </w:r>
    </w:p>
    <w:p w14:paraId="76F8B141" w14:textId="77777777" w:rsidR="00CA7167" w:rsidRPr="00AE09C2" w:rsidRDefault="00CA7167" w:rsidP="00E14255">
      <w:pPr>
        <w:spacing w:after="0" w:line="240" w:lineRule="auto"/>
        <w:ind w:left="0" w:right="0"/>
        <w:rPr>
          <w:szCs w:val="24"/>
        </w:rPr>
      </w:pPr>
    </w:p>
    <w:p w14:paraId="32221553" w14:textId="470B86E1" w:rsidR="005179D6" w:rsidRPr="00676456" w:rsidRDefault="008E0CC2" w:rsidP="00E14255">
      <w:pPr>
        <w:spacing w:after="0" w:line="240" w:lineRule="auto"/>
        <w:ind w:left="0" w:right="0"/>
        <w:rPr>
          <w:bCs/>
        </w:rPr>
      </w:pPr>
      <w:r w:rsidRPr="00676456">
        <w:rPr>
          <w:b/>
        </w:rPr>
        <w:t>6</w:t>
      </w:r>
      <w:r w:rsidR="00970347">
        <w:rPr>
          <w:b/>
        </w:rPr>
        <w:t>2</w:t>
      </w:r>
      <w:r w:rsidR="00F24F7B" w:rsidRPr="00676456">
        <w:rPr>
          <w:b/>
        </w:rPr>
        <w:t xml:space="preserve">) </w:t>
      </w:r>
      <w:r w:rsidR="00690F0C" w:rsidRPr="005179D6">
        <w:rPr>
          <w:bCs/>
        </w:rPr>
        <w:t>p</w:t>
      </w:r>
      <w:r w:rsidR="00D72A62" w:rsidRPr="005179D6">
        <w:rPr>
          <w:bCs/>
        </w:rPr>
        <w:t>aragrahv 13</w:t>
      </w:r>
      <w:r w:rsidR="00114BD1" w:rsidRPr="005179D6">
        <w:rPr>
          <w:bCs/>
        </w:rPr>
        <w:t>6</w:t>
      </w:r>
      <w:r w:rsidR="00BF5503" w:rsidRPr="005179D6">
        <w:rPr>
          <w:bCs/>
          <w:vertAlign w:val="superscript"/>
        </w:rPr>
        <w:t>3</w:t>
      </w:r>
      <w:r w:rsidR="00114BD1" w:rsidRPr="005179D6">
        <w:rPr>
          <w:bCs/>
        </w:rPr>
        <w:t xml:space="preserve"> </w:t>
      </w:r>
      <w:r w:rsidR="005179D6" w:rsidRPr="00676456">
        <w:rPr>
          <w:bCs/>
        </w:rPr>
        <w:t>pealkiri muudetakse ja sõnastatakse järgmiselt:</w:t>
      </w:r>
    </w:p>
    <w:p w14:paraId="3496B109" w14:textId="228B2E15" w:rsidR="005179D6" w:rsidRPr="00676456" w:rsidRDefault="00B57455" w:rsidP="00E14255">
      <w:pPr>
        <w:spacing w:after="0" w:line="240" w:lineRule="auto"/>
        <w:ind w:left="0" w:right="0"/>
        <w:rPr>
          <w:b/>
          <w:bCs/>
        </w:rPr>
      </w:pPr>
      <w:r w:rsidRPr="00676456">
        <w:rPr>
          <w:b/>
          <w:bCs/>
        </w:rPr>
        <w:t>„</w:t>
      </w:r>
      <w:r w:rsidR="005179D6" w:rsidRPr="00676456">
        <w:rPr>
          <w:b/>
          <w:bCs/>
        </w:rPr>
        <w:t>136</w:t>
      </w:r>
      <w:r w:rsidR="005179D6" w:rsidRPr="00676456">
        <w:rPr>
          <w:b/>
          <w:bCs/>
          <w:vertAlign w:val="superscript"/>
        </w:rPr>
        <w:t>3</w:t>
      </w:r>
      <w:r w:rsidR="00D9726D">
        <w:rPr>
          <w:b/>
        </w:rPr>
        <w:t>. J</w:t>
      </w:r>
      <w:r w:rsidRPr="00D9726D">
        <w:rPr>
          <w:b/>
        </w:rPr>
        <w:t>äätmete</w:t>
      </w:r>
      <w:r w:rsidRPr="00D9726D">
        <w:rPr>
          <w:b/>
          <w:bCs/>
        </w:rPr>
        <w:t xml:space="preserve"> liigiti</w:t>
      </w:r>
      <w:r w:rsidRPr="00676456">
        <w:rPr>
          <w:b/>
          <w:bCs/>
        </w:rPr>
        <w:t xml:space="preserve"> kogumise ja taaskasutamise sihtarvud“</w:t>
      </w:r>
      <w:r w:rsidR="005179D6" w:rsidRPr="00676456">
        <w:rPr>
          <w:b/>
          <w:bCs/>
        </w:rPr>
        <w:t>;</w:t>
      </w:r>
    </w:p>
    <w:p w14:paraId="05E45D88" w14:textId="77777777" w:rsidR="005179D6" w:rsidRPr="00676456" w:rsidRDefault="005179D6" w:rsidP="00E14255">
      <w:pPr>
        <w:spacing w:after="0" w:line="240" w:lineRule="auto"/>
        <w:ind w:left="0" w:right="0"/>
      </w:pPr>
    </w:p>
    <w:p w14:paraId="77260B92" w14:textId="4F06388E" w:rsidR="004A79AB" w:rsidRPr="005179D6" w:rsidRDefault="00676456" w:rsidP="00E14255">
      <w:pPr>
        <w:spacing w:after="0" w:line="240" w:lineRule="auto"/>
        <w:ind w:left="0" w:right="0"/>
      </w:pPr>
      <w:r>
        <w:rPr>
          <w:b/>
          <w:bCs/>
        </w:rPr>
        <w:t>6</w:t>
      </w:r>
      <w:r w:rsidR="00970347">
        <w:rPr>
          <w:b/>
          <w:bCs/>
        </w:rPr>
        <w:t>3</w:t>
      </w:r>
      <w:r w:rsidR="005179D6" w:rsidRPr="00676456">
        <w:rPr>
          <w:b/>
          <w:bCs/>
        </w:rPr>
        <w:t>)</w:t>
      </w:r>
      <w:r w:rsidR="005179D6" w:rsidRPr="00676456">
        <w:t xml:space="preserve"> paragrahvi </w:t>
      </w:r>
      <w:r w:rsidR="005179D6" w:rsidRPr="00676456">
        <w:rPr>
          <w:bCs/>
        </w:rPr>
        <w:t>136</w:t>
      </w:r>
      <w:r w:rsidR="005179D6" w:rsidRPr="00676456">
        <w:rPr>
          <w:bCs/>
          <w:vertAlign w:val="superscript"/>
        </w:rPr>
        <w:t xml:space="preserve">3 </w:t>
      </w:r>
      <w:r w:rsidR="00BF5503" w:rsidRPr="005179D6">
        <w:t xml:space="preserve">täiendatakse </w:t>
      </w:r>
      <w:r w:rsidR="00BF5503" w:rsidRPr="00676456">
        <w:t>lõi</w:t>
      </w:r>
      <w:r w:rsidR="004012E2" w:rsidRPr="00676456">
        <w:t>kega</w:t>
      </w:r>
      <w:r w:rsidR="00BF5503" w:rsidRPr="00676456">
        <w:t xml:space="preserve"> 5</w:t>
      </w:r>
      <w:r w:rsidR="00D72A62" w:rsidRPr="00676456">
        <w:t xml:space="preserve"> järgmises </w:t>
      </w:r>
      <w:r w:rsidR="00D72A62" w:rsidRPr="005179D6">
        <w:t>sõnastuses:</w:t>
      </w:r>
    </w:p>
    <w:p w14:paraId="65F9360C" w14:textId="0EB50FF4" w:rsidR="00475203" w:rsidRPr="00AE09C2" w:rsidRDefault="00770712" w:rsidP="00E14255">
      <w:pPr>
        <w:spacing w:after="0" w:line="240" w:lineRule="auto"/>
        <w:ind w:left="0" w:right="0" w:firstLine="0"/>
        <w:rPr>
          <w:szCs w:val="24"/>
        </w:rPr>
      </w:pPr>
      <w:r w:rsidRPr="005179D6">
        <w:t>„</w:t>
      </w:r>
      <w:r w:rsidR="00B24291" w:rsidRPr="005179D6">
        <w:rPr>
          <w:szCs w:val="24"/>
        </w:rPr>
        <w:t>(</w:t>
      </w:r>
      <w:r w:rsidRPr="005179D6">
        <w:rPr>
          <w:szCs w:val="24"/>
        </w:rPr>
        <w:t>5</w:t>
      </w:r>
      <w:r w:rsidR="00C41818" w:rsidRPr="005179D6">
        <w:rPr>
          <w:szCs w:val="24"/>
        </w:rPr>
        <w:t xml:space="preserve">) </w:t>
      </w:r>
      <w:r w:rsidR="004D550F" w:rsidRPr="005179D6">
        <w:rPr>
          <w:szCs w:val="24"/>
        </w:rPr>
        <w:t xml:space="preserve">Kohaliku omavalitsuse üksus </w:t>
      </w:r>
      <w:r w:rsidR="00E619AB" w:rsidRPr="005179D6">
        <w:rPr>
          <w:szCs w:val="24"/>
        </w:rPr>
        <w:t>tagab</w:t>
      </w:r>
      <w:r w:rsidR="00C41818" w:rsidRPr="005179D6">
        <w:rPr>
          <w:szCs w:val="24"/>
        </w:rPr>
        <w:t xml:space="preserve"> </w:t>
      </w:r>
      <w:r w:rsidR="00C41818" w:rsidRPr="004A2BF7">
        <w:rPr>
          <w:szCs w:val="24"/>
        </w:rPr>
        <w:t>202</w:t>
      </w:r>
      <w:r w:rsidR="003D6B20" w:rsidRPr="004A2BF7">
        <w:rPr>
          <w:szCs w:val="24"/>
        </w:rPr>
        <w:t>6</w:t>
      </w:r>
      <w:r w:rsidR="00C41818" w:rsidRPr="004A2BF7">
        <w:rPr>
          <w:szCs w:val="24"/>
        </w:rPr>
        <w:t>.</w:t>
      </w:r>
      <w:r w:rsidR="00C41818" w:rsidRPr="005179D6">
        <w:rPr>
          <w:szCs w:val="24"/>
        </w:rPr>
        <w:t xml:space="preserve"> aasta</w:t>
      </w:r>
      <w:r w:rsidR="009B5E00" w:rsidRPr="005179D6">
        <w:rPr>
          <w:szCs w:val="24"/>
        </w:rPr>
        <w:t xml:space="preserve">l vähemalt </w:t>
      </w:r>
      <w:r w:rsidR="00B24291" w:rsidRPr="004A2BF7">
        <w:rPr>
          <w:szCs w:val="24"/>
        </w:rPr>
        <w:t>6</w:t>
      </w:r>
      <w:r w:rsidR="003D6B20" w:rsidRPr="004A2BF7">
        <w:rPr>
          <w:szCs w:val="24"/>
        </w:rPr>
        <w:t>6</w:t>
      </w:r>
      <w:r w:rsidR="00B24291" w:rsidRPr="005179D6">
        <w:rPr>
          <w:szCs w:val="24"/>
        </w:rPr>
        <w:t xml:space="preserve"> protsen</w:t>
      </w:r>
      <w:r w:rsidR="009B5E00" w:rsidRPr="005179D6">
        <w:rPr>
          <w:szCs w:val="24"/>
        </w:rPr>
        <w:t>d</w:t>
      </w:r>
      <w:r w:rsidR="00B24291" w:rsidRPr="005179D6">
        <w:rPr>
          <w:szCs w:val="24"/>
        </w:rPr>
        <w:t xml:space="preserve">i </w:t>
      </w:r>
      <w:r w:rsidR="00E619AB" w:rsidRPr="005179D6">
        <w:rPr>
          <w:szCs w:val="24"/>
        </w:rPr>
        <w:t xml:space="preserve">oma territooriumil kalendriaasta jooksul tekkinud </w:t>
      </w:r>
      <w:r w:rsidR="00B24291" w:rsidRPr="005179D6">
        <w:rPr>
          <w:szCs w:val="24"/>
        </w:rPr>
        <w:t>olmejäätmete</w:t>
      </w:r>
      <w:r w:rsidR="00764C27" w:rsidRPr="005179D6">
        <w:rPr>
          <w:szCs w:val="24"/>
        </w:rPr>
        <w:t xml:space="preserve"> liigiti </w:t>
      </w:r>
      <w:r w:rsidR="00764C27" w:rsidRPr="00676456">
        <w:rPr>
          <w:szCs w:val="24"/>
        </w:rPr>
        <w:t>kogumise</w:t>
      </w:r>
      <w:r w:rsidR="004012E2" w:rsidRPr="00676456">
        <w:rPr>
          <w:szCs w:val="24"/>
        </w:rPr>
        <w:t>. Kohustus suureneb</w:t>
      </w:r>
      <w:r w:rsidR="00372ADB" w:rsidRPr="00676456">
        <w:rPr>
          <w:szCs w:val="24"/>
        </w:rPr>
        <w:t xml:space="preserve"> </w:t>
      </w:r>
      <w:r w:rsidR="00D61632" w:rsidRPr="00676456">
        <w:rPr>
          <w:szCs w:val="24"/>
        </w:rPr>
        <w:t>igal järgmisel aastal 1 prots</w:t>
      </w:r>
      <w:r w:rsidR="00D61632" w:rsidRPr="005179D6">
        <w:rPr>
          <w:szCs w:val="24"/>
        </w:rPr>
        <w:t xml:space="preserve">endi </w:t>
      </w:r>
      <w:r w:rsidR="00D61632" w:rsidRPr="00676456">
        <w:rPr>
          <w:szCs w:val="24"/>
        </w:rPr>
        <w:t xml:space="preserve">võrra eelmise aasta aluseks </w:t>
      </w:r>
      <w:r w:rsidR="00D61632" w:rsidRPr="005179D6">
        <w:rPr>
          <w:szCs w:val="24"/>
        </w:rPr>
        <w:t>olevast määrast kuni 75 protsendini 203</w:t>
      </w:r>
      <w:r w:rsidR="009E0AD3" w:rsidRPr="005179D6">
        <w:rPr>
          <w:szCs w:val="24"/>
        </w:rPr>
        <w:t>5</w:t>
      </w:r>
      <w:r w:rsidR="00D61632" w:rsidRPr="005179D6">
        <w:rPr>
          <w:szCs w:val="24"/>
        </w:rPr>
        <w:t>. aastal.</w:t>
      </w:r>
      <w:r w:rsidR="00634B73" w:rsidRPr="005179D6">
        <w:rPr>
          <w:szCs w:val="24"/>
        </w:rPr>
        <w:t>“;</w:t>
      </w:r>
    </w:p>
    <w:p w14:paraId="0C12866D" w14:textId="02D3A6DF" w:rsidR="0091382A" w:rsidRPr="00D56698" w:rsidRDefault="0091382A" w:rsidP="00E14255">
      <w:pPr>
        <w:spacing w:after="0" w:line="240" w:lineRule="auto"/>
        <w:ind w:left="0" w:right="0" w:firstLine="0"/>
      </w:pPr>
    </w:p>
    <w:p w14:paraId="2AD90AB9" w14:textId="1E9F11AF" w:rsidR="0008232D" w:rsidRPr="00AE09C2" w:rsidRDefault="008E0CC2" w:rsidP="00E14255">
      <w:pPr>
        <w:spacing w:after="0" w:line="240" w:lineRule="auto"/>
        <w:ind w:left="0" w:right="0"/>
        <w:rPr>
          <w:szCs w:val="24"/>
        </w:rPr>
      </w:pPr>
      <w:r w:rsidRPr="00AE09C2">
        <w:rPr>
          <w:b/>
          <w:bCs/>
          <w:szCs w:val="24"/>
        </w:rPr>
        <w:t>6</w:t>
      </w:r>
      <w:r w:rsidR="00C242A7">
        <w:rPr>
          <w:b/>
          <w:bCs/>
          <w:szCs w:val="24"/>
        </w:rPr>
        <w:t>4</w:t>
      </w:r>
      <w:r w:rsidR="755F3206" w:rsidRPr="00676456">
        <w:rPr>
          <w:b/>
          <w:bCs/>
          <w:szCs w:val="24"/>
        </w:rPr>
        <w:t>)</w:t>
      </w:r>
      <w:r w:rsidR="755F3206" w:rsidRPr="00AE09C2">
        <w:rPr>
          <w:szCs w:val="24"/>
        </w:rPr>
        <w:t xml:space="preserve"> </w:t>
      </w:r>
      <w:r w:rsidR="755F3206" w:rsidRPr="00920A31">
        <w:rPr>
          <w:szCs w:val="24"/>
        </w:rPr>
        <w:t>paragrahvi 136</w:t>
      </w:r>
      <w:r w:rsidR="755F3206" w:rsidRPr="00920A31">
        <w:rPr>
          <w:szCs w:val="24"/>
          <w:vertAlign w:val="superscript"/>
        </w:rPr>
        <w:t>13</w:t>
      </w:r>
      <w:r w:rsidR="755F3206" w:rsidRPr="00920A31">
        <w:rPr>
          <w:szCs w:val="24"/>
        </w:rPr>
        <w:t xml:space="preserve"> tekst</w:t>
      </w:r>
      <w:r w:rsidR="755F3206" w:rsidRPr="00AE09C2">
        <w:rPr>
          <w:szCs w:val="24"/>
        </w:rPr>
        <w:t xml:space="preserve"> loetakse lõikeks 1 ja paragrahvi täiendatakse lõikega 2 järgmises sõnastuses:</w:t>
      </w:r>
    </w:p>
    <w:p w14:paraId="3F6C5CF2" w14:textId="08EA6065" w:rsidR="0008232D" w:rsidRPr="00AE09C2" w:rsidRDefault="004012E2" w:rsidP="00E14255">
      <w:pPr>
        <w:spacing w:after="0" w:line="240" w:lineRule="auto"/>
        <w:ind w:left="0" w:right="0"/>
      </w:pPr>
      <w:r w:rsidRPr="002D6EF7">
        <w:t>„</w:t>
      </w:r>
      <w:r w:rsidR="097DBF43" w:rsidRPr="002D6EF7">
        <w:t>(2) Kohaliku omavalitsuse üksus peab viima jäätmekava ja jäätmehoolduseeskirja käesoleva seaduse §-s 42 sätestatuga kooskõlla jäätmekava või jäätmehoolduseeskirja muutmisest või uue kehtestamisest</w:t>
      </w:r>
      <w:r w:rsidR="002D6EF7">
        <w:t xml:space="preserve"> arvates</w:t>
      </w:r>
      <w:r w:rsidR="097DBF43" w:rsidRPr="002D6EF7">
        <w:t>, kuid mitte hiljem kui 2030. aasta 31. detsembriks.</w:t>
      </w:r>
      <w:r w:rsidR="00087342">
        <w:t>“</w:t>
      </w:r>
      <w:r w:rsidR="097DBF43" w:rsidRPr="002D6EF7">
        <w:t>;</w:t>
      </w:r>
    </w:p>
    <w:p w14:paraId="62FCB9AB" w14:textId="26F69BB0" w:rsidR="00CD30B3" w:rsidRPr="00AE09C2" w:rsidRDefault="00CD30B3" w:rsidP="00E14255">
      <w:pPr>
        <w:spacing w:after="0" w:line="240" w:lineRule="auto"/>
        <w:ind w:left="0" w:right="0"/>
        <w:rPr>
          <w:b/>
          <w:bCs/>
        </w:rPr>
      </w:pPr>
    </w:p>
    <w:p w14:paraId="51D63326" w14:textId="3FB7ECFE" w:rsidR="00920A31" w:rsidRPr="00AE09C2" w:rsidRDefault="00C242A7" w:rsidP="00E14255">
      <w:pPr>
        <w:spacing w:after="0" w:line="240" w:lineRule="auto"/>
        <w:ind w:left="0" w:right="0"/>
        <w:rPr>
          <w:szCs w:val="24"/>
        </w:rPr>
      </w:pPr>
      <w:r>
        <w:rPr>
          <w:b/>
          <w:bCs/>
          <w:szCs w:val="24"/>
        </w:rPr>
        <w:t>65</w:t>
      </w:r>
      <w:r w:rsidR="00466DC0" w:rsidRPr="004228F7">
        <w:rPr>
          <w:b/>
          <w:bCs/>
          <w:szCs w:val="24"/>
        </w:rPr>
        <w:t xml:space="preserve">) </w:t>
      </w:r>
      <w:r w:rsidR="005179D6">
        <w:rPr>
          <w:szCs w:val="24"/>
        </w:rPr>
        <w:t>s</w:t>
      </w:r>
      <w:r w:rsidR="00AA2E6B" w:rsidRPr="00AE09C2">
        <w:rPr>
          <w:szCs w:val="24"/>
        </w:rPr>
        <w:t>eadust täiendatakse</w:t>
      </w:r>
      <w:r w:rsidR="00AA2E6B" w:rsidRPr="004228F7">
        <w:rPr>
          <w:b/>
          <w:bCs/>
          <w:szCs w:val="24"/>
        </w:rPr>
        <w:t xml:space="preserve"> </w:t>
      </w:r>
      <w:r w:rsidR="00A23548" w:rsidRPr="00AE09C2">
        <w:rPr>
          <w:szCs w:val="24"/>
        </w:rPr>
        <w:t>§</w:t>
      </w:r>
      <w:r w:rsidR="00A23548">
        <w:rPr>
          <w:szCs w:val="24"/>
        </w:rPr>
        <w:t>-</w:t>
      </w:r>
      <w:r w:rsidR="0025099B" w:rsidRPr="00920A31">
        <w:rPr>
          <w:szCs w:val="24"/>
        </w:rPr>
        <w:t>ga 136</w:t>
      </w:r>
      <w:r w:rsidR="0025099B" w:rsidRPr="004228F7">
        <w:rPr>
          <w:szCs w:val="24"/>
          <w:vertAlign w:val="superscript"/>
        </w:rPr>
        <w:t>18</w:t>
      </w:r>
      <w:r w:rsidR="0025099B" w:rsidRPr="00AE09C2">
        <w:rPr>
          <w:szCs w:val="24"/>
        </w:rPr>
        <w:t xml:space="preserve"> järgmises sõnastuses:</w:t>
      </w:r>
    </w:p>
    <w:p w14:paraId="5BDD7173" w14:textId="4993307B" w:rsidR="0025099B" w:rsidRPr="004228F7" w:rsidRDefault="0025099B" w:rsidP="00E14255">
      <w:pPr>
        <w:spacing w:after="0" w:line="240" w:lineRule="auto"/>
        <w:ind w:left="0" w:right="0"/>
        <w:rPr>
          <w:b/>
          <w:bCs/>
          <w:szCs w:val="24"/>
        </w:rPr>
      </w:pPr>
      <w:r w:rsidRPr="00AE09C2">
        <w:rPr>
          <w:szCs w:val="24"/>
        </w:rPr>
        <w:t>„</w:t>
      </w:r>
      <w:r w:rsidR="00D36206" w:rsidRPr="004228F7">
        <w:rPr>
          <w:b/>
          <w:bCs/>
          <w:szCs w:val="24"/>
        </w:rPr>
        <w:t xml:space="preserve">§ </w:t>
      </w:r>
      <w:r w:rsidR="00947C45" w:rsidRPr="004228F7">
        <w:rPr>
          <w:b/>
          <w:bCs/>
          <w:szCs w:val="24"/>
        </w:rPr>
        <w:t>136</w:t>
      </w:r>
      <w:r w:rsidR="00947C45" w:rsidRPr="004228F7">
        <w:rPr>
          <w:b/>
          <w:bCs/>
          <w:szCs w:val="24"/>
          <w:vertAlign w:val="superscript"/>
        </w:rPr>
        <w:t>18</w:t>
      </w:r>
      <w:r w:rsidR="000B1B0A" w:rsidRPr="004228F7">
        <w:rPr>
          <w:b/>
          <w:bCs/>
          <w:szCs w:val="24"/>
        </w:rPr>
        <w:t xml:space="preserve">. </w:t>
      </w:r>
      <w:r w:rsidR="00AB0644" w:rsidRPr="00AE09C2">
        <w:rPr>
          <w:b/>
          <w:bCs/>
          <w:szCs w:val="24"/>
        </w:rPr>
        <w:t>Paberi</w:t>
      </w:r>
      <w:r w:rsidR="00B837DE">
        <w:rPr>
          <w:b/>
          <w:bCs/>
          <w:szCs w:val="24"/>
        </w:rPr>
        <w:t>-</w:t>
      </w:r>
      <w:r w:rsidR="00AB0644" w:rsidRPr="00AE09C2">
        <w:rPr>
          <w:b/>
          <w:bCs/>
          <w:szCs w:val="24"/>
        </w:rPr>
        <w:t xml:space="preserve"> ja kartongijäätmete</w:t>
      </w:r>
      <w:r w:rsidR="00A12299" w:rsidRPr="00AE09C2">
        <w:rPr>
          <w:b/>
          <w:bCs/>
          <w:szCs w:val="24"/>
        </w:rPr>
        <w:t xml:space="preserve"> materjali</w:t>
      </w:r>
      <w:r w:rsidR="0093595C">
        <w:rPr>
          <w:b/>
          <w:bCs/>
          <w:szCs w:val="24"/>
        </w:rPr>
        <w:t xml:space="preserve"> </w:t>
      </w:r>
      <w:r w:rsidR="00A12299" w:rsidRPr="00AE09C2">
        <w:rPr>
          <w:b/>
          <w:bCs/>
          <w:szCs w:val="24"/>
        </w:rPr>
        <w:t>põh</w:t>
      </w:r>
      <w:r w:rsidR="0093595C">
        <w:rPr>
          <w:b/>
          <w:bCs/>
          <w:szCs w:val="24"/>
        </w:rPr>
        <w:t>jal</w:t>
      </w:r>
      <w:r w:rsidR="00A12299" w:rsidRPr="00AE09C2">
        <w:rPr>
          <w:b/>
          <w:bCs/>
          <w:szCs w:val="24"/>
        </w:rPr>
        <w:t xml:space="preserve"> kogumise </w:t>
      </w:r>
      <w:r w:rsidR="00466DC0" w:rsidRPr="00AE09C2">
        <w:rPr>
          <w:b/>
          <w:bCs/>
          <w:szCs w:val="24"/>
        </w:rPr>
        <w:t>rakendamine</w:t>
      </w:r>
    </w:p>
    <w:p w14:paraId="50F3B585" w14:textId="77777777" w:rsidR="00A23548" w:rsidRDefault="00A23548" w:rsidP="00E14255">
      <w:pPr>
        <w:spacing w:after="0" w:line="240" w:lineRule="auto"/>
        <w:ind w:left="0" w:right="0"/>
        <w:rPr>
          <w:szCs w:val="24"/>
        </w:rPr>
      </w:pPr>
    </w:p>
    <w:p w14:paraId="4496030A" w14:textId="22DC9E0E" w:rsidR="00A3344D" w:rsidRPr="00AE09C2" w:rsidRDefault="00856AEE" w:rsidP="00E14255">
      <w:pPr>
        <w:spacing w:after="0" w:line="240" w:lineRule="auto"/>
        <w:ind w:left="0" w:right="0"/>
        <w:rPr>
          <w:szCs w:val="24"/>
        </w:rPr>
      </w:pPr>
      <w:r w:rsidRPr="00AE09C2">
        <w:rPr>
          <w:szCs w:val="24"/>
        </w:rPr>
        <w:lastRenderedPageBreak/>
        <w:t>Kohaliku omavalitsuse üks</w:t>
      </w:r>
      <w:r w:rsidR="00A23548">
        <w:rPr>
          <w:szCs w:val="24"/>
        </w:rPr>
        <w:t>us</w:t>
      </w:r>
      <w:r w:rsidRPr="00AE09C2">
        <w:rPr>
          <w:szCs w:val="24"/>
        </w:rPr>
        <w:t xml:space="preserve"> </w:t>
      </w:r>
      <w:r w:rsidR="00214BBD" w:rsidRPr="00AE09C2">
        <w:rPr>
          <w:szCs w:val="24"/>
        </w:rPr>
        <w:t xml:space="preserve">peab viima </w:t>
      </w:r>
      <w:r w:rsidR="002D0EC9" w:rsidRPr="00AE09C2">
        <w:rPr>
          <w:szCs w:val="24"/>
        </w:rPr>
        <w:t>paberi</w:t>
      </w:r>
      <w:r w:rsidR="00B837DE">
        <w:rPr>
          <w:szCs w:val="24"/>
        </w:rPr>
        <w:t>-</w:t>
      </w:r>
      <w:r w:rsidR="002D0EC9" w:rsidRPr="00AE09C2">
        <w:rPr>
          <w:szCs w:val="24"/>
        </w:rPr>
        <w:t xml:space="preserve"> ja kartongijäätmete </w:t>
      </w:r>
      <w:r w:rsidR="00F9627C" w:rsidRPr="00AE09C2">
        <w:rPr>
          <w:szCs w:val="24"/>
        </w:rPr>
        <w:t xml:space="preserve">kogumise korralduse </w:t>
      </w:r>
      <w:r w:rsidR="00F43131" w:rsidRPr="00AE09C2">
        <w:rPr>
          <w:szCs w:val="24"/>
        </w:rPr>
        <w:t>kooskõlla</w:t>
      </w:r>
      <w:r w:rsidR="00D2509A" w:rsidRPr="00AE09C2">
        <w:rPr>
          <w:szCs w:val="24"/>
        </w:rPr>
        <w:t xml:space="preserve"> </w:t>
      </w:r>
      <w:r w:rsidR="006F5283" w:rsidRPr="00AE09C2">
        <w:rPr>
          <w:szCs w:val="24"/>
        </w:rPr>
        <w:t>käesoleva seaduse §</w:t>
      </w:r>
      <w:r w:rsidR="006F5283" w:rsidRPr="004228F7">
        <w:t xml:space="preserve"> 31 </w:t>
      </w:r>
      <w:r w:rsidR="00085E09" w:rsidRPr="004228F7">
        <w:t>lõikes</w:t>
      </w:r>
      <w:r w:rsidR="006F5283" w:rsidRPr="004228F7">
        <w:t xml:space="preserve"> 3</w:t>
      </w:r>
      <w:r w:rsidR="006F5283" w:rsidRPr="004228F7">
        <w:rPr>
          <w:vertAlign w:val="superscript"/>
        </w:rPr>
        <w:t>1</w:t>
      </w:r>
      <w:r w:rsidR="006F5283" w:rsidRPr="00AE09C2">
        <w:rPr>
          <w:szCs w:val="24"/>
        </w:rPr>
        <w:t xml:space="preserve"> </w:t>
      </w:r>
      <w:r w:rsidR="00085E09" w:rsidRPr="00AE09C2">
        <w:rPr>
          <w:szCs w:val="24"/>
        </w:rPr>
        <w:t xml:space="preserve">sätestatuga </w:t>
      </w:r>
      <w:r w:rsidR="00434376" w:rsidRPr="00AE09C2">
        <w:rPr>
          <w:szCs w:val="24"/>
        </w:rPr>
        <w:t xml:space="preserve">uuest korraldatud jäätmeveo </w:t>
      </w:r>
      <w:r w:rsidR="005179D6">
        <w:rPr>
          <w:szCs w:val="24"/>
        </w:rPr>
        <w:t xml:space="preserve">tellimisest </w:t>
      </w:r>
      <w:r w:rsidR="002D6EF7">
        <w:rPr>
          <w:szCs w:val="24"/>
        </w:rPr>
        <w:t>arvates</w:t>
      </w:r>
      <w:r w:rsidR="00434376" w:rsidRPr="00AE09C2">
        <w:rPr>
          <w:szCs w:val="24"/>
        </w:rPr>
        <w:t>, kuid mitte hiljem</w:t>
      </w:r>
      <w:r w:rsidR="00126D4F" w:rsidRPr="00AE09C2">
        <w:rPr>
          <w:szCs w:val="24"/>
        </w:rPr>
        <w:t xml:space="preserve"> kui </w:t>
      </w:r>
      <w:r w:rsidR="006A62AF" w:rsidRPr="00AE09C2">
        <w:rPr>
          <w:szCs w:val="24"/>
        </w:rPr>
        <w:t>2030. aasta 31. detsembriks.</w:t>
      </w:r>
      <w:r w:rsidR="00466DC0" w:rsidRPr="00AE09C2">
        <w:rPr>
          <w:szCs w:val="24"/>
        </w:rPr>
        <w:t>“;</w:t>
      </w:r>
    </w:p>
    <w:p w14:paraId="549E5EBF" w14:textId="77777777" w:rsidR="00D44A82" w:rsidRPr="00AE09C2" w:rsidRDefault="00D44A82" w:rsidP="00E14255">
      <w:pPr>
        <w:spacing w:after="0" w:line="240" w:lineRule="auto"/>
        <w:ind w:left="0" w:right="0"/>
        <w:rPr>
          <w:szCs w:val="24"/>
        </w:rPr>
      </w:pPr>
    </w:p>
    <w:p w14:paraId="6A6C449F" w14:textId="469F1735" w:rsidR="00D44A82" w:rsidRPr="00AE09C2" w:rsidRDefault="00C242A7" w:rsidP="00E14255">
      <w:pPr>
        <w:spacing w:after="0" w:line="240" w:lineRule="auto"/>
        <w:ind w:left="0" w:right="0"/>
        <w:rPr>
          <w:szCs w:val="24"/>
        </w:rPr>
      </w:pPr>
      <w:r>
        <w:rPr>
          <w:b/>
          <w:bCs/>
          <w:szCs w:val="24"/>
        </w:rPr>
        <w:t>66</w:t>
      </w:r>
      <w:r w:rsidR="00D44A82" w:rsidRPr="00AE09C2">
        <w:rPr>
          <w:b/>
          <w:bCs/>
          <w:szCs w:val="24"/>
        </w:rPr>
        <w:t xml:space="preserve">) </w:t>
      </w:r>
      <w:r w:rsidR="005179D6">
        <w:rPr>
          <w:szCs w:val="24"/>
        </w:rPr>
        <w:t>s</w:t>
      </w:r>
      <w:r w:rsidR="00D44A82" w:rsidRPr="00AE09C2">
        <w:rPr>
          <w:szCs w:val="24"/>
        </w:rPr>
        <w:t>eadust täiendatakse</w:t>
      </w:r>
      <w:r w:rsidR="00D44A82" w:rsidRPr="00AE09C2">
        <w:rPr>
          <w:b/>
          <w:bCs/>
          <w:szCs w:val="24"/>
        </w:rPr>
        <w:t xml:space="preserve"> </w:t>
      </w:r>
      <w:r w:rsidR="00087342" w:rsidRPr="00AE09C2">
        <w:rPr>
          <w:szCs w:val="24"/>
        </w:rPr>
        <w:t>§</w:t>
      </w:r>
      <w:r w:rsidR="00087342">
        <w:rPr>
          <w:szCs w:val="24"/>
        </w:rPr>
        <w:t>-</w:t>
      </w:r>
      <w:r w:rsidR="00D44A82" w:rsidRPr="00920A31">
        <w:rPr>
          <w:szCs w:val="24"/>
        </w:rPr>
        <w:t>ga 136</w:t>
      </w:r>
      <w:r w:rsidR="00D44A82" w:rsidRPr="00920A31">
        <w:rPr>
          <w:szCs w:val="24"/>
          <w:vertAlign w:val="superscript"/>
        </w:rPr>
        <w:t>19</w:t>
      </w:r>
      <w:r w:rsidR="00D44A82" w:rsidRPr="00920A31">
        <w:rPr>
          <w:szCs w:val="24"/>
        </w:rPr>
        <w:t xml:space="preserve"> järgmises</w:t>
      </w:r>
      <w:r w:rsidR="00D44A82" w:rsidRPr="00AE09C2">
        <w:rPr>
          <w:szCs w:val="24"/>
        </w:rPr>
        <w:t xml:space="preserve"> sõnastuses:</w:t>
      </w:r>
    </w:p>
    <w:p w14:paraId="569179B0" w14:textId="46FC5190" w:rsidR="00D44A82" w:rsidRDefault="00D44A82" w:rsidP="00E14255">
      <w:pPr>
        <w:spacing w:after="0" w:line="240" w:lineRule="auto"/>
        <w:ind w:left="0" w:right="0"/>
        <w:rPr>
          <w:b/>
          <w:bCs/>
          <w:szCs w:val="24"/>
        </w:rPr>
      </w:pPr>
      <w:r w:rsidRPr="00AE09C2">
        <w:rPr>
          <w:szCs w:val="24"/>
        </w:rPr>
        <w:t>„</w:t>
      </w:r>
      <w:r w:rsidRPr="00AE09C2">
        <w:rPr>
          <w:b/>
          <w:bCs/>
          <w:szCs w:val="24"/>
        </w:rPr>
        <w:t>§ 136</w:t>
      </w:r>
      <w:r w:rsidRPr="00AE09C2">
        <w:rPr>
          <w:b/>
          <w:bCs/>
          <w:szCs w:val="24"/>
          <w:vertAlign w:val="superscript"/>
        </w:rPr>
        <w:t>19</w:t>
      </w:r>
      <w:r w:rsidRPr="00AE09C2">
        <w:rPr>
          <w:b/>
          <w:bCs/>
          <w:szCs w:val="24"/>
        </w:rPr>
        <w:t xml:space="preserve">. </w:t>
      </w:r>
      <w:r w:rsidR="009E502C" w:rsidRPr="00AE09C2">
        <w:rPr>
          <w:b/>
          <w:bCs/>
          <w:szCs w:val="24"/>
        </w:rPr>
        <w:t>Jäätme</w:t>
      </w:r>
      <w:r w:rsidR="008A3417">
        <w:rPr>
          <w:b/>
          <w:bCs/>
          <w:szCs w:val="24"/>
        </w:rPr>
        <w:t>veo korraldamise</w:t>
      </w:r>
      <w:r w:rsidR="000D1C23">
        <w:rPr>
          <w:b/>
          <w:bCs/>
          <w:szCs w:val="24"/>
        </w:rPr>
        <w:t xml:space="preserve"> </w:t>
      </w:r>
      <w:r w:rsidR="007978C9">
        <w:rPr>
          <w:b/>
          <w:bCs/>
          <w:szCs w:val="24"/>
        </w:rPr>
        <w:t>muudatuse rakend</w:t>
      </w:r>
      <w:r w:rsidR="00A95519">
        <w:rPr>
          <w:b/>
          <w:bCs/>
          <w:szCs w:val="24"/>
        </w:rPr>
        <w:t>a</w:t>
      </w:r>
      <w:r w:rsidR="007978C9">
        <w:rPr>
          <w:b/>
          <w:bCs/>
          <w:szCs w:val="24"/>
        </w:rPr>
        <w:t>mine</w:t>
      </w:r>
    </w:p>
    <w:p w14:paraId="241F3517" w14:textId="77777777" w:rsidR="00087342" w:rsidRPr="00AE09C2" w:rsidRDefault="00087342" w:rsidP="00E14255">
      <w:pPr>
        <w:spacing w:after="0" w:line="240" w:lineRule="auto"/>
        <w:ind w:left="0" w:right="0"/>
        <w:rPr>
          <w:b/>
          <w:bCs/>
          <w:szCs w:val="24"/>
        </w:rPr>
      </w:pPr>
    </w:p>
    <w:p w14:paraId="25F64914" w14:textId="40880BDB" w:rsidR="00D44A82" w:rsidRPr="00AE09C2" w:rsidRDefault="00D44A82" w:rsidP="00E14255">
      <w:pPr>
        <w:spacing w:after="0" w:line="240" w:lineRule="auto"/>
        <w:ind w:left="0" w:right="0"/>
        <w:rPr>
          <w:szCs w:val="24"/>
        </w:rPr>
      </w:pPr>
      <w:r w:rsidRPr="00AE09C2">
        <w:rPr>
          <w:szCs w:val="24"/>
        </w:rPr>
        <w:t>Käesoleva seaduse § 66</w:t>
      </w:r>
      <w:r w:rsidR="00BF7D59" w:rsidRPr="00AE09C2">
        <w:rPr>
          <w:szCs w:val="24"/>
        </w:rPr>
        <w:t xml:space="preserve"> lõi</w:t>
      </w:r>
      <w:r w:rsidR="00A95519">
        <w:rPr>
          <w:szCs w:val="24"/>
        </w:rPr>
        <w:t>kes</w:t>
      </w:r>
      <w:r w:rsidR="00BF7D59" w:rsidRPr="00AE09C2">
        <w:rPr>
          <w:szCs w:val="24"/>
        </w:rPr>
        <w:t xml:space="preserve"> 1</w:t>
      </w:r>
      <w:r w:rsidR="00BF7D59" w:rsidRPr="004228F7">
        <w:rPr>
          <w:szCs w:val="24"/>
          <w:vertAlign w:val="superscript"/>
        </w:rPr>
        <w:t>2</w:t>
      </w:r>
      <w:r w:rsidR="00D21318">
        <w:rPr>
          <w:szCs w:val="24"/>
        </w:rPr>
        <w:t xml:space="preserve"> </w:t>
      </w:r>
      <w:r w:rsidR="00704339" w:rsidRPr="00AE09C2">
        <w:rPr>
          <w:szCs w:val="24"/>
        </w:rPr>
        <w:t>sätestatu</w:t>
      </w:r>
      <w:r w:rsidR="00EB41B2" w:rsidRPr="00AE09C2">
        <w:rPr>
          <w:szCs w:val="24"/>
        </w:rPr>
        <w:t>t</w:t>
      </w:r>
      <w:r w:rsidR="00704339" w:rsidRPr="00AE09C2">
        <w:rPr>
          <w:szCs w:val="24"/>
        </w:rPr>
        <w:t xml:space="preserve"> rakendab kohaliku omavalitsuse üksus uuest </w:t>
      </w:r>
      <w:r w:rsidR="00EB41B2" w:rsidRPr="00AE09C2">
        <w:rPr>
          <w:szCs w:val="24"/>
        </w:rPr>
        <w:t xml:space="preserve">korraldatud jäätmeveo </w:t>
      </w:r>
      <w:r w:rsidR="005179D6">
        <w:rPr>
          <w:szCs w:val="24"/>
        </w:rPr>
        <w:t xml:space="preserve">tellimisest </w:t>
      </w:r>
      <w:r w:rsidR="00087342">
        <w:rPr>
          <w:szCs w:val="24"/>
        </w:rPr>
        <w:t>arvates</w:t>
      </w:r>
      <w:r w:rsidR="00EB41B2" w:rsidRPr="00AE09C2">
        <w:rPr>
          <w:szCs w:val="24"/>
        </w:rPr>
        <w:t xml:space="preserve">, kuid mitte hiljem kui </w:t>
      </w:r>
      <w:r w:rsidR="00DE0C4D" w:rsidRPr="004228F7">
        <w:t>2030</w:t>
      </w:r>
      <w:r w:rsidR="000521EF" w:rsidRPr="00AE09C2">
        <w:rPr>
          <w:szCs w:val="24"/>
        </w:rPr>
        <w:t>.</w:t>
      </w:r>
      <w:r w:rsidRPr="00AE09C2">
        <w:rPr>
          <w:szCs w:val="24"/>
        </w:rPr>
        <w:t xml:space="preserve"> </w:t>
      </w:r>
      <w:r w:rsidR="00DE0C4D" w:rsidRPr="00AE09C2">
        <w:rPr>
          <w:szCs w:val="24"/>
        </w:rPr>
        <w:t>aasta 31. detsembriks</w:t>
      </w:r>
      <w:r w:rsidR="002B4EB2">
        <w:rPr>
          <w:szCs w:val="24"/>
        </w:rPr>
        <w:t>.</w:t>
      </w:r>
      <w:r w:rsidRPr="00AE09C2">
        <w:rPr>
          <w:szCs w:val="24"/>
        </w:rPr>
        <w:t>“;</w:t>
      </w:r>
    </w:p>
    <w:p w14:paraId="20298ABC" w14:textId="77777777" w:rsidR="007B5227" w:rsidRPr="00AE09C2" w:rsidRDefault="007B5227" w:rsidP="00E14255">
      <w:pPr>
        <w:spacing w:after="0" w:line="240" w:lineRule="auto"/>
        <w:ind w:left="0" w:right="0"/>
        <w:rPr>
          <w:szCs w:val="24"/>
        </w:rPr>
      </w:pPr>
      <w:commentRangeStart w:id="106"/>
    </w:p>
    <w:p w14:paraId="2590EBB5" w14:textId="250981D7" w:rsidR="00466DC0" w:rsidRPr="00AE09C2" w:rsidRDefault="00C242A7" w:rsidP="00E14255">
      <w:pPr>
        <w:spacing w:after="0" w:line="240" w:lineRule="auto"/>
        <w:ind w:left="0" w:right="0"/>
        <w:rPr>
          <w:szCs w:val="24"/>
        </w:rPr>
      </w:pPr>
      <w:r>
        <w:rPr>
          <w:b/>
          <w:bCs/>
          <w:szCs w:val="24"/>
        </w:rPr>
        <w:t>67</w:t>
      </w:r>
      <w:r w:rsidR="00466DC0" w:rsidRPr="004228F7">
        <w:rPr>
          <w:b/>
          <w:bCs/>
          <w:szCs w:val="24"/>
        </w:rPr>
        <w:t xml:space="preserve">) </w:t>
      </w:r>
      <w:ins w:id="107" w:author="Kärt Voor" w:date="2024-12-03T16:19:00Z">
        <w:r w:rsidR="005C267E">
          <w:rPr>
            <w:szCs w:val="24"/>
          </w:rPr>
          <w:t>s</w:t>
        </w:r>
      </w:ins>
      <w:del w:id="108" w:author="Kärt Voor" w:date="2024-12-03T16:19:00Z">
        <w:r w:rsidR="00466DC0" w:rsidRPr="00AE09C2" w:rsidDel="005C267E">
          <w:rPr>
            <w:szCs w:val="24"/>
          </w:rPr>
          <w:delText>S</w:delText>
        </w:r>
      </w:del>
      <w:r w:rsidR="00466DC0" w:rsidRPr="00AE09C2">
        <w:rPr>
          <w:szCs w:val="24"/>
        </w:rPr>
        <w:t>eadust täiendatakse</w:t>
      </w:r>
      <w:r w:rsidR="00466DC0" w:rsidRPr="004228F7">
        <w:rPr>
          <w:b/>
          <w:bCs/>
          <w:szCs w:val="24"/>
        </w:rPr>
        <w:t xml:space="preserve"> </w:t>
      </w:r>
      <w:r w:rsidR="00087342" w:rsidRPr="00AE09C2">
        <w:rPr>
          <w:szCs w:val="24"/>
        </w:rPr>
        <w:t>§</w:t>
      </w:r>
      <w:r w:rsidR="00087342">
        <w:rPr>
          <w:szCs w:val="24"/>
        </w:rPr>
        <w:t>-</w:t>
      </w:r>
      <w:r w:rsidR="00466DC0" w:rsidRPr="00920A31">
        <w:rPr>
          <w:szCs w:val="24"/>
        </w:rPr>
        <w:t>ga 136</w:t>
      </w:r>
      <w:r w:rsidR="00D44A82" w:rsidRPr="00920A31">
        <w:rPr>
          <w:szCs w:val="24"/>
          <w:vertAlign w:val="superscript"/>
        </w:rPr>
        <w:t>20</w:t>
      </w:r>
      <w:r w:rsidR="00466DC0" w:rsidRPr="00920A31">
        <w:rPr>
          <w:szCs w:val="24"/>
        </w:rPr>
        <w:t xml:space="preserve"> järgmises</w:t>
      </w:r>
      <w:r w:rsidR="00466DC0" w:rsidRPr="00AE09C2">
        <w:rPr>
          <w:szCs w:val="24"/>
        </w:rPr>
        <w:t xml:space="preserve"> sõnastuses:</w:t>
      </w:r>
    </w:p>
    <w:p w14:paraId="43AF4590" w14:textId="41974731" w:rsidR="00466DC0" w:rsidRDefault="00466DC0" w:rsidP="00E14255">
      <w:pPr>
        <w:spacing w:after="0" w:line="240" w:lineRule="auto"/>
        <w:ind w:left="0" w:right="0"/>
        <w:rPr>
          <w:b/>
          <w:bCs/>
          <w:szCs w:val="24"/>
        </w:rPr>
      </w:pPr>
      <w:r w:rsidRPr="00AE09C2">
        <w:rPr>
          <w:szCs w:val="24"/>
        </w:rPr>
        <w:t>„</w:t>
      </w:r>
      <w:r w:rsidRPr="00AE09C2">
        <w:rPr>
          <w:b/>
          <w:bCs/>
          <w:szCs w:val="24"/>
        </w:rPr>
        <w:t>§ 136</w:t>
      </w:r>
      <w:r w:rsidR="00D36800">
        <w:rPr>
          <w:b/>
          <w:bCs/>
          <w:szCs w:val="24"/>
          <w:vertAlign w:val="superscript"/>
        </w:rPr>
        <w:t>20</w:t>
      </w:r>
      <w:r w:rsidRPr="00AE09C2">
        <w:rPr>
          <w:b/>
          <w:bCs/>
          <w:szCs w:val="24"/>
        </w:rPr>
        <w:t xml:space="preserve">. </w:t>
      </w:r>
      <w:r w:rsidR="00BD4006" w:rsidRPr="00974E93">
        <w:rPr>
          <w:b/>
          <w:bCs/>
          <w:szCs w:val="24"/>
        </w:rPr>
        <w:t>Haldusjärelevalvest tuleneva sunniraha</w:t>
      </w:r>
      <w:r w:rsidRPr="00AE09C2">
        <w:rPr>
          <w:b/>
          <w:bCs/>
          <w:szCs w:val="24"/>
        </w:rPr>
        <w:t xml:space="preserve"> rakendamine</w:t>
      </w:r>
    </w:p>
    <w:p w14:paraId="1A48500B" w14:textId="77777777" w:rsidR="00087342" w:rsidRPr="00AE09C2" w:rsidRDefault="00087342" w:rsidP="00E14255">
      <w:pPr>
        <w:spacing w:after="0" w:line="240" w:lineRule="auto"/>
        <w:ind w:left="0" w:right="0"/>
        <w:rPr>
          <w:b/>
          <w:bCs/>
          <w:szCs w:val="24"/>
        </w:rPr>
      </w:pPr>
    </w:p>
    <w:p w14:paraId="360C71BE" w14:textId="1E2EC4DD" w:rsidR="00466DC0" w:rsidRPr="00AE09C2" w:rsidRDefault="001C4665" w:rsidP="00E14255">
      <w:pPr>
        <w:spacing w:after="0" w:line="240" w:lineRule="auto"/>
        <w:ind w:left="0" w:right="0"/>
        <w:rPr>
          <w:szCs w:val="24"/>
        </w:rPr>
      </w:pPr>
      <w:r w:rsidRPr="00AE09C2">
        <w:rPr>
          <w:szCs w:val="24"/>
        </w:rPr>
        <w:t>Käesoleva seaduse § 119</w:t>
      </w:r>
      <w:r w:rsidR="00AF507E" w:rsidRPr="004228F7">
        <w:rPr>
          <w:szCs w:val="24"/>
          <w:vertAlign w:val="superscript"/>
        </w:rPr>
        <w:t>9</w:t>
      </w:r>
      <w:r w:rsidR="00AF507E" w:rsidRPr="00AE09C2">
        <w:rPr>
          <w:szCs w:val="24"/>
        </w:rPr>
        <w:t xml:space="preserve"> lõikes 3 </w:t>
      </w:r>
      <w:r w:rsidR="00CE2D8B" w:rsidRPr="00AE09C2">
        <w:rPr>
          <w:szCs w:val="24"/>
        </w:rPr>
        <w:t xml:space="preserve">nimetatud sunniraha rakendatakse alates </w:t>
      </w:r>
      <w:r w:rsidR="00F67338" w:rsidRPr="00AE09C2">
        <w:rPr>
          <w:szCs w:val="24"/>
        </w:rPr>
        <w:t>203</w:t>
      </w:r>
      <w:r w:rsidR="004E7AB6">
        <w:rPr>
          <w:szCs w:val="24"/>
        </w:rPr>
        <w:t>0</w:t>
      </w:r>
      <w:r w:rsidR="00087342">
        <w:rPr>
          <w:szCs w:val="24"/>
        </w:rPr>
        <w:t xml:space="preserve">. aasta </w:t>
      </w:r>
      <w:r w:rsidR="00087342" w:rsidRPr="00AE09C2">
        <w:rPr>
          <w:szCs w:val="24"/>
        </w:rPr>
        <w:t>1.</w:t>
      </w:r>
      <w:r w:rsidR="0093595C">
        <w:rPr>
          <w:szCs w:val="24"/>
        </w:rPr>
        <w:t> </w:t>
      </w:r>
      <w:r w:rsidR="00087342" w:rsidRPr="00AE09C2">
        <w:rPr>
          <w:szCs w:val="24"/>
        </w:rPr>
        <w:t>jaanuarist</w:t>
      </w:r>
      <w:r w:rsidR="00F67338" w:rsidRPr="00AE09C2">
        <w:rPr>
          <w:szCs w:val="24"/>
        </w:rPr>
        <w:t>.</w:t>
      </w:r>
      <w:r w:rsidR="00640718" w:rsidRPr="00AE09C2">
        <w:rPr>
          <w:szCs w:val="24"/>
        </w:rPr>
        <w:t>“</w:t>
      </w:r>
      <w:r w:rsidR="0023792D">
        <w:rPr>
          <w:szCs w:val="24"/>
        </w:rPr>
        <w:t>.</w:t>
      </w:r>
      <w:commentRangeEnd w:id="106"/>
      <w:r w:rsidR="00E3439B">
        <w:rPr>
          <w:rStyle w:val="Kommentaariviide"/>
        </w:rPr>
        <w:commentReference w:id="106"/>
      </w:r>
    </w:p>
    <w:p w14:paraId="31A58945" w14:textId="1E5D1BEB" w:rsidR="0008232D" w:rsidRPr="00AE09C2" w:rsidRDefault="0008232D" w:rsidP="00E14255">
      <w:pPr>
        <w:spacing w:after="0" w:line="240" w:lineRule="auto"/>
        <w:ind w:left="0" w:right="0" w:firstLine="0"/>
      </w:pPr>
    </w:p>
    <w:p w14:paraId="4B330E16" w14:textId="63A40D54" w:rsidR="00F01FF8" w:rsidRPr="00AE09C2" w:rsidRDefault="001C51B9" w:rsidP="00E14255">
      <w:pPr>
        <w:spacing w:after="0" w:line="240" w:lineRule="auto"/>
        <w:ind w:left="0" w:right="0"/>
        <w:rPr>
          <w:b/>
          <w:color w:val="000000" w:themeColor="text1"/>
          <w:szCs w:val="24"/>
        </w:rPr>
      </w:pPr>
      <w:r w:rsidRPr="008C4B00">
        <w:rPr>
          <w:b/>
          <w:color w:val="000000" w:themeColor="text1"/>
          <w:szCs w:val="24"/>
        </w:rPr>
        <w:t>§ 2. Pakendiseaduse muutmine</w:t>
      </w:r>
    </w:p>
    <w:p w14:paraId="21BCABA3" w14:textId="77777777" w:rsidR="00D73110" w:rsidRPr="00AE09C2" w:rsidRDefault="00D73110" w:rsidP="00E14255">
      <w:pPr>
        <w:spacing w:after="0" w:line="240" w:lineRule="auto"/>
        <w:ind w:left="0" w:right="0"/>
        <w:rPr>
          <w:b/>
          <w:color w:val="000000" w:themeColor="text1"/>
          <w:szCs w:val="24"/>
        </w:rPr>
      </w:pPr>
    </w:p>
    <w:p w14:paraId="5A297496" w14:textId="7A62326B" w:rsidR="00E24106" w:rsidRPr="00AE09C2" w:rsidRDefault="00E24106" w:rsidP="00E14255">
      <w:pPr>
        <w:spacing w:after="0" w:line="240" w:lineRule="auto"/>
        <w:ind w:left="0" w:right="0" w:firstLine="0"/>
        <w:rPr>
          <w:color w:val="000000" w:themeColor="text1"/>
        </w:rPr>
      </w:pPr>
      <w:r w:rsidRPr="00AE09C2">
        <w:rPr>
          <w:color w:val="000000" w:themeColor="text1"/>
        </w:rPr>
        <w:t>Pakendiseaduses tehakse järgmised muudatused:</w:t>
      </w:r>
    </w:p>
    <w:p w14:paraId="036A9050" w14:textId="77777777" w:rsidR="00E24106" w:rsidRPr="00AE09C2" w:rsidRDefault="00E24106" w:rsidP="00E14255">
      <w:pPr>
        <w:spacing w:after="0" w:line="240" w:lineRule="auto"/>
        <w:ind w:left="0" w:right="0"/>
        <w:rPr>
          <w:color w:val="000000" w:themeColor="text1"/>
        </w:rPr>
      </w:pPr>
    </w:p>
    <w:p w14:paraId="2A2EFD2B" w14:textId="5F28E5B8" w:rsidR="00E24106" w:rsidRPr="00AE09C2" w:rsidRDefault="000C62FA" w:rsidP="00E14255">
      <w:pPr>
        <w:spacing w:after="0" w:line="240" w:lineRule="auto"/>
        <w:ind w:left="0" w:right="0"/>
        <w:rPr>
          <w:color w:val="000000" w:themeColor="text1"/>
        </w:rPr>
      </w:pPr>
      <w:r w:rsidRPr="00AE09C2">
        <w:rPr>
          <w:b/>
          <w:bCs/>
          <w:color w:val="000000" w:themeColor="text1"/>
        </w:rPr>
        <w:t>1</w:t>
      </w:r>
      <w:r w:rsidR="00E24106" w:rsidRPr="00AE09C2">
        <w:rPr>
          <w:b/>
          <w:bCs/>
          <w:color w:val="000000" w:themeColor="text1"/>
        </w:rPr>
        <w:t>)</w:t>
      </w:r>
      <w:r w:rsidR="00E24106" w:rsidRPr="00AE09C2">
        <w:rPr>
          <w:color w:val="000000" w:themeColor="text1"/>
        </w:rPr>
        <w:t xml:space="preserve"> seaduses asendatakse </w:t>
      </w:r>
      <w:commentRangeStart w:id="109"/>
      <w:r w:rsidR="00597EB9" w:rsidRPr="00AE09C2">
        <w:rPr>
          <w:color w:val="000000" w:themeColor="text1"/>
        </w:rPr>
        <w:t xml:space="preserve">läbivalt </w:t>
      </w:r>
      <w:commentRangeEnd w:id="109"/>
      <w:r w:rsidR="008C4B00">
        <w:rPr>
          <w:rStyle w:val="Kommentaariviide"/>
        </w:rPr>
        <w:commentReference w:id="109"/>
      </w:r>
      <w:r w:rsidR="00E24106" w:rsidRPr="00AE09C2">
        <w:rPr>
          <w:color w:val="000000" w:themeColor="text1"/>
        </w:rPr>
        <w:t>sõnad „kohaliku omavalitsuse organ“ sõnadega „kohaliku omavalitsuse üksus“</w:t>
      </w:r>
      <w:r w:rsidR="3DF1BEF7" w:rsidRPr="00AE09C2">
        <w:rPr>
          <w:color w:val="000000" w:themeColor="text1"/>
        </w:rPr>
        <w:t xml:space="preserve"> vastavas käändes</w:t>
      </w:r>
      <w:r w:rsidR="00E24106" w:rsidRPr="00AE09C2">
        <w:rPr>
          <w:color w:val="000000" w:themeColor="text1"/>
        </w:rPr>
        <w:t>;</w:t>
      </w:r>
    </w:p>
    <w:p w14:paraId="67B3259F" w14:textId="77777777" w:rsidR="00E24106" w:rsidRPr="00AE09C2" w:rsidRDefault="00E24106" w:rsidP="00E14255">
      <w:pPr>
        <w:spacing w:after="0" w:line="240" w:lineRule="auto"/>
        <w:ind w:left="0" w:right="0"/>
        <w:rPr>
          <w:color w:val="000000" w:themeColor="text1"/>
        </w:rPr>
      </w:pPr>
    </w:p>
    <w:p w14:paraId="5EB73E25" w14:textId="16C5A129" w:rsidR="00E24106" w:rsidRPr="00AE09C2" w:rsidRDefault="000C62FA" w:rsidP="00E14255">
      <w:pPr>
        <w:spacing w:after="0" w:line="240" w:lineRule="auto"/>
        <w:ind w:left="0" w:right="0"/>
        <w:rPr>
          <w:color w:val="000000" w:themeColor="text1"/>
        </w:rPr>
      </w:pPr>
      <w:r w:rsidRPr="0009113E">
        <w:rPr>
          <w:b/>
          <w:bCs/>
          <w:color w:val="000000" w:themeColor="text1"/>
        </w:rPr>
        <w:t>2</w:t>
      </w:r>
      <w:r w:rsidR="00E24106" w:rsidRPr="0009113E">
        <w:rPr>
          <w:b/>
          <w:bCs/>
          <w:color w:val="000000" w:themeColor="text1"/>
        </w:rPr>
        <w:t xml:space="preserve">) </w:t>
      </w:r>
      <w:r w:rsidR="00E24106" w:rsidRPr="006260B1">
        <w:rPr>
          <w:color w:val="000000" w:themeColor="text1"/>
        </w:rPr>
        <w:t>paragrahvi 3 täiendatakse</w:t>
      </w:r>
      <w:r w:rsidR="00E24106" w:rsidRPr="00AE09C2">
        <w:rPr>
          <w:color w:val="000000" w:themeColor="text1"/>
        </w:rPr>
        <w:t xml:space="preserve"> lõikega 3</w:t>
      </w:r>
      <w:r w:rsidR="00E24106" w:rsidRPr="00AE09C2">
        <w:rPr>
          <w:color w:val="000000" w:themeColor="text1"/>
          <w:vertAlign w:val="superscript"/>
        </w:rPr>
        <w:t xml:space="preserve">4 </w:t>
      </w:r>
      <w:r w:rsidR="00E24106" w:rsidRPr="00AE09C2">
        <w:rPr>
          <w:color w:val="000000" w:themeColor="text1"/>
        </w:rPr>
        <w:t>järgmises sõnastuses:</w:t>
      </w:r>
    </w:p>
    <w:p w14:paraId="36D7F52C" w14:textId="4A3E1D3A" w:rsidR="00E24106" w:rsidRPr="00AE09C2" w:rsidRDefault="00087342" w:rsidP="00E14255">
      <w:pPr>
        <w:spacing w:after="0" w:line="240" w:lineRule="auto"/>
        <w:ind w:left="0" w:right="0"/>
        <w:rPr>
          <w:color w:val="000000" w:themeColor="text1"/>
        </w:rPr>
      </w:pPr>
      <w:r>
        <w:rPr>
          <w:color w:val="000000" w:themeColor="text1"/>
        </w:rPr>
        <w:t>„</w:t>
      </w:r>
      <w:r w:rsidR="00E24106" w:rsidRPr="00AE09C2">
        <w:rPr>
          <w:color w:val="000000" w:themeColor="text1"/>
        </w:rPr>
        <w:t>(3</w:t>
      </w:r>
      <w:r w:rsidR="00E24106" w:rsidRPr="00AE09C2">
        <w:rPr>
          <w:color w:val="000000" w:themeColor="text1"/>
          <w:vertAlign w:val="superscript"/>
        </w:rPr>
        <w:t>4</w:t>
      </w:r>
      <w:r w:rsidR="00E24106" w:rsidRPr="00AE09C2">
        <w:rPr>
          <w:color w:val="000000" w:themeColor="text1"/>
        </w:rPr>
        <w:t>) Mono</w:t>
      </w:r>
      <w:r w:rsidR="00734877" w:rsidRPr="00AE09C2">
        <w:rPr>
          <w:color w:val="000000" w:themeColor="text1"/>
        </w:rPr>
        <w:t xml:space="preserve">materjalist </w:t>
      </w:r>
      <w:r w:rsidR="00E24106" w:rsidRPr="00AE09C2">
        <w:rPr>
          <w:color w:val="000000" w:themeColor="text1"/>
        </w:rPr>
        <w:t>pakend on pakend, mis on valmistatud vähemalt 95% ulatuses ühest materjalist.</w:t>
      </w:r>
      <w:r>
        <w:rPr>
          <w:color w:val="000000" w:themeColor="text1"/>
        </w:rPr>
        <w:t>“</w:t>
      </w:r>
      <w:r w:rsidR="5AD16CD7" w:rsidRPr="00AE09C2">
        <w:rPr>
          <w:color w:val="000000" w:themeColor="text1"/>
        </w:rPr>
        <w:t>;</w:t>
      </w:r>
    </w:p>
    <w:p w14:paraId="15E569C3" w14:textId="77777777" w:rsidR="00E24106" w:rsidRPr="00CF5030" w:rsidRDefault="00E24106" w:rsidP="00E14255">
      <w:pPr>
        <w:spacing w:after="0" w:line="240" w:lineRule="auto"/>
        <w:ind w:left="0" w:right="0"/>
        <w:rPr>
          <w:color w:val="000000" w:themeColor="text1"/>
          <w:highlight w:val="yellow"/>
        </w:rPr>
      </w:pPr>
    </w:p>
    <w:p w14:paraId="7723D237" w14:textId="2FB53E00" w:rsidR="003D57FE" w:rsidRPr="00AE09C2" w:rsidRDefault="00A76154" w:rsidP="00E14255">
      <w:pPr>
        <w:spacing w:after="0" w:line="240" w:lineRule="auto"/>
        <w:ind w:left="0" w:right="0"/>
        <w:rPr>
          <w:color w:val="000000" w:themeColor="text1"/>
        </w:rPr>
      </w:pPr>
      <w:r w:rsidRPr="00224BEA">
        <w:rPr>
          <w:b/>
          <w:bCs/>
          <w:color w:val="000000" w:themeColor="text1"/>
        </w:rPr>
        <w:t>3</w:t>
      </w:r>
      <w:r w:rsidR="00E24106" w:rsidRPr="00224BEA">
        <w:rPr>
          <w:b/>
          <w:bCs/>
          <w:color w:val="000000" w:themeColor="text1"/>
        </w:rPr>
        <w:t>)</w:t>
      </w:r>
      <w:r w:rsidR="00E24106" w:rsidRPr="00CF5030">
        <w:rPr>
          <w:color w:val="000000" w:themeColor="text1"/>
        </w:rPr>
        <w:t xml:space="preserve"> seadust täiendatakse </w:t>
      </w:r>
      <w:r w:rsidR="0D9C948B" w:rsidRPr="00CF5030">
        <w:rPr>
          <w:color w:val="000000" w:themeColor="text1"/>
        </w:rPr>
        <w:t xml:space="preserve">§-ga </w:t>
      </w:r>
      <w:r w:rsidR="00E24106" w:rsidRPr="00CF5030">
        <w:rPr>
          <w:color w:val="000000" w:themeColor="text1"/>
        </w:rPr>
        <w:t>5</w:t>
      </w:r>
      <w:r w:rsidR="00E24106" w:rsidRPr="00CF5030">
        <w:rPr>
          <w:color w:val="000000" w:themeColor="text1"/>
          <w:vertAlign w:val="superscript"/>
        </w:rPr>
        <w:t>4</w:t>
      </w:r>
      <w:r w:rsidR="00E24106" w:rsidRPr="00CF5030">
        <w:rPr>
          <w:color w:val="000000" w:themeColor="text1"/>
        </w:rPr>
        <w:t xml:space="preserve"> järgmises sõnastuses</w:t>
      </w:r>
      <w:r w:rsidR="00E24106" w:rsidRPr="00AE09C2">
        <w:rPr>
          <w:color w:val="000000" w:themeColor="text1"/>
        </w:rPr>
        <w:t>:</w:t>
      </w:r>
    </w:p>
    <w:p w14:paraId="17E66EC6" w14:textId="7C784767" w:rsidR="00E24106" w:rsidRPr="00AE09C2" w:rsidRDefault="00087342" w:rsidP="00E14255">
      <w:pPr>
        <w:spacing w:after="0" w:line="240" w:lineRule="auto"/>
        <w:ind w:left="0" w:right="0" w:firstLine="0"/>
        <w:rPr>
          <w:color w:val="000000" w:themeColor="text1"/>
        </w:rPr>
      </w:pPr>
      <w:commentRangeStart w:id="110"/>
      <w:r>
        <w:rPr>
          <w:color w:val="000000" w:themeColor="text1"/>
        </w:rPr>
        <w:t>„</w:t>
      </w:r>
      <w:r w:rsidR="00E24106" w:rsidRPr="00AE09C2">
        <w:rPr>
          <w:b/>
          <w:color w:val="000000" w:themeColor="text1"/>
        </w:rPr>
        <w:t>§</w:t>
      </w:r>
      <w:r w:rsidR="00E24106" w:rsidRPr="00AE09C2">
        <w:rPr>
          <w:b/>
          <w:bCs/>
          <w:color w:val="000000" w:themeColor="text1"/>
        </w:rPr>
        <w:t xml:space="preserve"> </w:t>
      </w:r>
      <w:r w:rsidR="00E24106" w:rsidRPr="00AE09C2">
        <w:rPr>
          <w:b/>
          <w:color w:val="000000" w:themeColor="text1"/>
        </w:rPr>
        <w:t>5</w:t>
      </w:r>
      <w:r w:rsidR="00E24106" w:rsidRPr="00AE09C2">
        <w:rPr>
          <w:b/>
          <w:color w:val="000000" w:themeColor="text1"/>
          <w:vertAlign w:val="superscript"/>
        </w:rPr>
        <w:t>4</w:t>
      </w:r>
      <w:r w:rsidR="00E24106" w:rsidRPr="00AE09C2">
        <w:rPr>
          <w:b/>
          <w:color w:val="000000" w:themeColor="text1"/>
        </w:rPr>
        <w:t>. Pakendijäätmete vaheladustuskoht</w:t>
      </w:r>
      <w:commentRangeEnd w:id="110"/>
      <w:r w:rsidR="008C4B00">
        <w:rPr>
          <w:rStyle w:val="Kommentaariviide"/>
        </w:rPr>
        <w:commentReference w:id="110"/>
      </w:r>
    </w:p>
    <w:p w14:paraId="7E8534E3" w14:textId="77777777" w:rsidR="00087342" w:rsidRDefault="00087342" w:rsidP="00E14255">
      <w:pPr>
        <w:spacing w:after="0" w:line="240" w:lineRule="auto"/>
        <w:ind w:left="0" w:right="0" w:firstLine="0"/>
        <w:rPr>
          <w:color w:val="000000" w:themeColor="text1"/>
        </w:rPr>
      </w:pPr>
    </w:p>
    <w:p w14:paraId="7E34692F" w14:textId="6E2C0676" w:rsidR="00E24106" w:rsidRPr="00AE09C2" w:rsidRDefault="00E24106" w:rsidP="00E14255">
      <w:pPr>
        <w:spacing w:after="0" w:line="240" w:lineRule="auto"/>
        <w:ind w:left="0" w:right="0" w:firstLine="0"/>
        <w:rPr>
          <w:color w:val="000000" w:themeColor="text1"/>
        </w:rPr>
      </w:pPr>
      <w:r w:rsidRPr="6F67CC83">
        <w:rPr>
          <w:color w:val="000000" w:themeColor="text1"/>
        </w:rPr>
        <w:t xml:space="preserve">Pakendijäätmete vaheladustuskoht on jäätmeseaduse </w:t>
      </w:r>
      <w:commentRangeStart w:id="111"/>
      <w:r w:rsidRPr="6F67CC83">
        <w:rPr>
          <w:color w:val="000000" w:themeColor="text1"/>
        </w:rPr>
        <w:t xml:space="preserve">§ 19 tähenduses </w:t>
      </w:r>
      <w:r w:rsidR="00A8174D" w:rsidRPr="6F67CC83">
        <w:rPr>
          <w:color w:val="000000" w:themeColor="text1"/>
        </w:rPr>
        <w:t>tehniliselt varustatud</w:t>
      </w:r>
      <w:r w:rsidRPr="6F67CC83">
        <w:rPr>
          <w:color w:val="000000" w:themeColor="text1"/>
        </w:rPr>
        <w:t xml:space="preserve"> jäätmekäitluskoht,</w:t>
      </w:r>
      <w:commentRangeEnd w:id="111"/>
      <w:r w:rsidR="002344EA">
        <w:rPr>
          <w:rStyle w:val="Kommentaariviide"/>
        </w:rPr>
        <w:commentReference w:id="111"/>
      </w:r>
      <w:r w:rsidRPr="6F67CC83">
        <w:rPr>
          <w:color w:val="000000" w:themeColor="text1"/>
        </w:rPr>
        <w:t xml:space="preserve"> kus </w:t>
      </w:r>
      <w:r w:rsidR="0093595C">
        <w:rPr>
          <w:color w:val="000000" w:themeColor="text1"/>
        </w:rPr>
        <w:t>antakse</w:t>
      </w:r>
      <w:r w:rsidRPr="6F67CC83">
        <w:rPr>
          <w:color w:val="000000" w:themeColor="text1"/>
        </w:rPr>
        <w:t xml:space="preserve"> korraldatud jäätmeveo</w:t>
      </w:r>
      <w:r w:rsidR="00087342">
        <w:rPr>
          <w:color w:val="000000" w:themeColor="text1"/>
        </w:rPr>
        <w:t>ga</w:t>
      </w:r>
      <w:r w:rsidRPr="6F67CC83">
        <w:rPr>
          <w:color w:val="000000" w:themeColor="text1"/>
        </w:rPr>
        <w:t xml:space="preserve"> kogutud pakendijäätme</w:t>
      </w:r>
      <w:r w:rsidR="0093595C">
        <w:rPr>
          <w:color w:val="000000" w:themeColor="text1"/>
        </w:rPr>
        <w:t>d</w:t>
      </w:r>
      <w:r w:rsidRPr="6F67CC83">
        <w:rPr>
          <w:color w:val="000000" w:themeColor="text1"/>
        </w:rPr>
        <w:t xml:space="preserve"> üle taaskasutusorganisatsioonile.“;</w:t>
      </w:r>
    </w:p>
    <w:p w14:paraId="2E220D55" w14:textId="7E78FA41" w:rsidR="005905E4" w:rsidRPr="00AE09C2" w:rsidRDefault="005905E4" w:rsidP="00E14255">
      <w:pPr>
        <w:spacing w:after="0" w:line="240" w:lineRule="auto"/>
        <w:ind w:left="0" w:right="0" w:firstLine="0"/>
        <w:rPr>
          <w:color w:val="000000" w:themeColor="text1"/>
        </w:rPr>
      </w:pPr>
    </w:p>
    <w:p w14:paraId="75989673" w14:textId="7C65D0B4" w:rsidR="00850C5F" w:rsidRPr="00AE09C2" w:rsidRDefault="009C45E6" w:rsidP="00E14255">
      <w:pPr>
        <w:spacing w:after="0" w:line="240" w:lineRule="auto"/>
        <w:ind w:left="0" w:right="0" w:firstLine="0"/>
        <w:rPr>
          <w:color w:val="000000" w:themeColor="text1"/>
        </w:rPr>
      </w:pPr>
      <w:r w:rsidRPr="0009113E">
        <w:rPr>
          <w:b/>
          <w:color w:val="000000" w:themeColor="text1"/>
        </w:rPr>
        <w:t>4</w:t>
      </w:r>
      <w:r w:rsidR="00850C5F" w:rsidRPr="0009113E">
        <w:rPr>
          <w:b/>
          <w:color w:val="000000" w:themeColor="text1"/>
        </w:rPr>
        <w:t xml:space="preserve">) </w:t>
      </w:r>
      <w:r w:rsidR="00850C5F" w:rsidRPr="003D57FE">
        <w:rPr>
          <w:bCs/>
          <w:color w:val="000000" w:themeColor="text1"/>
        </w:rPr>
        <w:t>paragrahvi 10</w:t>
      </w:r>
      <w:r w:rsidR="00850C5F" w:rsidRPr="003D57FE">
        <w:rPr>
          <w:bCs/>
          <w:color w:val="000000" w:themeColor="text1"/>
          <w:vertAlign w:val="superscript"/>
        </w:rPr>
        <w:t xml:space="preserve">1 </w:t>
      </w:r>
      <w:r w:rsidR="00850C5F" w:rsidRPr="003D57FE">
        <w:rPr>
          <w:bCs/>
          <w:color w:val="000000" w:themeColor="text1"/>
        </w:rPr>
        <w:t>täiendatakse</w:t>
      </w:r>
      <w:r w:rsidR="00850C5F" w:rsidRPr="00AE09C2">
        <w:rPr>
          <w:color w:val="000000" w:themeColor="text1"/>
        </w:rPr>
        <w:t xml:space="preserve"> lõikega </w:t>
      </w:r>
      <w:commentRangeStart w:id="112"/>
      <w:r w:rsidR="00850C5F" w:rsidRPr="00AE09C2">
        <w:rPr>
          <w:color w:val="000000" w:themeColor="text1"/>
        </w:rPr>
        <w:t>2</w:t>
      </w:r>
      <w:r w:rsidR="00850C5F" w:rsidRPr="00AE09C2">
        <w:rPr>
          <w:color w:val="000000" w:themeColor="text1"/>
          <w:vertAlign w:val="superscript"/>
        </w:rPr>
        <w:t>1</w:t>
      </w:r>
      <w:r w:rsidR="00850C5F" w:rsidRPr="00AE09C2">
        <w:rPr>
          <w:color w:val="000000" w:themeColor="text1"/>
        </w:rPr>
        <w:t xml:space="preserve"> </w:t>
      </w:r>
      <w:commentRangeEnd w:id="112"/>
      <w:r w:rsidR="008C4B00">
        <w:rPr>
          <w:rStyle w:val="Kommentaariviide"/>
        </w:rPr>
        <w:commentReference w:id="112"/>
      </w:r>
      <w:r w:rsidR="00850C5F" w:rsidRPr="00AE09C2">
        <w:rPr>
          <w:color w:val="000000" w:themeColor="text1"/>
        </w:rPr>
        <w:t>järgmises sõnastuses:</w:t>
      </w:r>
    </w:p>
    <w:p w14:paraId="4E80734A" w14:textId="17EA4C33" w:rsidR="00D469B7" w:rsidRPr="00A213E3" w:rsidRDefault="00850C5F" w:rsidP="00E14255">
      <w:pPr>
        <w:spacing w:after="0" w:line="240" w:lineRule="auto"/>
        <w:ind w:left="0" w:right="0" w:firstLine="0"/>
      </w:pPr>
      <w:r w:rsidRPr="00A213E3">
        <w:rPr>
          <w:color w:val="000000" w:themeColor="text1"/>
        </w:rPr>
        <w:t>„</w:t>
      </w:r>
      <w:r w:rsidRPr="00A213E3">
        <w:t>(2</w:t>
      </w:r>
      <w:r w:rsidRPr="00A213E3">
        <w:rPr>
          <w:vertAlign w:val="superscript"/>
        </w:rPr>
        <w:t>1</w:t>
      </w:r>
      <w:r w:rsidRPr="00A213E3">
        <w:t xml:space="preserve">) </w:t>
      </w:r>
      <w:r w:rsidR="00F97DD4" w:rsidRPr="00A213E3">
        <w:t xml:space="preserve">Kui kohaliku omavalitsuse üksus on korraldanud käesoleva seaduse § 15 lõike 3 kohaselt tagatisrahata </w:t>
      </w:r>
      <w:r w:rsidR="00FB2044" w:rsidRPr="00A213E3">
        <w:t>pakendi jäätmete kogumise</w:t>
      </w:r>
      <w:r w:rsidR="00714E04" w:rsidRPr="00A213E3">
        <w:t>, on t</w:t>
      </w:r>
      <w:r w:rsidRPr="00A213E3">
        <w:t xml:space="preserve">aaskasutusorganisatsiooni ülesanne korraldada </w:t>
      </w:r>
      <w:r w:rsidR="0054292A" w:rsidRPr="00A213E3">
        <w:t>kokku kogutud</w:t>
      </w:r>
      <w:r w:rsidRPr="00A213E3">
        <w:t xml:space="preserve"> pakendijäätmete taaskasutamine.</w:t>
      </w:r>
      <w:r w:rsidR="00087342">
        <w:t>“</w:t>
      </w:r>
      <w:r w:rsidRPr="00A213E3">
        <w:t>;</w:t>
      </w:r>
    </w:p>
    <w:p w14:paraId="74810EA1" w14:textId="77777777" w:rsidR="00014A49" w:rsidRPr="00A213E3" w:rsidRDefault="00014A49" w:rsidP="00E14255">
      <w:pPr>
        <w:spacing w:after="0" w:line="240" w:lineRule="auto"/>
        <w:ind w:left="0" w:right="0" w:firstLine="0"/>
      </w:pPr>
    </w:p>
    <w:p w14:paraId="5B35CA46" w14:textId="73592C1F" w:rsidR="00014A49" w:rsidRPr="00A213E3" w:rsidRDefault="00806A05" w:rsidP="00E14255">
      <w:pPr>
        <w:spacing w:after="0" w:line="240" w:lineRule="auto"/>
        <w:ind w:left="0" w:right="0" w:firstLine="0"/>
      </w:pPr>
      <w:r w:rsidRPr="0009113E">
        <w:rPr>
          <w:b/>
          <w:bCs/>
        </w:rPr>
        <w:t>5</w:t>
      </w:r>
      <w:r w:rsidR="00014A49" w:rsidRPr="0009113E">
        <w:rPr>
          <w:b/>
          <w:bCs/>
        </w:rPr>
        <w:t xml:space="preserve">) </w:t>
      </w:r>
      <w:r w:rsidR="00014A49" w:rsidRPr="003D57FE">
        <w:t>paragrahvi 12</w:t>
      </w:r>
      <w:r w:rsidR="00014A49" w:rsidRPr="003D57FE">
        <w:rPr>
          <w:vertAlign w:val="superscript"/>
        </w:rPr>
        <w:t>1</w:t>
      </w:r>
      <w:r w:rsidR="00014A49" w:rsidRPr="003D57FE">
        <w:t xml:space="preserve"> lõige</w:t>
      </w:r>
      <w:r w:rsidR="00014A49" w:rsidRPr="00A213E3">
        <w:t xml:space="preserve"> 1 muudetakse ja sõnastatakse järgmiselt:</w:t>
      </w:r>
    </w:p>
    <w:p w14:paraId="17A89F6D" w14:textId="46309A08" w:rsidR="00014A49" w:rsidRPr="00A213E3" w:rsidRDefault="000F6484" w:rsidP="00E14255">
      <w:pPr>
        <w:spacing w:after="0" w:line="240" w:lineRule="auto"/>
        <w:ind w:left="0" w:right="0" w:firstLine="0"/>
      </w:pPr>
      <w:r w:rsidRPr="00A213E3">
        <w:t>„(1) Pakendiettevõtja on kohustatud tagama oma turule lastud pakendatud kauba pakendi ja pakenditest tekkinud jäätmete tagasivõtmise ja käitlemise ning kandma nende tegevuste kulud.“;</w:t>
      </w:r>
    </w:p>
    <w:p w14:paraId="00CB1654" w14:textId="27F94811" w:rsidR="7C0C194C" w:rsidRPr="00A213E3" w:rsidRDefault="7C0C194C" w:rsidP="00E14255">
      <w:pPr>
        <w:spacing w:after="0" w:line="240" w:lineRule="auto"/>
        <w:ind w:left="0" w:right="0" w:firstLine="0"/>
      </w:pPr>
    </w:p>
    <w:p w14:paraId="4B1E16DE" w14:textId="70ACFE68" w:rsidR="00130077" w:rsidRPr="00A213E3" w:rsidRDefault="00806A05" w:rsidP="00E14255">
      <w:pPr>
        <w:spacing w:after="0" w:line="240" w:lineRule="auto"/>
        <w:ind w:left="0" w:right="0" w:firstLine="0"/>
      </w:pPr>
      <w:r w:rsidRPr="00CE1E9F">
        <w:rPr>
          <w:b/>
          <w:bCs/>
        </w:rPr>
        <w:t>6</w:t>
      </w:r>
      <w:r w:rsidR="00130077" w:rsidRPr="00CE1E9F">
        <w:rPr>
          <w:b/>
          <w:bCs/>
        </w:rPr>
        <w:t xml:space="preserve">) </w:t>
      </w:r>
      <w:r w:rsidR="00130077" w:rsidRPr="003D57FE">
        <w:t>paragrahvi 12</w:t>
      </w:r>
      <w:r w:rsidR="00130077" w:rsidRPr="003D57FE">
        <w:rPr>
          <w:vertAlign w:val="superscript"/>
        </w:rPr>
        <w:t>1</w:t>
      </w:r>
      <w:r w:rsidR="00130077" w:rsidRPr="003D57FE">
        <w:t xml:space="preserve"> täiendatakse</w:t>
      </w:r>
      <w:r w:rsidR="00130077" w:rsidRPr="00A213E3">
        <w:t xml:space="preserve"> lõi</w:t>
      </w:r>
      <w:r w:rsidR="00D66360" w:rsidRPr="00A213E3">
        <w:t>gete</w:t>
      </w:r>
      <w:r w:rsidR="00130077" w:rsidRPr="00A213E3">
        <w:t>ga 2</w:t>
      </w:r>
      <w:r w:rsidR="00130077" w:rsidRPr="00A213E3">
        <w:rPr>
          <w:vertAlign w:val="superscript"/>
        </w:rPr>
        <w:t>1</w:t>
      </w:r>
      <w:r w:rsidR="00130077" w:rsidRPr="00A213E3">
        <w:t xml:space="preserve"> </w:t>
      </w:r>
      <w:r w:rsidR="00D66360" w:rsidRPr="00A213E3">
        <w:t>ja</w:t>
      </w:r>
      <w:r w:rsidR="00DF6BDC" w:rsidRPr="00A213E3">
        <w:t xml:space="preserve"> 2</w:t>
      </w:r>
      <w:r w:rsidR="00DF6BDC" w:rsidRPr="00A213E3">
        <w:rPr>
          <w:vertAlign w:val="superscript"/>
        </w:rPr>
        <w:t xml:space="preserve">2 </w:t>
      </w:r>
      <w:r w:rsidR="00130077" w:rsidRPr="00A213E3">
        <w:t>järgmises sõnastuses:</w:t>
      </w:r>
    </w:p>
    <w:p w14:paraId="5A14A01E" w14:textId="5ED76240" w:rsidR="00DF6BDC" w:rsidRPr="00A213E3" w:rsidRDefault="00087342" w:rsidP="00E14255">
      <w:pPr>
        <w:keepNext/>
        <w:keepLines/>
        <w:spacing w:after="0" w:line="240" w:lineRule="auto"/>
        <w:ind w:left="0" w:right="0" w:firstLine="0"/>
        <w:rPr>
          <w:color w:val="auto"/>
        </w:rPr>
      </w:pPr>
      <w:r>
        <w:rPr>
          <w:color w:val="auto"/>
        </w:rPr>
        <w:t>„</w:t>
      </w:r>
      <w:r w:rsidR="00130077" w:rsidRPr="00A213E3">
        <w:rPr>
          <w:color w:val="auto"/>
        </w:rPr>
        <w:t>(2</w:t>
      </w:r>
      <w:r w:rsidR="00130077" w:rsidRPr="00A213E3">
        <w:rPr>
          <w:color w:val="auto"/>
          <w:vertAlign w:val="superscript"/>
        </w:rPr>
        <w:t>1</w:t>
      </w:r>
      <w:r w:rsidR="00130077" w:rsidRPr="00A213E3">
        <w:rPr>
          <w:color w:val="auto"/>
        </w:rPr>
        <w:t>) Müügipakenditest</w:t>
      </w:r>
      <w:r w:rsidR="00C96F57" w:rsidRPr="00A213E3">
        <w:rPr>
          <w:color w:val="auto"/>
        </w:rPr>
        <w:t>, välja arvatud korduskasutuspakenditest,</w:t>
      </w:r>
      <w:r w:rsidR="00130077" w:rsidRPr="00A213E3">
        <w:rPr>
          <w:color w:val="auto"/>
        </w:rPr>
        <w:t xml:space="preserve"> tekkinud jäätmete </w:t>
      </w:r>
      <w:r w:rsidR="7DC04A3F" w:rsidRPr="00A213E3">
        <w:rPr>
          <w:color w:val="auto"/>
        </w:rPr>
        <w:t>käitlemise</w:t>
      </w:r>
      <w:r w:rsidR="00130077" w:rsidRPr="00A213E3">
        <w:rPr>
          <w:color w:val="auto"/>
        </w:rPr>
        <w:t xml:space="preserve"> korraldamiseks on pakendiettevõtja kohustatud sõlmima kirjaliku lepingu taaskasutusorganisatsiooniga.</w:t>
      </w:r>
    </w:p>
    <w:p w14:paraId="1A3A1747" w14:textId="77777777" w:rsidR="00DF6BDC" w:rsidRPr="00A213E3" w:rsidRDefault="00DF6BDC" w:rsidP="00E14255">
      <w:pPr>
        <w:keepNext/>
        <w:keepLines/>
        <w:spacing w:after="0" w:line="240" w:lineRule="auto"/>
        <w:ind w:left="0" w:right="0" w:firstLine="0"/>
        <w:rPr>
          <w:color w:val="auto"/>
        </w:rPr>
      </w:pPr>
    </w:p>
    <w:p w14:paraId="5C6032E4" w14:textId="4788448C" w:rsidR="00130077" w:rsidRPr="00A213E3" w:rsidRDefault="00DF6BDC" w:rsidP="00E14255">
      <w:pPr>
        <w:spacing w:after="0" w:line="240" w:lineRule="auto"/>
        <w:ind w:left="0" w:right="0"/>
      </w:pPr>
      <w:r w:rsidRPr="00A213E3">
        <w:rPr>
          <w:color w:val="auto"/>
        </w:rPr>
        <w:t>(2</w:t>
      </w:r>
      <w:r w:rsidRPr="00A213E3">
        <w:rPr>
          <w:color w:val="auto"/>
          <w:vertAlign w:val="superscript"/>
        </w:rPr>
        <w:t>2</w:t>
      </w:r>
      <w:r w:rsidRPr="00A213E3">
        <w:rPr>
          <w:color w:val="auto"/>
        </w:rPr>
        <w:t xml:space="preserve">) </w:t>
      </w:r>
      <w:r w:rsidR="001321C9" w:rsidRPr="00A213E3">
        <w:t>Tagatisrahaga pakendeid lõppkasutajale või tarbijale müüv pakendiettevõtja ei saa tagatisrahaga pakendi tagasivõtmise kohustust taaskasutusorganisatsioonile üle anda.</w:t>
      </w:r>
      <w:r w:rsidR="00087342">
        <w:t>“</w:t>
      </w:r>
      <w:r w:rsidR="00130077" w:rsidRPr="00A213E3">
        <w:rPr>
          <w:color w:val="auto"/>
        </w:rPr>
        <w:t>;</w:t>
      </w:r>
    </w:p>
    <w:p w14:paraId="718D3269" w14:textId="77777777" w:rsidR="00130077" w:rsidRPr="00A213E3" w:rsidRDefault="00130077" w:rsidP="00E14255">
      <w:pPr>
        <w:keepNext/>
        <w:keepLines/>
        <w:spacing w:after="0" w:line="240" w:lineRule="auto"/>
        <w:ind w:left="0" w:right="0" w:firstLine="0"/>
        <w:rPr>
          <w:color w:val="auto"/>
        </w:rPr>
      </w:pPr>
    </w:p>
    <w:p w14:paraId="50D3E153" w14:textId="5EEE5603" w:rsidR="00130077" w:rsidRPr="004228F7" w:rsidRDefault="00806A05" w:rsidP="00E14255">
      <w:pPr>
        <w:spacing w:after="0" w:line="240" w:lineRule="auto"/>
        <w:ind w:left="0" w:right="0"/>
        <w:rPr>
          <w:color w:val="000000" w:themeColor="text1"/>
        </w:rPr>
      </w:pPr>
      <w:r w:rsidRPr="00CE1E9F">
        <w:rPr>
          <w:b/>
          <w:bCs/>
          <w:color w:val="auto"/>
        </w:rPr>
        <w:t>7</w:t>
      </w:r>
      <w:r w:rsidR="00130077" w:rsidRPr="00CE1E9F">
        <w:rPr>
          <w:b/>
          <w:bCs/>
          <w:color w:val="auto"/>
        </w:rPr>
        <w:t xml:space="preserve">) </w:t>
      </w:r>
      <w:r w:rsidR="00130077" w:rsidRPr="003D57FE">
        <w:rPr>
          <w:color w:val="auto"/>
        </w:rPr>
        <w:t>paragrahvi 12</w:t>
      </w:r>
      <w:r w:rsidR="00130077" w:rsidRPr="003D57FE">
        <w:rPr>
          <w:color w:val="auto"/>
          <w:vertAlign w:val="superscript"/>
        </w:rPr>
        <w:t>1</w:t>
      </w:r>
      <w:r w:rsidR="00130077" w:rsidRPr="003D57FE">
        <w:rPr>
          <w:color w:val="auto"/>
        </w:rPr>
        <w:t xml:space="preserve"> lõike</w:t>
      </w:r>
      <w:r w:rsidR="00130077" w:rsidRPr="00A213E3">
        <w:rPr>
          <w:color w:val="auto"/>
        </w:rPr>
        <w:t xml:space="preserve"> 4 punkti 1 täiendatakse pärast sõna </w:t>
      </w:r>
      <w:r w:rsidR="00087342">
        <w:rPr>
          <w:color w:val="auto"/>
        </w:rPr>
        <w:t>„</w:t>
      </w:r>
      <w:r w:rsidR="00130077" w:rsidRPr="00A213E3">
        <w:rPr>
          <w:color w:val="auto"/>
        </w:rPr>
        <w:t>transportimisel</w:t>
      </w:r>
      <w:r w:rsidR="00087342">
        <w:rPr>
          <w:color w:val="auto"/>
        </w:rPr>
        <w:t>“</w:t>
      </w:r>
      <w:r w:rsidR="00130077" w:rsidRPr="00A213E3">
        <w:rPr>
          <w:color w:val="auto"/>
        </w:rPr>
        <w:t xml:space="preserve"> tekstiosaga </w:t>
      </w:r>
      <w:r w:rsidR="00087342">
        <w:rPr>
          <w:color w:val="auto"/>
        </w:rPr>
        <w:t>„</w:t>
      </w:r>
      <w:r w:rsidR="00130077" w:rsidRPr="00A213E3">
        <w:rPr>
          <w:color w:val="000000" w:themeColor="text1"/>
        </w:rPr>
        <w:t>,</w:t>
      </w:r>
      <w:r w:rsidR="00087342">
        <w:rPr>
          <w:color w:val="000000" w:themeColor="text1"/>
        </w:rPr>
        <w:t> </w:t>
      </w:r>
      <w:r w:rsidR="00130077" w:rsidRPr="00A213E3">
        <w:rPr>
          <w:color w:val="000000" w:themeColor="text1"/>
        </w:rPr>
        <w:t xml:space="preserve">arvestades käesoleva seaduse </w:t>
      </w:r>
      <w:r w:rsidR="00087342" w:rsidRPr="00AE09C2">
        <w:rPr>
          <w:szCs w:val="24"/>
        </w:rPr>
        <w:t>§</w:t>
      </w:r>
      <w:r w:rsidR="0093595C">
        <w:rPr>
          <w:szCs w:val="24"/>
        </w:rPr>
        <w:t xml:space="preserve"> </w:t>
      </w:r>
      <w:r w:rsidR="00130077" w:rsidRPr="00A213E3">
        <w:rPr>
          <w:color w:val="000000" w:themeColor="text1"/>
        </w:rPr>
        <w:t xml:space="preserve">15 lõikes </w:t>
      </w:r>
      <w:r w:rsidR="4F07CC88" w:rsidRPr="00A213E3">
        <w:rPr>
          <w:color w:val="000000" w:themeColor="text1"/>
        </w:rPr>
        <w:t>11</w:t>
      </w:r>
      <w:r w:rsidR="00130077" w:rsidRPr="00A213E3">
        <w:rPr>
          <w:color w:val="000000" w:themeColor="text1"/>
        </w:rPr>
        <w:t xml:space="preserve"> </w:t>
      </w:r>
      <w:r w:rsidR="0093595C">
        <w:rPr>
          <w:color w:val="000000" w:themeColor="text1"/>
        </w:rPr>
        <w:t>sätestatut</w:t>
      </w:r>
      <w:r w:rsidR="00130077" w:rsidRPr="00A213E3">
        <w:rPr>
          <w:color w:val="000000" w:themeColor="text1"/>
        </w:rPr>
        <w:t>,</w:t>
      </w:r>
      <w:r w:rsidR="00087342">
        <w:rPr>
          <w:color w:val="000000" w:themeColor="text1"/>
        </w:rPr>
        <w:t>“</w:t>
      </w:r>
      <w:r w:rsidR="00130077" w:rsidRPr="004228F7">
        <w:rPr>
          <w:color w:val="000000" w:themeColor="text1"/>
        </w:rPr>
        <w:t>;</w:t>
      </w:r>
    </w:p>
    <w:p w14:paraId="6B1416BF" w14:textId="77777777" w:rsidR="00953C15" w:rsidRPr="00A213E3" w:rsidRDefault="00953C15" w:rsidP="00E14255">
      <w:pPr>
        <w:spacing w:after="0" w:line="240" w:lineRule="auto"/>
        <w:ind w:left="0" w:right="0"/>
        <w:rPr>
          <w:b/>
          <w:bCs/>
          <w:color w:val="000000" w:themeColor="text1"/>
          <w:szCs w:val="24"/>
        </w:rPr>
      </w:pPr>
    </w:p>
    <w:p w14:paraId="7A3D6713" w14:textId="0C2D6452" w:rsidR="00130077" w:rsidRPr="00A213E3" w:rsidRDefault="00806A05" w:rsidP="00E14255">
      <w:pPr>
        <w:spacing w:after="0" w:line="240" w:lineRule="auto"/>
        <w:ind w:left="0" w:right="0"/>
      </w:pPr>
      <w:r w:rsidRPr="00A213E3">
        <w:rPr>
          <w:b/>
        </w:rPr>
        <w:t>8</w:t>
      </w:r>
      <w:r w:rsidR="00EC7367" w:rsidRPr="00A213E3">
        <w:rPr>
          <w:b/>
        </w:rPr>
        <w:t>)</w:t>
      </w:r>
      <w:r w:rsidR="00EC7367" w:rsidRPr="00A213E3">
        <w:t xml:space="preserve"> </w:t>
      </w:r>
      <w:r w:rsidR="00130077" w:rsidRPr="00A213E3">
        <w:t>paragrahvi 12</w:t>
      </w:r>
      <w:r w:rsidR="00130077" w:rsidRPr="00A213E3">
        <w:rPr>
          <w:vertAlign w:val="superscript"/>
        </w:rPr>
        <w:t>1</w:t>
      </w:r>
      <w:r w:rsidR="00130077" w:rsidRPr="00A213E3">
        <w:t xml:space="preserve"> lõige</w:t>
      </w:r>
      <w:r w:rsidR="00087342">
        <w:t>t</w:t>
      </w:r>
      <w:r w:rsidR="00130077" w:rsidRPr="00A213E3">
        <w:t xml:space="preserve"> 6 täiendatakse pärast sõna </w:t>
      </w:r>
      <w:r w:rsidR="00087342">
        <w:t>„</w:t>
      </w:r>
      <w:r w:rsidR="00130077" w:rsidRPr="00A213E3">
        <w:t>keeldunud</w:t>
      </w:r>
      <w:r w:rsidR="00087342">
        <w:t>“</w:t>
      </w:r>
      <w:r w:rsidR="00130077" w:rsidRPr="00A213E3">
        <w:t xml:space="preserve"> tekstiosaga </w:t>
      </w:r>
      <w:r w:rsidR="00087342">
        <w:t>„</w:t>
      </w:r>
      <w:r w:rsidR="00130077" w:rsidRPr="00A213E3">
        <w:t xml:space="preserve">või kulu tuleneb käesoleva </w:t>
      </w:r>
      <w:r w:rsidR="00130077" w:rsidRPr="00974E93">
        <w:t>seaduse §</w:t>
      </w:r>
      <w:r w:rsidR="00087342">
        <w:t>-st</w:t>
      </w:r>
      <w:r w:rsidR="00130077" w:rsidRPr="00974E93">
        <w:t xml:space="preserve"> </w:t>
      </w:r>
      <w:r w:rsidR="2285CCA7" w:rsidRPr="00974E93">
        <w:t>15</w:t>
      </w:r>
      <w:r w:rsidR="3B0F65EF" w:rsidRPr="00974E93">
        <w:rPr>
          <w:vertAlign w:val="superscript"/>
        </w:rPr>
        <w:t>1</w:t>
      </w:r>
      <w:r w:rsidR="00130077" w:rsidRPr="00974E93">
        <w:t>.</w:t>
      </w:r>
      <w:r w:rsidR="00087342">
        <w:t>“</w:t>
      </w:r>
      <w:r w:rsidR="00130077" w:rsidRPr="00974E93">
        <w:t>;</w:t>
      </w:r>
    </w:p>
    <w:p w14:paraId="20A845E8" w14:textId="77777777" w:rsidR="00130077" w:rsidRPr="00A213E3" w:rsidRDefault="00130077" w:rsidP="00E14255">
      <w:pPr>
        <w:spacing w:after="0" w:line="240" w:lineRule="auto"/>
        <w:ind w:left="0" w:right="0"/>
      </w:pPr>
    </w:p>
    <w:p w14:paraId="728E8E73" w14:textId="09E14F18" w:rsidR="00130077" w:rsidRPr="00A213E3" w:rsidRDefault="00806A05" w:rsidP="00E14255">
      <w:pPr>
        <w:spacing w:after="0" w:line="240" w:lineRule="auto"/>
        <w:ind w:left="0" w:right="0" w:firstLine="0"/>
      </w:pPr>
      <w:r w:rsidRPr="00A213E3">
        <w:rPr>
          <w:b/>
          <w:bCs/>
        </w:rPr>
        <w:t>9</w:t>
      </w:r>
      <w:r w:rsidR="00130077" w:rsidRPr="00A213E3">
        <w:rPr>
          <w:b/>
          <w:bCs/>
        </w:rPr>
        <w:t xml:space="preserve">) </w:t>
      </w:r>
      <w:r w:rsidR="00130077" w:rsidRPr="00A213E3">
        <w:t>paragrahvi 15 pealkiri muudetakse ja sõnastatakse järgmiselt:</w:t>
      </w:r>
    </w:p>
    <w:p w14:paraId="125A970A" w14:textId="22BA3BBD" w:rsidR="00130077" w:rsidRPr="00A213E3" w:rsidRDefault="00316331" w:rsidP="00E14255">
      <w:pPr>
        <w:spacing w:after="0" w:line="240" w:lineRule="auto"/>
        <w:ind w:left="0" w:right="0" w:firstLine="0"/>
        <w:rPr>
          <w:color w:val="auto"/>
        </w:rPr>
      </w:pPr>
      <w:r>
        <w:t>„</w:t>
      </w:r>
      <w:r w:rsidR="00130077" w:rsidRPr="00A213E3">
        <w:rPr>
          <w:b/>
          <w:bCs/>
          <w:color w:val="000000" w:themeColor="text1"/>
        </w:rPr>
        <w:t xml:space="preserve">§ 15. Kohaliku omavalitsuse </w:t>
      </w:r>
      <w:r w:rsidR="00130077" w:rsidRPr="00A213E3">
        <w:rPr>
          <w:b/>
          <w:bCs/>
          <w:color w:val="auto"/>
        </w:rPr>
        <w:t>üksuse kohustused pakendi ja pakendijäätmete kogumisel</w:t>
      </w:r>
      <w:r w:rsidR="69E5A598" w:rsidRPr="00A213E3">
        <w:rPr>
          <w:b/>
          <w:bCs/>
          <w:color w:val="auto"/>
        </w:rPr>
        <w:t xml:space="preserve"> </w:t>
      </w:r>
      <w:r w:rsidR="55A35E18" w:rsidRPr="00A213E3">
        <w:rPr>
          <w:b/>
          <w:bCs/>
          <w:color w:val="auto"/>
        </w:rPr>
        <w:t>ja taaskasutuse korraldamisel</w:t>
      </w:r>
      <w:r w:rsidR="00130077" w:rsidRPr="00A213E3">
        <w:rPr>
          <w:b/>
          <w:bCs/>
          <w:color w:val="auto"/>
        </w:rPr>
        <w:t xml:space="preserve"> ning kulude jaotus</w:t>
      </w:r>
      <w:r>
        <w:rPr>
          <w:b/>
          <w:bCs/>
          <w:color w:val="auto"/>
        </w:rPr>
        <w:t>“</w:t>
      </w:r>
      <w:r w:rsidR="00130077" w:rsidRPr="00A213E3">
        <w:rPr>
          <w:color w:val="auto"/>
        </w:rPr>
        <w:t>;</w:t>
      </w:r>
    </w:p>
    <w:p w14:paraId="3861068B" w14:textId="77777777" w:rsidR="00130077" w:rsidRPr="00A213E3" w:rsidRDefault="00130077" w:rsidP="00E14255">
      <w:pPr>
        <w:spacing w:after="0" w:line="240" w:lineRule="auto"/>
        <w:ind w:left="0" w:right="0" w:firstLine="0"/>
      </w:pPr>
    </w:p>
    <w:p w14:paraId="7D44C6E7" w14:textId="5E92442B" w:rsidR="00130077" w:rsidRPr="00A213E3" w:rsidRDefault="00806A05" w:rsidP="00E14255">
      <w:pPr>
        <w:spacing w:after="0" w:line="240" w:lineRule="auto"/>
        <w:ind w:left="0" w:right="0" w:firstLine="0"/>
        <w:rPr>
          <w:b/>
          <w:bCs/>
          <w:color w:val="auto"/>
        </w:rPr>
      </w:pPr>
      <w:r w:rsidRPr="00A213E3">
        <w:rPr>
          <w:b/>
          <w:bCs/>
        </w:rPr>
        <w:t>10</w:t>
      </w:r>
      <w:r w:rsidR="429187EC" w:rsidRPr="00A213E3">
        <w:rPr>
          <w:b/>
          <w:bCs/>
        </w:rPr>
        <w:t xml:space="preserve">) </w:t>
      </w:r>
      <w:commentRangeStart w:id="113"/>
      <w:r w:rsidR="429187EC" w:rsidRPr="00A213E3">
        <w:t>paragrahvi 15</w:t>
      </w:r>
      <w:r w:rsidR="429187EC" w:rsidRPr="00A213E3">
        <w:rPr>
          <w:b/>
          <w:bCs/>
        </w:rPr>
        <w:t xml:space="preserve"> </w:t>
      </w:r>
      <w:r w:rsidR="429187EC" w:rsidRPr="00A213E3">
        <w:t>täiendatakse lõigetega 3</w:t>
      </w:r>
      <w:r w:rsidR="429187EC" w:rsidRPr="00A213E3">
        <w:rPr>
          <w:color w:val="000000" w:themeColor="text1"/>
        </w:rPr>
        <w:t>–</w:t>
      </w:r>
      <w:r w:rsidR="12896282" w:rsidRPr="00A213E3">
        <w:rPr>
          <w:color w:val="000000" w:themeColor="text1"/>
        </w:rPr>
        <w:t>1</w:t>
      </w:r>
      <w:r w:rsidR="496E45CD" w:rsidRPr="00A213E3">
        <w:rPr>
          <w:color w:val="000000" w:themeColor="text1"/>
        </w:rPr>
        <w:t>3</w:t>
      </w:r>
      <w:r w:rsidR="429187EC" w:rsidRPr="00A213E3">
        <w:t xml:space="preserve"> </w:t>
      </w:r>
      <w:commentRangeEnd w:id="113"/>
      <w:r w:rsidR="00163D33">
        <w:rPr>
          <w:rStyle w:val="Kommentaariviide"/>
        </w:rPr>
        <w:commentReference w:id="113"/>
      </w:r>
      <w:r w:rsidR="429187EC" w:rsidRPr="00A213E3">
        <w:t>järgmises sõnastuses:</w:t>
      </w:r>
    </w:p>
    <w:p w14:paraId="6710BDAA" w14:textId="5F9984F0" w:rsidR="00130077" w:rsidRPr="00A213E3" w:rsidRDefault="00316331" w:rsidP="00E14255">
      <w:pPr>
        <w:spacing w:after="0" w:line="240" w:lineRule="auto"/>
        <w:ind w:left="0" w:right="0"/>
        <w:rPr>
          <w:color w:val="202020"/>
        </w:rPr>
      </w:pPr>
      <w:r>
        <w:t>„</w:t>
      </w:r>
      <w:r w:rsidR="00130077" w:rsidRPr="00A213E3">
        <w:t xml:space="preserve">(3) </w:t>
      </w:r>
      <w:r w:rsidR="00130077" w:rsidRPr="00A213E3">
        <w:rPr>
          <w:color w:val="202020"/>
        </w:rPr>
        <w:t>Kohaliku omavalitsuse üksus korraldab olmes tekkivate tagatisrahata pakendi jäätmete kokku kogumise korraldatud jäätmeveo raames jäätmeseaduse § 66 lõike 2 kohaselt.</w:t>
      </w:r>
    </w:p>
    <w:p w14:paraId="08491F4B" w14:textId="77777777" w:rsidR="00130077" w:rsidRPr="00A213E3" w:rsidRDefault="00130077" w:rsidP="00E14255">
      <w:pPr>
        <w:spacing w:after="0" w:line="240" w:lineRule="auto"/>
        <w:ind w:left="0" w:right="0" w:firstLine="0"/>
      </w:pPr>
    </w:p>
    <w:p w14:paraId="53850B5D" w14:textId="6FBE26B8" w:rsidR="00130077" w:rsidRPr="00A213E3" w:rsidRDefault="00130077" w:rsidP="00E14255">
      <w:pPr>
        <w:pStyle w:val="Loendilik"/>
        <w:spacing w:after="0" w:line="240" w:lineRule="auto"/>
        <w:ind w:left="0" w:right="0"/>
        <w:rPr>
          <w:color w:val="auto"/>
        </w:rPr>
      </w:pPr>
      <w:r w:rsidRPr="00A213E3">
        <w:rPr>
          <w:color w:val="auto"/>
        </w:rPr>
        <w:t xml:space="preserve">(4) Tiheasustusalal </w:t>
      </w:r>
      <w:r w:rsidR="5B1720DB" w:rsidRPr="00A213E3">
        <w:rPr>
          <w:color w:val="auto"/>
        </w:rPr>
        <w:t>kogutakse</w:t>
      </w:r>
      <w:r w:rsidRPr="00A213E3">
        <w:rPr>
          <w:color w:val="auto"/>
        </w:rPr>
        <w:t xml:space="preserve"> </w:t>
      </w:r>
      <w:r w:rsidR="00286E1B" w:rsidRPr="00A213E3">
        <w:rPr>
          <w:color w:val="auto"/>
        </w:rPr>
        <w:t xml:space="preserve">olmes tekkivate </w:t>
      </w:r>
      <w:r w:rsidRPr="00A213E3">
        <w:rPr>
          <w:color w:val="auto"/>
        </w:rPr>
        <w:t>tagatisrahata pakendi jäätme</w:t>
      </w:r>
      <w:r w:rsidR="49584C01" w:rsidRPr="00A213E3">
        <w:rPr>
          <w:color w:val="auto"/>
        </w:rPr>
        <w:t>d</w:t>
      </w:r>
      <w:r w:rsidRPr="00A213E3">
        <w:rPr>
          <w:color w:val="auto"/>
        </w:rPr>
        <w:t xml:space="preserve"> tekkekohalt</w:t>
      </w:r>
      <w:r w:rsidR="00FF7CC7" w:rsidRPr="00A213E3">
        <w:rPr>
          <w:color w:val="auto"/>
        </w:rPr>
        <w:t xml:space="preserve"> </w:t>
      </w:r>
      <w:r w:rsidR="647DBC63" w:rsidRPr="00A213E3">
        <w:rPr>
          <w:color w:val="auto"/>
        </w:rPr>
        <w:t xml:space="preserve">eraldi mahutitesse </w:t>
      </w:r>
      <w:r w:rsidR="65D8D093" w:rsidRPr="00A213E3">
        <w:rPr>
          <w:color w:val="auto"/>
        </w:rPr>
        <w:t>järgmiselt:</w:t>
      </w:r>
    </w:p>
    <w:p w14:paraId="52602615" w14:textId="4D2F9710" w:rsidR="647DBC63" w:rsidRPr="00A213E3" w:rsidRDefault="31459BD7" w:rsidP="00E14255">
      <w:pPr>
        <w:pStyle w:val="Loendilik"/>
        <w:spacing w:after="0" w:line="240" w:lineRule="auto"/>
        <w:ind w:left="0" w:right="0" w:firstLine="0"/>
        <w:rPr>
          <w:color w:val="auto"/>
        </w:rPr>
      </w:pPr>
      <w:r w:rsidRPr="00A213E3">
        <w:rPr>
          <w:color w:val="auto"/>
        </w:rPr>
        <w:t xml:space="preserve">1) </w:t>
      </w:r>
      <w:r w:rsidR="647DBC63" w:rsidRPr="00A213E3">
        <w:rPr>
          <w:color w:val="auto"/>
        </w:rPr>
        <w:t>paber- ja kartongpakendijäätmed koos paberi- ja kartongijäätmetega</w:t>
      </w:r>
      <w:r w:rsidR="0B96B7A0" w:rsidRPr="00A213E3">
        <w:rPr>
          <w:color w:val="auto"/>
        </w:rPr>
        <w:t>;</w:t>
      </w:r>
    </w:p>
    <w:p w14:paraId="78422F5F" w14:textId="48251205" w:rsidR="00130077" w:rsidRPr="00A213E3" w:rsidRDefault="38AA646B" w:rsidP="00E14255">
      <w:pPr>
        <w:pStyle w:val="Loendilik"/>
        <w:spacing w:after="0" w:line="240" w:lineRule="auto"/>
        <w:ind w:left="0" w:right="0"/>
        <w:rPr>
          <w:color w:val="auto"/>
        </w:rPr>
      </w:pPr>
      <w:r w:rsidRPr="00A213E3">
        <w:rPr>
          <w:color w:val="auto"/>
        </w:rPr>
        <w:t xml:space="preserve">2) </w:t>
      </w:r>
      <w:r w:rsidR="4C7E956C" w:rsidRPr="00A213E3">
        <w:rPr>
          <w:color w:val="auto"/>
        </w:rPr>
        <w:t>k</w:t>
      </w:r>
      <w:r w:rsidR="647DBC63" w:rsidRPr="00A213E3">
        <w:rPr>
          <w:color w:val="auto"/>
        </w:rPr>
        <w:t>laas</w:t>
      </w:r>
      <w:r w:rsidR="480F4347" w:rsidRPr="00A213E3">
        <w:rPr>
          <w:color w:val="auto"/>
        </w:rPr>
        <w:t xml:space="preserve">pakendijäätmed </w:t>
      </w:r>
      <w:r w:rsidR="1EDC6C04" w:rsidRPr="00A213E3">
        <w:rPr>
          <w:color w:val="auto"/>
        </w:rPr>
        <w:t>koos</w:t>
      </w:r>
      <w:r w:rsidR="647DBC63" w:rsidRPr="00A213E3">
        <w:rPr>
          <w:color w:val="auto"/>
        </w:rPr>
        <w:t xml:space="preserve"> plast- ja metallpakendijäätme</w:t>
      </w:r>
      <w:r w:rsidR="7DD9A978" w:rsidRPr="00A213E3">
        <w:rPr>
          <w:color w:val="auto"/>
        </w:rPr>
        <w:t>tega</w:t>
      </w:r>
      <w:r w:rsidR="647DBC63" w:rsidRPr="00A213E3">
        <w:rPr>
          <w:color w:val="auto"/>
        </w:rPr>
        <w:t>.</w:t>
      </w:r>
    </w:p>
    <w:p w14:paraId="36FFA893" w14:textId="5066E910" w:rsidR="5942058A" w:rsidRPr="00A213E3" w:rsidRDefault="5942058A" w:rsidP="00E14255">
      <w:pPr>
        <w:pStyle w:val="Loendilik"/>
        <w:spacing w:after="0" w:line="240" w:lineRule="auto"/>
        <w:ind w:left="0" w:right="0"/>
        <w:rPr>
          <w:color w:val="auto"/>
        </w:rPr>
      </w:pPr>
    </w:p>
    <w:p w14:paraId="412BC2CB" w14:textId="2E93D771" w:rsidR="00DB7697" w:rsidRPr="00A213E3" w:rsidRDefault="00130077" w:rsidP="00E14255">
      <w:pPr>
        <w:pStyle w:val="Loendilik"/>
        <w:spacing w:after="0" w:line="240" w:lineRule="auto"/>
        <w:ind w:left="0" w:right="0"/>
        <w:rPr>
          <w:rStyle w:val="normaltextrun"/>
          <w:color w:val="auto"/>
        </w:rPr>
      </w:pPr>
      <w:r w:rsidRPr="00A213E3">
        <w:rPr>
          <w:rStyle w:val="normaltextrun"/>
          <w:color w:val="auto"/>
        </w:rPr>
        <w:t xml:space="preserve">(5) </w:t>
      </w:r>
      <w:r w:rsidR="56ED2EA0" w:rsidRPr="00A213E3">
        <w:rPr>
          <w:rStyle w:val="normaltextrun"/>
          <w:color w:val="auto"/>
        </w:rPr>
        <w:t>Väljaspool t</w:t>
      </w:r>
      <w:r w:rsidR="3FC2FB1D" w:rsidRPr="00A213E3">
        <w:rPr>
          <w:rStyle w:val="normaltextrun"/>
          <w:color w:val="auto"/>
        </w:rPr>
        <w:t>iheasustusala korraldatakse olmes tekkivate tagatisrahata pakendi jäätmete</w:t>
      </w:r>
      <w:r w:rsidR="5B562CF0" w:rsidRPr="00A213E3">
        <w:rPr>
          <w:rStyle w:val="normaltextrun"/>
          <w:color w:val="auto"/>
        </w:rPr>
        <w:t xml:space="preserve"> kogumine</w:t>
      </w:r>
      <w:r w:rsidR="005C0A60" w:rsidRPr="00A213E3">
        <w:rPr>
          <w:rStyle w:val="normaltextrun"/>
          <w:color w:val="auto"/>
        </w:rPr>
        <w:t xml:space="preserve"> </w:t>
      </w:r>
      <w:r w:rsidR="00EE081A" w:rsidRPr="00A213E3">
        <w:rPr>
          <w:rStyle w:val="normaltextrun"/>
          <w:color w:val="auto"/>
        </w:rPr>
        <w:t xml:space="preserve">tekkekohalt </w:t>
      </w:r>
      <w:r w:rsidR="7526BE63" w:rsidRPr="00A213E3">
        <w:rPr>
          <w:rStyle w:val="normaltextrun"/>
          <w:color w:val="auto"/>
        </w:rPr>
        <w:t>käesoleva paragrahvi lõikes 4 sätestatud viisil</w:t>
      </w:r>
      <w:r w:rsidR="00EE081A" w:rsidRPr="00A213E3">
        <w:rPr>
          <w:rStyle w:val="normaltextrun"/>
          <w:color w:val="auto"/>
        </w:rPr>
        <w:t xml:space="preserve"> vähemalt korteriühistute juures.</w:t>
      </w:r>
    </w:p>
    <w:p w14:paraId="6E67FFD9" w14:textId="77777777" w:rsidR="00DB7697" w:rsidRPr="00A213E3" w:rsidRDefault="00DB7697" w:rsidP="00E14255">
      <w:pPr>
        <w:pStyle w:val="Loendilik"/>
        <w:spacing w:after="0" w:line="240" w:lineRule="auto"/>
        <w:ind w:left="0" w:right="0"/>
        <w:rPr>
          <w:rStyle w:val="normaltextrun"/>
          <w:color w:val="auto"/>
        </w:rPr>
      </w:pPr>
    </w:p>
    <w:p w14:paraId="7D5370FB" w14:textId="095DAAED" w:rsidR="00DD4FD4" w:rsidRPr="00A213E3" w:rsidRDefault="53EFE392" w:rsidP="00E14255">
      <w:pPr>
        <w:pStyle w:val="Loendilik"/>
        <w:spacing w:after="0" w:line="240" w:lineRule="auto"/>
        <w:ind w:left="0" w:right="0"/>
        <w:rPr>
          <w:rStyle w:val="normaltextrun"/>
          <w:color w:val="auto"/>
        </w:rPr>
      </w:pPr>
      <w:r w:rsidRPr="00A213E3">
        <w:rPr>
          <w:rStyle w:val="normaltextrun"/>
          <w:color w:val="auto"/>
        </w:rPr>
        <w:t>(</w:t>
      </w:r>
      <w:r w:rsidR="4C4285FC" w:rsidRPr="00A213E3">
        <w:rPr>
          <w:rStyle w:val="normaltextrun"/>
          <w:color w:val="auto"/>
        </w:rPr>
        <w:t>6</w:t>
      </w:r>
      <w:r w:rsidRPr="00A213E3">
        <w:rPr>
          <w:rStyle w:val="normaltextrun"/>
          <w:color w:val="auto"/>
        </w:rPr>
        <w:t xml:space="preserve">) </w:t>
      </w:r>
      <w:r w:rsidR="49938548" w:rsidRPr="00A213E3">
        <w:rPr>
          <w:rStyle w:val="normaltextrun"/>
          <w:color w:val="auto"/>
        </w:rPr>
        <w:t xml:space="preserve">Kohaliku omavalitsuse üksus </w:t>
      </w:r>
      <w:r w:rsidR="28B699EA" w:rsidRPr="00A213E3">
        <w:rPr>
          <w:rStyle w:val="normaltextrun"/>
          <w:color w:val="auto"/>
        </w:rPr>
        <w:t xml:space="preserve">tagab </w:t>
      </w:r>
      <w:r w:rsidR="3C00C2CC" w:rsidRPr="00A213E3">
        <w:rPr>
          <w:rStyle w:val="normaltextrun"/>
          <w:color w:val="auto"/>
        </w:rPr>
        <w:t>olmes tekkivate tagatisrahata pakendi jäätmete kogumise avalikus ruumis</w:t>
      </w:r>
      <w:r w:rsidR="3D016ED1" w:rsidRPr="00A213E3">
        <w:rPr>
          <w:rStyle w:val="normaltextrun"/>
          <w:color w:val="auto"/>
        </w:rPr>
        <w:t xml:space="preserve"> tiheasustusalal ja </w:t>
      </w:r>
      <w:r w:rsidR="450CA4FF" w:rsidRPr="00A213E3">
        <w:rPr>
          <w:rStyle w:val="normaltextrun"/>
          <w:color w:val="auto"/>
        </w:rPr>
        <w:t xml:space="preserve">väljaspool </w:t>
      </w:r>
      <w:r w:rsidR="3D016ED1" w:rsidRPr="00A213E3">
        <w:rPr>
          <w:rStyle w:val="normaltextrun"/>
          <w:color w:val="auto"/>
        </w:rPr>
        <w:t>tiheasustusala</w:t>
      </w:r>
      <w:r w:rsidR="1A24B3CE" w:rsidRPr="00A213E3">
        <w:rPr>
          <w:rStyle w:val="normaltextrun"/>
          <w:color w:val="auto"/>
        </w:rPr>
        <w:t xml:space="preserve"> korraldatud jäätmeveo raames</w:t>
      </w:r>
      <w:r w:rsidR="34417E81" w:rsidRPr="00A213E3">
        <w:rPr>
          <w:rStyle w:val="normaltextrun"/>
          <w:color w:val="auto"/>
        </w:rPr>
        <w:t>, arvestades</w:t>
      </w:r>
      <w:r w:rsidR="11370104" w:rsidRPr="00A213E3">
        <w:rPr>
          <w:rStyle w:val="normaltextrun"/>
          <w:color w:val="auto"/>
        </w:rPr>
        <w:t xml:space="preserve"> </w:t>
      </w:r>
      <w:r w:rsidR="1567B685" w:rsidRPr="00A213E3">
        <w:rPr>
          <w:rStyle w:val="normaltextrun"/>
          <w:color w:val="auto"/>
        </w:rPr>
        <w:t xml:space="preserve">jäätmeseaduse </w:t>
      </w:r>
      <w:r w:rsidR="665BF556" w:rsidRPr="00A213E3">
        <w:rPr>
          <w:rStyle w:val="normaltextrun"/>
          <w:color w:val="auto"/>
        </w:rPr>
        <w:t>§</w:t>
      </w:r>
      <w:r w:rsidR="2C840D66" w:rsidRPr="00A213E3">
        <w:rPr>
          <w:rStyle w:val="normaltextrun"/>
          <w:color w:val="auto"/>
        </w:rPr>
        <w:t xml:space="preserve"> 42 lõike </w:t>
      </w:r>
      <w:r w:rsidR="34E84EC0" w:rsidRPr="00A213E3">
        <w:rPr>
          <w:rStyle w:val="normaltextrun"/>
          <w:color w:val="auto"/>
        </w:rPr>
        <w:t>3 punktis 1</w:t>
      </w:r>
      <w:r w:rsidR="46D464FC" w:rsidRPr="00A213E3">
        <w:rPr>
          <w:rStyle w:val="normaltextrun"/>
          <w:color w:val="auto"/>
        </w:rPr>
        <w:t>4</w:t>
      </w:r>
      <w:r w:rsidR="34E84EC0" w:rsidRPr="00A213E3">
        <w:rPr>
          <w:rStyle w:val="normaltextrun"/>
          <w:color w:val="auto"/>
        </w:rPr>
        <w:t xml:space="preserve"> nimetatud </w:t>
      </w:r>
      <w:r w:rsidR="3293FBE9" w:rsidRPr="00A213E3">
        <w:rPr>
          <w:rStyle w:val="normaltextrun"/>
          <w:color w:val="auto"/>
        </w:rPr>
        <w:t xml:space="preserve">pakendite ja pakendijäätmete </w:t>
      </w:r>
      <w:r w:rsidR="3678FEF7" w:rsidRPr="00A213E3">
        <w:t>kogumise ja vedamise ning taaskasutusorganisatsioonidele üleandmise kava</w:t>
      </w:r>
      <w:r w:rsidR="3678FEF7" w:rsidRPr="00A213E3">
        <w:rPr>
          <w:rStyle w:val="normaltextrun"/>
          <w:color w:val="auto"/>
        </w:rPr>
        <w:t xml:space="preserve"> </w:t>
      </w:r>
      <w:r w:rsidR="3293FBE9" w:rsidRPr="00A213E3">
        <w:rPr>
          <w:rStyle w:val="normaltextrun"/>
          <w:color w:val="auto"/>
        </w:rPr>
        <w:t xml:space="preserve">ning pakendijäätmete terviklikku </w:t>
      </w:r>
      <w:r w:rsidR="3BF646B0" w:rsidRPr="00A213E3">
        <w:rPr>
          <w:rStyle w:val="normaltextrun"/>
          <w:color w:val="auto"/>
        </w:rPr>
        <w:t>kogumissüsteemi</w:t>
      </w:r>
      <w:r w:rsidR="3293FBE9" w:rsidRPr="00A213E3">
        <w:rPr>
          <w:rStyle w:val="normaltextrun"/>
          <w:color w:val="auto"/>
        </w:rPr>
        <w:t>.</w:t>
      </w:r>
    </w:p>
    <w:p w14:paraId="13B3F041" w14:textId="77777777" w:rsidR="00425696" w:rsidRPr="00A213E3" w:rsidRDefault="00425696" w:rsidP="00E14255">
      <w:pPr>
        <w:pStyle w:val="Loendilik"/>
        <w:spacing w:after="0" w:line="240" w:lineRule="auto"/>
        <w:ind w:left="0" w:right="0"/>
        <w:rPr>
          <w:rStyle w:val="normaltextrun"/>
          <w:color w:val="auto"/>
        </w:rPr>
      </w:pPr>
    </w:p>
    <w:p w14:paraId="135E02F1" w14:textId="4A0330A0" w:rsidR="00425696" w:rsidRPr="00A213E3" w:rsidRDefault="06B606F1" w:rsidP="00E14255">
      <w:pPr>
        <w:pStyle w:val="Loendilik"/>
        <w:spacing w:after="0" w:line="240" w:lineRule="auto"/>
        <w:ind w:left="0" w:right="0"/>
        <w:rPr>
          <w:rStyle w:val="normaltextrun"/>
          <w:color w:val="auto"/>
        </w:rPr>
      </w:pPr>
      <w:r w:rsidRPr="00A213E3">
        <w:rPr>
          <w:rStyle w:val="normaltextrun"/>
          <w:color w:val="auto"/>
        </w:rPr>
        <w:t>(</w:t>
      </w:r>
      <w:r w:rsidR="7CCC4732" w:rsidRPr="00A213E3">
        <w:rPr>
          <w:rStyle w:val="normaltextrun"/>
          <w:color w:val="auto"/>
        </w:rPr>
        <w:t>7</w:t>
      </w:r>
      <w:r w:rsidRPr="00A213E3">
        <w:rPr>
          <w:rStyle w:val="normaltextrun"/>
          <w:color w:val="auto"/>
        </w:rPr>
        <w:t xml:space="preserve">) Kohaliku omavalitsuse üksuse tegevus olmes tekkivate tagatisrahata pakendi jäätmete kokku kogumisel korraldatud jäätmeveo raames ei tohi takistada </w:t>
      </w:r>
      <w:r w:rsidR="2EE4FE0B" w:rsidRPr="00A213E3">
        <w:rPr>
          <w:rStyle w:val="normaltextrun"/>
          <w:color w:val="auto"/>
        </w:rPr>
        <w:t>pakendiettevõtja</w:t>
      </w:r>
      <w:r w:rsidR="0093595C">
        <w:rPr>
          <w:rStyle w:val="normaltextrun"/>
          <w:color w:val="auto"/>
        </w:rPr>
        <w:t>l</w:t>
      </w:r>
      <w:r w:rsidR="2EE4FE0B" w:rsidRPr="00A213E3">
        <w:rPr>
          <w:rStyle w:val="normaltextrun"/>
          <w:color w:val="auto"/>
        </w:rPr>
        <w:t xml:space="preserve"> ja taaskasutusorganisatsiooni</w:t>
      </w:r>
      <w:r w:rsidR="0093595C">
        <w:rPr>
          <w:rStyle w:val="normaltextrun"/>
          <w:color w:val="auto"/>
        </w:rPr>
        <w:t>l</w:t>
      </w:r>
      <w:r w:rsidR="2EE4FE0B" w:rsidRPr="00A213E3">
        <w:rPr>
          <w:rStyle w:val="normaltextrun"/>
          <w:color w:val="auto"/>
        </w:rPr>
        <w:t xml:space="preserve"> kohustuste täitmist, sealhulgas </w:t>
      </w:r>
      <w:r w:rsidR="1D0252C6" w:rsidRPr="00A213E3">
        <w:rPr>
          <w:rStyle w:val="normaltextrun"/>
          <w:color w:val="auto"/>
        </w:rPr>
        <w:t xml:space="preserve">käesoleva seaduse </w:t>
      </w:r>
      <w:r w:rsidR="0EE66D6A" w:rsidRPr="00A213E3">
        <w:rPr>
          <w:rStyle w:val="normaltextrun"/>
          <w:color w:val="auto"/>
        </w:rPr>
        <w:t>§</w:t>
      </w:r>
      <w:r w:rsidR="00316331">
        <w:rPr>
          <w:rStyle w:val="normaltextrun"/>
          <w:color w:val="auto"/>
        </w:rPr>
        <w:t>-s</w:t>
      </w:r>
      <w:r w:rsidR="1D0252C6" w:rsidRPr="00A213E3">
        <w:rPr>
          <w:rStyle w:val="normaltextrun"/>
          <w:color w:val="auto"/>
        </w:rPr>
        <w:t xml:space="preserve"> </w:t>
      </w:r>
      <w:r w:rsidR="53AE8A28" w:rsidRPr="00A213E3">
        <w:rPr>
          <w:rStyle w:val="normaltextrun"/>
          <w:color w:val="auto"/>
        </w:rPr>
        <w:t>36 nimetatud taaskasutamise sihtarvude saavutamist.</w:t>
      </w:r>
    </w:p>
    <w:p w14:paraId="76119A73" w14:textId="77777777" w:rsidR="00130077" w:rsidRPr="00A213E3" w:rsidRDefault="00130077" w:rsidP="00E14255">
      <w:pPr>
        <w:spacing w:after="0" w:line="240" w:lineRule="auto"/>
        <w:ind w:left="0" w:right="0" w:firstLine="0"/>
        <w:rPr>
          <w:color w:val="auto"/>
        </w:rPr>
      </w:pPr>
    </w:p>
    <w:p w14:paraId="1C5F2C55" w14:textId="238A8992" w:rsidR="00130077" w:rsidRPr="00A213E3" w:rsidRDefault="429187EC" w:rsidP="00E14255">
      <w:pPr>
        <w:spacing w:after="0" w:line="240" w:lineRule="auto"/>
        <w:ind w:left="0" w:right="0"/>
        <w:rPr>
          <w:color w:val="auto"/>
        </w:rPr>
      </w:pPr>
      <w:r w:rsidRPr="00A213E3">
        <w:rPr>
          <w:color w:val="auto"/>
        </w:rPr>
        <w:t>(</w:t>
      </w:r>
      <w:r w:rsidR="29AC32C6" w:rsidRPr="00A213E3">
        <w:rPr>
          <w:color w:val="auto"/>
        </w:rPr>
        <w:t>8</w:t>
      </w:r>
      <w:r w:rsidRPr="00A213E3">
        <w:rPr>
          <w:color w:val="auto"/>
        </w:rPr>
        <w:t>) Kokku kogutud pakendijäätmed antakse enne käitlustoiminguid üle taaskasutusorganisatsioonidele proportsionaalselt nende turuosadega.</w:t>
      </w:r>
    </w:p>
    <w:p w14:paraId="0A348AC7" w14:textId="77777777" w:rsidR="00130077" w:rsidRPr="00A213E3" w:rsidRDefault="00130077" w:rsidP="00E14255">
      <w:pPr>
        <w:spacing w:after="0" w:line="240" w:lineRule="auto"/>
        <w:ind w:left="0" w:right="0"/>
        <w:rPr>
          <w:color w:val="auto"/>
        </w:rPr>
      </w:pPr>
    </w:p>
    <w:p w14:paraId="7AB94ED3" w14:textId="569B2DFD" w:rsidR="00B769B3" w:rsidRPr="00A213E3" w:rsidRDefault="429187EC" w:rsidP="00E14255">
      <w:pPr>
        <w:pStyle w:val="paragraph"/>
        <w:spacing w:before="0" w:beforeAutospacing="0" w:after="0" w:afterAutospacing="0"/>
        <w:jc w:val="both"/>
      </w:pPr>
      <w:r w:rsidRPr="00A213E3">
        <w:t>(</w:t>
      </w:r>
      <w:r w:rsidR="6047DD79" w:rsidRPr="00A213E3">
        <w:t>9</w:t>
      </w:r>
      <w:r w:rsidRPr="00A213E3">
        <w:t xml:space="preserve">) </w:t>
      </w:r>
      <w:r w:rsidR="00B769B3" w:rsidRPr="00B769B3">
        <w:t>Kokku kogutud pakendijäätmete üleandmise koht lepitakse kohaliku omavalitsuse üksuse ja taaskasutusorganisatsiooni vahel kirjalikult kokku enne korraldatud jäätmeveo korraldamist. Pakendijäätmete üleandmise kohas peab olema tagatud arvestuse pidamine sissetulevate ja taaskasutusorganisatsioonile üleantavate pakendijäätmete üle. Pakendijäätmete üleandmine võib toimuda selleks ettevalmistatud vaheladustuskohas.</w:t>
      </w:r>
    </w:p>
    <w:p w14:paraId="0F8DBEF0" w14:textId="77777777" w:rsidR="00130077" w:rsidRPr="00A213E3" w:rsidRDefault="00130077" w:rsidP="00E14255">
      <w:pPr>
        <w:pStyle w:val="paragraph"/>
        <w:spacing w:before="0" w:beforeAutospacing="0" w:after="0" w:afterAutospacing="0"/>
        <w:jc w:val="both"/>
      </w:pPr>
    </w:p>
    <w:p w14:paraId="627F3544" w14:textId="317D7E3B" w:rsidR="00130077" w:rsidRPr="00A213E3" w:rsidRDefault="429187EC" w:rsidP="00E14255">
      <w:pPr>
        <w:pStyle w:val="paragraph"/>
        <w:spacing w:before="0" w:beforeAutospacing="0" w:after="0" w:afterAutospacing="0"/>
        <w:jc w:val="both"/>
      </w:pPr>
      <w:r w:rsidRPr="00A213E3">
        <w:t>(</w:t>
      </w:r>
      <w:r w:rsidR="046EF766" w:rsidRPr="00A213E3">
        <w:t>1</w:t>
      </w:r>
      <w:r w:rsidR="262DB954" w:rsidRPr="00A213E3">
        <w:t>0</w:t>
      </w:r>
      <w:r w:rsidRPr="00A213E3">
        <w:t xml:space="preserve">) Kui käesoleva paragrahvi lõikes </w:t>
      </w:r>
      <w:r w:rsidR="4FD3600E" w:rsidRPr="00A213E3">
        <w:t>9</w:t>
      </w:r>
      <w:r w:rsidRPr="00A213E3">
        <w:t xml:space="preserve"> nimetatud kokkulepet ei saavutata, määrab </w:t>
      </w:r>
      <w:r w:rsidR="008E39A0">
        <w:t xml:space="preserve">pakendijäätmete üleandmise koha või </w:t>
      </w:r>
      <w:r w:rsidRPr="00A213E3">
        <w:t>vaheladustuskoha ning pakendijäätmete jagunemise proportsionaalselt taaskasutusorganisatsiooni turuosaga kohaliku omavalitsuse üksus.</w:t>
      </w:r>
    </w:p>
    <w:p w14:paraId="318A6306" w14:textId="58EC93F9" w:rsidR="00BE7FF2" w:rsidRPr="00A213E3" w:rsidRDefault="00BE7FF2" w:rsidP="00E14255">
      <w:pPr>
        <w:spacing w:after="0" w:line="240" w:lineRule="auto"/>
        <w:ind w:left="0" w:right="0"/>
        <w:rPr>
          <w:color w:val="auto"/>
        </w:rPr>
      </w:pPr>
    </w:p>
    <w:p w14:paraId="440733A4" w14:textId="48592EA6" w:rsidR="004D203C" w:rsidRPr="00A213E3" w:rsidRDefault="0A4E19F3" w:rsidP="00E14255">
      <w:pPr>
        <w:spacing w:after="0" w:line="240" w:lineRule="auto"/>
        <w:ind w:left="0" w:right="0"/>
        <w:rPr>
          <w:color w:val="auto"/>
        </w:rPr>
      </w:pPr>
      <w:r w:rsidRPr="00A213E3">
        <w:rPr>
          <w:color w:val="auto"/>
        </w:rPr>
        <w:t>(</w:t>
      </w:r>
      <w:r w:rsidR="0B98BADB" w:rsidRPr="00A213E3">
        <w:rPr>
          <w:color w:val="auto"/>
        </w:rPr>
        <w:t>1</w:t>
      </w:r>
      <w:r w:rsidR="2DD77596" w:rsidRPr="00A213E3">
        <w:rPr>
          <w:color w:val="auto"/>
        </w:rPr>
        <w:t>1</w:t>
      </w:r>
      <w:r w:rsidR="00B80732">
        <w:rPr>
          <w:color w:val="auto"/>
        </w:rPr>
        <w:t>)</w:t>
      </w:r>
      <w:r w:rsidRPr="00A213E3">
        <w:rPr>
          <w:color w:val="auto"/>
        </w:rPr>
        <w:t xml:space="preserve"> Jäätmevaldaja kannab tagatisrahata pakendi jäätmete tekkekohalt kogumise veokulust 0,</w:t>
      </w:r>
      <w:r w:rsidR="4AFC17F9" w:rsidRPr="00A213E3">
        <w:rPr>
          <w:color w:val="auto"/>
        </w:rPr>
        <w:t>25</w:t>
      </w:r>
      <w:r w:rsidRPr="00A213E3">
        <w:rPr>
          <w:color w:val="auto"/>
        </w:rPr>
        <w:t xml:space="preserve"> eurot kogumiskorra kohta kogumisvahendi äraveo või tühjenduse eest.</w:t>
      </w:r>
    </w:p>
    <w:p w14:paraId="167CA50B" w14:textId="345C6961" w:rsidR="2651B48B" w:rsidRPr="00A213E3" w:rsidRDefault="2651B48B" w:rsidP="00E14255">
      <w:pPr>
        <w:spacing w:after="0" w:line="240" w:lineRule="auto"/>
        <w:ind w:left="0" w:right="0"/>
        <w:rPr>
          <w:color w:val="auto"/>
        </w:rPr>
      </w:pPr>
    </w:p>
    <w:p w14:paraId="5B2216E3" w14:textId="7C33FEC4" w:rsidR="120434B8" w:rsidRPr="00A213E3" w:rsidRDefault="4F5F0B2E" w:rsidP="00E14255">
      <w:pPr>
        <w:spacing w:after="0" w:line="240" w:lineRule="auto"/>
        <w:ind w:left="0" w:right="0"/>
        <w:rPr>
          <w:color w:val="auto"/>
        </w:rPr>
      </w:pPr>
      <w:r w:rsidRPr="00A213E3">
        <w:rPr>
          <w:color w:val="auto"/>
        </w:rPr>
        <w:lastRenderedPageBreak/>
        <w:t>(</w:t>
      </w:r>
      <w:r w:rsidR="21143DAF" w:rsidRPr="00A213E3">
        <w:rPr>
          <w:color w:val="auto"/>
        </w:rPr>
        <w:t>1</w:t>
      </w:r>
      <w:r w:rsidR="256FDDC9" w:rsidRPr="00A213E3">
        <w:rPr>
          <w:color w:val="auto"/>
        </w:rPr>
        <w:t>2</w:t>
      </w:r>
      <w:r w:rsidRPr="00A213E3">
        <w:rPr>
          <w:color w:val="auto"/>
        </w:rPr>
        <w:t xml:space="preserve">) Käesoleva paragrahvi lõikes </w:t>
      </w:r>
      <w:r w:rsidR="6C6520DE" w:rsidRPr="004228F7">
        <w:rPr>
          <w:color w:val="auto"/>
        </w:rPr>
        <w:t>1</w:t>
      </w:r>
      <w:r w:rsidR="40FEFD10" w:rsidRPr="004228F7">
        <w:rPr>
          <w:color w:val="auto"/>
        </w:rPr>
        <w:t>1</w:t>
      </w:r>
      <w:r w:rsidRPr="00A213E3">
        <w:rPr>
          <w:color w:val="auto"/>
        </w:rPr>
        <w:t xml:space="preserve"> nimetatud </w:t>
      </w:r>
      <w:r w:rsidR="00F143DB" w:rsidRPr="00F143DB">
        <w:rPr>
          <w:color w:val="auto"/>
        </w:rPr>
        <w:t>kulu suuruse võib valdkonna eest vastutav minister üle vaadata iga viie aasta tagant nimetatud nõude rakendumisest ja teha ettepaneku selle korrigeerimiseks</w:t>
      </w:r>
      <w:r w:rsidR="47F12143" w:rsidRPr="00A213E3" w:rsidDel="002E29AF">
        <w:rPr>
          <w:color w:val="auto"/>
        </w:rPr>
        <w:t>.</w:t>
      </w:r>
    </w:p>
    <w:p w14:paraId="6354E68E" w14:textId="77777777" w:rsidR="004D203C" w:rsidRPr="00A213E3" w:rsidRDefault="004D203C" w:rsidP="00E14255">
      <w:pPr>
        <w:spacing w:after="0" w:line="240" w:lineRule="auto"/>
        <w:ind w:left="0" w:right="0"/>
        <w:rPr>
          <w:color w:val="auto"/>
        </w:rPr>
      </w:pPr>
    </w:p>
    <w:p w14:paraId="4B1DB678" w14:textId="178C2052" w:rsidR="004D203C" w:rsidRPr="00A213E3" w:rsidRDefault="3F21CA4A" w:rsidP="00E14255">
      <w:pPr>
        <w:spacing w:after="0" w:line="240" w:lineRule="auto"/>
        <w:ind w:left="0" w:right="0"/>
        <w:rPr>
          <w:color w:val="auto"/>
        </w:rPr>
      </w:pPr>
      <w:r w:rsidRPr="00A213E3">
        <w:rPr>
          <w:rStyle w:val="normaltextrun"/>
          <w:color w:val="auto"/>
        </w:rPr>
        <w:t>(</w:t>
      </w:r>
      <w:r w:rsidR="5D86B453" w:rsidRPr="00A213E3">
        <w:rPr>
          <w:rStyle w:val="normaltextrun"/>
          <w:color w:val="auto"/>
        </w:rPr>
        <w:t>1</w:t>
      </w:r>
      <w:r w:rsidR="695407E4" w:rsidRPr="00A213E3">
        <w:rPr>
          <w:rStyle w:val="normaltextrun"/>
          <w:color w:val="auto"/>
        </w:rPr>
        <w:t>3</w:t>
      </w:r>
      <w:r w:rsidRPr="00A213E3">
        <w:rPr>
          <w:rStyle w:val="normaltextrun"/>
          <w:color w:val="auto"/>
        </w:rPr>
        <w:t>) Kohaliku omavalitsuse üksus</w:t>
      </w:r>
      <w:r w:rsidR="08364CA3" w:rsidRPr="00A213E3">
        <w:rPr>
          <w:rStyle w:val="normaltextrun"/>
          <w:color w:val="auto"/>
        </w:rPr>
        <w:t>e ülesan</w:t>
      </w:r>
      <w:r w:rsidR="00116E9C">
        <w:rPr>
          <w:rStyle w:val="normaltextrun"/>
          <w:color w:val="auto"/>
        </w:rPr>
        <w:t>ne</w:t>
      </w:r>
      <w:r w:rsidR="08364CA3" w:rsidRPr="00A213E3">
        <w:rPr>
          <w:rStyle w:val="normaltextrun"/>
          <w:color w:val="auto"/>
        </w:rPr>
        <w:t xml:space="preserve"> on </w:t>
      </w:r>
      <w:r w:rsidR="1E1951A1" w:rsidRPr="00A213E3">
        <w:rPr>
          <w:rStyle w:val="normaltextrun"/>
          <w:color w:val="auto"/>
        </w:rPr>
        <w:t xml:space="preserve">tagada </w:t>
      </w:r>
      <w:r w:rsidR="20903B78" w:rsidRPr="00A213E3">
        <w:rPr>
          <w:rStyle w:val="normaltextrun"/>
          <w:color w:val="auto"/>
        </w:rPr>
        <w:t xml:space="preserve">jäätmevaldaja teavitamine </w:t>
      </w:r>
      <w:r w:rsidR="109B7026" w:rsidRPr="00A213E3">
        <w:rPr>
          <w:rStyle w:val="normaltextrun"/>
          <w:color w:val="auto"/>
        </w:rPr>
        <w:t>olmes tekkivate tagatisrahata pakendi</w:t>
      </w:r>
      <w:r w:rsidR="4D023E54" w:rsidRPr="00A213E3">
        <w:rPr>
          <w:rStyle w:val="normaltextrun"/>
          <w:color w:val="auto"/>
        </w:rPr>
        <w:t xml:space="preserve"> </w:t>
      </w:r>
      <w:r w:rsidR="109B7026" w:rsidRPr="00A213E3">
        <w:rPr>
          <w:rStyle w:val="normaltextrun"/>
          <w:color w:val="auto"/>
        </w:rPr>
        <w:t xml:space="preserve">jäätmete </w:t>
      </w:r>
      <w:r w:rsidR="0436309A" w:rsidRPr="00A213E3">
        <w:rPr>
          <w:rStyle w:val="normaltextrun"/>
          <w:color w:val="auto"/>
        </w:rPr>
        <w:t>kogumise korraldamisest ja liigiti kogumise nõuetest.</w:t>
      </w:r>
      <w:r w:rsidR="00316331">
        <w:rPr>
          <w:rStyle w:val="normaltextrun"/>
          <w:color w:val="auto"/>
        </w:rPr>
        <w:t>“</w:t>
      </w:r>
      <w:r w:rsidR="00634B73">
        <w:rPr>
          <w:color w:val="auto"/>
        </w:rPr>
        <w:t>;</w:t>
      </w:r>
    </w:p>
    <w:p w14:paraId="761444C7" w14:textId="3938CD08" w:rsidR="5BD510B5" w:rsidRDefault="5BD510B5" w:rsidP="00E14255">
      <w:pPr>
        <w:spacing w:after="0" w:line="240" w:lineRule="auto"/>
        <w:ind w:left="0" w:right="0"/>
        <w:rPr>
          <w:color w:val="auto"/>
        </w:rPr>
      </w:pPr>
    </w:p>
    <w:p w14:paraId="0A6DC28E" w14:textId="77777777" w:rsidR="00DF1D98" w:rsidRPr="00A213E3" w:rsidRDefault="00DF1D98" w:rsidP="00E14255">
      <w:pPr>
        <w:spacing w:after="0" w:line="240" w:lineRule="auto"/>
        <w:ind w:left="0" w:right="0"/>
        <w:rPr>
          <w:color w:val="auto"/>
        </w:rPr>
      </w:pPr>
    </w:p>
    <w:p w14:paraId="3D7EC3EC" w14:textId="5BFBB952" w:rsidR="00624933" w:rsidRPr="00A213E3" w:rsidRDefault="009C45E6" w:rsidP="00E14255">
      <w:pPr>
        <w:spacing w:after="0" w:line="240" w:lineRule="auto"/>
        <w:ind w:left="0" w:right="0"/>
        <w:rPr>
          <w:color w:val="auto"/>
        </w:rPr>
      </w:pPr>
      <w:r w:rsidRPr="00A213E3">
        <w:rPr>
          <w:b/>
          <w:bCs/>
          <w:color w:val="auto"/>
        </w:rPr>
        <w:t>1</w:t>
      </w:r>
      <w:r w:rsidR="00806A05" w:rsidRPr="00A213E3">
        <w:rPr>
          <w:b/>
          <w:bCs/>
          <w:color w:val="auto"/>
        </w:rPr>
        <w:t>1</w:t>
      </w:r>
      <w:r w:rsidR="00624933" w:rsidRPr="00A213E3">
        <w:rPr>
          <w:b/>
          <w:bCs/>
          <w:color w:val="auto"/>
        </w:rPr>
        <w:t>)</w:t>
      </w:r>
      <w:r w:rsidR="00624933" w:rsidRPr="00A213E3">
        <w:rPr>
          <w:color w:val="auto"/>
        </w:rPr>
        <w:t xml:space="preserve"> </w:t>
      </w:r>
      <w:r w:rsidR="00E87B60" w:rsidRPr="00A213E3">
        <w:rPr>
          <w:color w:val="auto"/>
        </w:rPr>
        <w:t xml:space="preserve">seadust täiendatakse </w:t>
      </w:r>
      <w:r w:rsidR="0378988F" w:rsidRPr="00A213E3">
        <w:rPr>
          <w:color w:val="auto"/>
        </w:rPr>
        <w:t>§-ga</w:t>
      </w:r>
      <w:r w:rsidR="00E87B60" w:rsidRPr="00A213E3">
        <w:rPr>
          <w:color w:val="auto"/>
        </w:rPr>
        <w:t xml:space="preserve"> 15</w:t>
      </w:r>
      <w:r w:rsidR="00E87B60" w:rsidRPr="00A213E3">
        <w:rPr>
          <w:color w:val="auto"/>
          <w:vertAlign w:val="superscript"/>
        </w:rPr>
        <w:t>1</w:t>
      </w:r>
      <w:r w:rsidR="00E87B60" w:rsidRPr="00A213E3">
        <w:rPr>
          <w:b/>
          <w:bCs/>
          <w:color w:val="auto"/>
        </w:rPr>
        <w:t xml:space="preserve"> </w:t>
      </w:r>
      <w:r w:rsidR="00E87B60" w:rsidRPr="00A213E3">
        <w:rPr>
          <w:color w:val="auto"/>
        </w:rPr>
        <w:t>järgmises sõnastuses:</w:t>
      </w:r>
    </w:p>
    <w:p w14:paraId="1B8BD217" w14:textId="18C348C1" w:rsidR="00E87B60" w:rsidRPr="00A213E3" w:rsidRDefault="00E87B60" w:rsidP="00E14255">
      <w:pPr>
        <w:spacing w:after="0" w:line="240" w:lineRule="auto"/>
        <w:ind w:left="0" w:right="0"/>
        <w:rPr>
          <w:b/>
          <w:bCs/>
          <w:color w:val="auto"/>
        </w:rPr>
      </w:pPr>
      <w:r w:rsidRPr="009D20FF">
        <w:rPr>
          <w:color w:val="auto"/>
        </w:rPr>
        <w:t>„</w:t>
      </w:r>
      <w:r w:rsidR="7BCD4413" w:rsidRPr="00A213E3">
        <w:rPr>
          <w:b/>
          <w:bCs/>
          <w:color w:val="auto"/>
        </w:rPr>
        <w:t xml:space="preserve">§ </w:t>
      </w:r>
      <w:r w:rsidRPr="00A213E3">
        <w:rPr>
          <w:b/>
          <w:bCs/>
          <w:color w:val="auto"/>
        </w:rPr>
        <w:t>15</w:t>
      </w:r>
      <w:r w:rsidRPr="00A213E3">
        <w:rPr>
          <w:b/>
          <w:bCs/>
          <w:color w:val="auto"/>
          <w:vertAlign w:val="superscript"/>
        </w:rPr>
        <w:t>1</w:t>
      </w:r>
      <w:r w:rsidRPr="00A213E3">
        <w:rPr>
          <w:b/>
          <w:bCs/>
          <w:color w:val="auto"/>
        </w:rPr>
        <w:t xml:space="preserve">. Taaskasutusorganisatsiooni </w:t>
      </w:r>
      <w:r w:rsidR="00E22190" w:rsidRPr="00A213E3">
        <w:rPr>
          <w:b/>
          <w:bCs/>
          <w:color w:val="auto"/>
        </w:rPr>
        <w:t>kohustused pakendi ja pakendijäätmete kogumisel ja taaskasutuse korraldamisel korraldatud jäätmeveo raames ning kulude jaotus</w:t>
      </w:r>
    </w:p>
    <w:p w14:paraId="779FECCC" w14:textId="77777777" w:rsidR="00316331" w:rsidRDefault="00316331" w:rsidP="00E14255">
      <w:pPr>
        <w:pStyle w:val="paragraph"/>
        <w:spacing w:before="0" w:beforeAutospacing="0" w:after="0" w:afterAutospacing="0"/>
        <w:jc w:val="both"/>
      </w:pPr>
    </w:p>
    <w:p w14:paraId="49890BF9" w14:textId="6460698D" w:rsidR="005278A7" w:rsidRPr="00A213E3" w:rsidRDefault="005278A7" w:rsidP="00E14255">
      <w:pPr>
        <w:pStyle w:val="paragraph"/>
        <w:spacing w:before="0" w:beforeAutospacing="0" w:after="0" w:afterAutospacing="0"/>
        <w:jc w:val="both"/>
      </w:pPr>
      <w:r w:rsidRPr="00A213E3">
        <w:t xml:space="preserve">(1) </w:t>
      </w:r>
      <w:r w:rsidR="645D6EFD" w:rsidRPr="00A213E3">
        <w:t>Käesoleva seaduse §</w:t>
      </w:r>
      <w:r w:rsidR="00316331">
        <w:t>-s</w:t>
      </w:r>
      <w:r w:rsidR="645D6EFD" w:rsidRPr="00A213E3">
        <w:t xml:space="preserve"> 5</w:t>
      </w:r>
      <w:r w:rsidR="645D6EFD" w:rsidRPr="00A213E3">
        <w:rPr>
          <w:vertAlign w:val="superscript"/>
        </w:rPr>
        <w:t>4</w:t>
      </w:r>
      <w:r w:rsidR="645D6EFD" w:rsidRPr="00A213E3">
        <w:t xml:space="preserve"> nimetatud </w:t>
      </w:r>
      <w:r w:rsidR="2846CE31" w:rsidRPr="004228F7">
        <w:t>v</w:t>
      </w:r>
      <w:r w:rsidRPr="004228F7">
        <w:t>aheladustuskoha tagab ja vaheladustusega seotud kulud kannab taaskasutusorganisatsioon. Taaskasutusorganisatsioonid võivad tagada ühise vaheladustuskoha.</w:t>
      </w:r>
    </w:p>
    <w:p w14:paraId="0EA4BBDE" w14:textId="0009C356" w:rsidR="6B033C1F" w:rsidRPr="00A213E3" w:rsidRDefault="6B033C1F" w:rsidP="00E14255">
      <w:pPr>
        <w:pStyle w:val="paragraph"/>
        <w:spacing w:before="0" w:beforeAutospacing="0" w:after="0" w:afterAutospacing="0"/>
        <w:jc w:val="both"/>
      </w:pPr>
    </w:p>
    <w:p w14:paraId="3EB9AE94" w14:textId="7D6A8B71" w:rsidR="008A50FA" w:rsidRPr="00A213E3" w:rsidRDefault="008A50FA" w:rsidP="00E14255">
      <w:pPr>
        <w:spacing w:after="0" w:line="240" w:lineRule="auto"/>
        <w:ind w:left="0" w:right="0"/>
        <w:rPr>
          <w:color w:val="auto"/>
        </w:rPr>
      </w:pPr>
      <w:r w:rsidRPr="00A213E3">
        <w:rPr>
          <w:color w:val="auto"/>
        </w:rPr>
        <w:t>(</w:t>
      </w:r>
      <w:r w:rsidR="1A397664" w:rsidRPr="00A213E3">
        <w:rPr>
          <w:color w:val="auto"/>
        </w:rPr>
        <w:t>2</w:t>
      </w:r>
      <w:r w:rsidRPr="00A213E3">
        <w:rPr>
          <w:color w:val="auto"/>
        </w:rPr>
        <w:t>) Taaskasutusorganisatsioonil tuleb hüvitada olmes tekkivate tagatisrahata pakendi</w:t>
      </w:r>
      <w:r w:rsidR="00316331">
        <w:rPr>
          <w:color w:val="auto"/>
        </w:rPr>
        <w:t xml:space="preserve"> </w:t>
      </w:r>
      <w:r w:rsidRPr="00A213E3">
        <w:rPr>
          <w:color w:val="auto"/>
        </w:rPr>
        <w:t xml:space="preserve">jäätmete kogumise kulud, mis kujunevad korraldatud jäätmeveo tulemusel kilomeetrihinna alusel, arvestades taaskasutusorganisatsiooniga </w:t>
      </w:r>
      <w:r w:rsidR="00316331">
        <w:rPr>
          <w:color w:val="auto"/>
        </w:rPr>
        <w:t xml:space="preserve">varem </w:t>
      </w:r>
      <w:r w:rsidRPr="00A213E3">
        <w:rPr>
          <w:color w:val="auto"/>
        </w:rPr>
        <w:t>kokku lepitud pakendijäätmete üleandmise koha asukohta.</w:t>
      </w:r>
    </w:p>
    <w:p w14:paraId="746B39DB" w14:textId="77777777" w:rsidR="008A50FA" w:rsidRPr="00A213E3" w:rsidRDefault="008A50FA" w:rsidP="00E14255">
      <w:pPr>
        <w:spacing w:after="0" w:line="240" w:lineRule="auto"/>
        <w:ind w:left="0" w:right="0"/>
        <w:rPr>
          <w:color w:val="auto"/>
        </w:rPr>
      </w:pPr>
    </w:p>
    <w:p w14:paraId="6D2EA471" w14:textId="325827A6" w:rsidR="008A50FA" w:rsidRPr="00A213E3" w:rsidRDefault="6275F710" w:rsidP="00E14255">
      <w:pPr>
        <w:pStyle w:val="paragraph"/>
        <w:spacing w:before="0" w:beforeAutospacing="0" w:after="0" w:afterAutospacing="0"/>
        <w:ind w:hanging="10"/>
        <w:jc w:val="both"/>
      </w:pPr>
      <w:r w:rsidRPr="00A213E3">
        <w:t>(</w:t>
      </w:r>
      <w:r w:rsidR="687C1A76" w:rsidRPr="00A213E3">
        <w:t>3</w:t>
      </w:r>
      <w:r w:rsidRPr="00A213E3">
        <w:t xml:space="preserve">) </w:t>
      </w:r>
      <w:r w:rsidR="00B14E57">
        <w:t>T</w:t>
      </w:r>
      <w:r w:rsidRPr="00A213E3">
        <w:t>aaskasutusorganisatsioon</w:t>
      </w:r>
      <w:r w:rsidR="00B14E57">
        <w:t xml:space="preserve"> hüvitab</w:t>
      </w:r>
      <w:r w:rsidRPr="00A213E3">
        <w:t xml:space="preserve"> </w:t>
      </w:r>
      <w:r w:rsidR="3D2FDB18" w:rsidRPr="00A213E3">
        <w:t>käesoleva paragrahvi lõikes 2</w:t>
      </w:r>
      <w:r w:rsidRPr="00A213E3">
        <w:t xml:space="preserve"> nimetatud kulud </w:t>
      </w:r>
      <w:r w:rsidR="006925C7" w:rsidRPr="00A213E3">
        <w:t>kohaliku omavalitsuse üksusele</w:t>
      </w:r>
      <w:r w:rsidRPr="00A213E3">
        <w:t>. Hüvitamine toimub kord kalendrikuus.“</w:t>
      </w:r>
      <w:r w:rsidR="372CFF5D" w:rsidRPr="00A213E3">
        <w:t>;</w:t>
      </w:r>
    </w:p>
    <w:p w14:paraId="572DF76E" w14:textId="299D3C1B" w:rsidR="00E22190" w:rsidRPr="00A213E3" w:rsidRDefault="00E22190" w:rsidP="00B14E57">
      <w:pPr>
        <w:spacing w:after="0" w:line="240" w:lineRule="auto"/>
        <w:ind w:left="0" w:right="0" w:firstLine="0"/>
        <w:rPr>
          <w:color w:val="auto"/>
        </w:rPr>
      </w:pPr>
    </w:p>
    <w:p w14:paraId="679BD72F" w14:textId="1C33D42A" w:rsidR="007F0084" w:rsidRPr="00A213E3" w:rsidRDefault="009C45E6" w:rsidP="00E14255">
      <w:pPr>
        <w:spacing w:after="0" w:line="240" w:lineRule="auto"/>
        <w:ind w:left="0" w:right="0"/>
        <w:rPr>
          <w:color w:val="auto"/>
        </w:rPr>
      </w:pPr>
      <w:r w:rsidRPr="00A213E3">
        <w:rPr>
          <w:b/>
          <w:bCs/>
          <w:color w:val="auto"/>
        </w:rPr>
        <w:t>1</w:t>
      </w:r>
      <w:r w:rsidR="00806A05" w:rsidRPr="00A213E3">
        <w:rPr>
          <w:b/>
          <w:bCs/>
          <w:color w:val="auto"/>
        </w:rPr>
        <w:t>2</w:t>
      </w:r>
      <w:r w:rsidR="007F0084" w:rsidRPr="00A213E3">
        <w:rPr>
          <w:b/>
          <w:bCs/>
          <w:color w:val="auto"/>
        </w:rPr>
        <w:t xml:space="preserve">) </w:t>
      </w:r>
      <w:r w:rsidR="007F0084" w:rsidRPr="00A213E3">
        <w:rPr>
          <w:color w:val="auto"/>
        </w:rPr>
        <w:t>paragrahvi 16</w:t>
      </w:r>
      <w:r w:rsidR="007F0084" w:rsidRPr="00A213E3">
        <w:rPr>
          <w:b/>
          <w:bCs/>
          <w:color w:val="auto"/>
        </w:rPr>
        <w:t xml:space="preserve"> </w:t>
      </w:r>
      <w:r w:rsidR="007F0084" w:rsidRPr="00A213E3">
        <w:rPr>
          <w:color w:val="auto"/>
        </w:rPr>
        <w:t>pealkiri muudetakse ja sõnastatakse järgmiselt:</w:t>
      </w:r>
    </w:p>
    <w:p w14:paraId="623A1838" w14:textId="0BD8C0C4" w:rsidR="007F0084" w:rsidRPr="00A213E3" w:rsidRDefault="00113334" w:rsidP="00E14255">
      <w:pPr>
        <w:spacing w:after="0" w:line="240" w:lineRule="auto"/>
        <w:ind w:left="0" w:right="0"/>
        <w:rPr>
          <w:color w:val="auto"/>
        </w:rPr>
      </w:pPr>
      <w:commentRangeStart w:id="114"/>
      <w:r w:rsidRPr="00A213E3">
        <w:t>„</w:t>
      </w:r>
      <w:r w:rsidRPr="00A213E3">
        <w:rPr>
          <w:b/>
        </w:rPr>
        <w:t>§ 16. Pakendiettevõtja kohustused pakendi ja pakendijäätmete tekke vältimisel, kogumisel ja taaskasutamisel</w:t>
      </w:r>
      <w:r w:rsidRPr="00A213E3">
        <w:t>“;</w:t>
      </w:r>
      <w:commentRangeEnd w:id="114"/>
      <w:r w:rsidR="00B87172">
        <w:rPr>
          <w:rStyle w:val="Kommentaariviide"/>
        </w:rPr>
        <w:commentReference w:id="114"/>
      </w:r>
    </w:p>
    <w:p w14:paraId="4DEDEE1D" w14:textId="77777777" w:rsidR="004D203C" w:rsidRPr="00A213E3" w:rsidRDefault="004D203C" w:rsidP="00E14255">
      <w:pPr>
        <w:pStyle w:val="paragraph"/>
        <w:spacing w:before="0" w:beforeAutospacing="0" w:after="0" w:afterAutospacing="0"/>
        <w:jc w:val="both"/>
      </w:pPr>
    </w:p>
    <w:p w14:paraId="334DFA1F" w14:textId="012C6730" w:rsidR="004D203C" w:rsidRPr="00A213E3" w:rsidRDefault="009C45E6" w:rsidP="00E14255">
      <w:pPr>
        <w:spacing w:after="0" w:line="240" w:lineRule="auto"/>
        <w:ind w:left="0" w:right="0" w:firstLine="0"/>
      </w:pPr>
      <w:r w:rsidRPr="00736583">
        <w:rPr>
          <w:b/>
          <w:bCs/>
        </w:rPr>
        <w:t>1</w:t>
      </w:r>
      <w:r w:rsidR="00806A05" w:rsidRPr="00736583">
        <w:rPr>
          <w:b/>
          <w:bCs/>
        </w:rPr>
        <w:t>3</w:t>
      </w:r>
      <w:r w:rsidR="004D203C" w:rsidRPr="00736583">
        <w:rPr>
          <w:b/>
          <w:bCs/>
        </w:rPr>
        <w:t>)</w:t>
      </w:r>
      <w:r w:rsidR="004D203C" w:rsidRPr="00736583">
        <w:t xml:space="preserve"> paragrahvi</w:t>
      </w:r>
      <w:r w:rsidR="004D203C" w:rsidRPr="00A213E3">
        <w:t xml:space="preserve"> 16 lõige</w:t>
      </w:r>
      <w:r w:rsidR="00316331">
        <w:t>t</w:t>
      </w:r>
      <w:r w:rsidR="004D203C" w:rsidRPr="00A213E3">
        <w:t xml:space="preserve"> 3 </w:t>
      </w:r>
      <w:r w:rsidR="00881128" w:rsidRPr="00A213E3">
        <w:t>täiendatakse pärast</w:t>
      </w:r>
      <w:r w:rsidR="008A11A7" w:rsidRPr="00A213E3">
        <w:t xml:space="preserve"> sõna „taaskasutusorganisatsioonile“ tekstiosaga „ega ole kohustatud seda tegema käesoleva seaduse § 12</w:t>
      </w:r>
      <w:r w:rsidR="008A11A7" w:rsidRPr="00A213E3">
        <w:rPr>
          <w:vertAlign w:val="superscript"/>
        </w:rPr>
        <w:t xml:space="preserve">1 </w:t>
      </w:r>
      <w:r w:rsidR="008A11A7" w:rsidRPr="00A213E3">
        <w:t>lõike 2</w:t>
      </w:r>
      <w:r w:rsidR="008A11A7" w:rsidRPr="00A213E3">
        <w:rPr>
          <w:vertAlign w:val="superscript"/>
        </w:rPr>
        <w:t>1</w:t>
      </w:r>
      <w:r w:rsidR="008A11A7" w:rsidRPr="00A213E3">
        <w:t xml:space="preserve"> kohaselt“</w:t>
      </w:r>
      <w:r w:rsidR="00A56FF3" w:rsidRPr="00A213E3">
        <w:t>;</w:t>
      </w:r>
    </w:p>
    <w:p w14:paraId="74FCBB6C" w14:textId="308DCBD5" w:rsidR="009C45E6" w:rsidRPr="00A213E3" w:rsidRDefault="009C45E6" w:rsidP="00E14255">
      <w:pPr>
        <w:spacing w:after="0" w:line="240" w:lineRule="auto"/>
        <w:ind w:left="0" w:right="0" w:firstLine="0"/>
      </w:pPr>
    </w:p>
    <w:p w14:paraId="6BB680F7" w14:textId="24CDD2B7" w:rsidR="00CB7B69" w:rsidRPr="00A213E3" w:rsidRDefault="009C45E6" w:rsidP="00E14255">
      <w:pPr>
        <w:spacing w:after="0" w:line="240" w:lineRule="auto"/>
        <w:ind w:left="0" w:right="0" w:firstLine="0"/>
      </w:pPr>
      <w:r w:rsidRPr="00736583">
        <w:rPr>
          <w:b/>
        </w:rPr>
        <w:t>1</w:t>
      </w:r>
      <w:r w:rsidR="00806A05" w:rsidRPr="00736583">
        <w:rPr>
          <w:b/>
        </w:rPr>
        <w:t>4</w:t>
      </w:r>
      <w:r w:rsidR="00CB7B69" w:rsidRPr="00736583">
        <w:rPr>
          <w:b/>
        </w:rPr>
        <w:t>)</w:t>
      </w:r>
      <w:r w:rsidR="00CB7B69" w:rsidRPr="00736583">
        <w:rPr>
          <w:bCs/>
        </w:rPr>
        <w:t xml:space="preserve"> paragrahvi</w:t>
      </w:r>
      <w:r w:rsidR="00CB7B69" w:rsidRPr="00A213E3">
        <w:t xml:space="preserve"> 16</w:t>
      </w:r>
      <w:r w:rsidR="00CB7B69" w:rsidRPr="00A213E3">
        <w:rPr>
          <w:b/>
        </w:rPr>
        <w:t xml:space="preserve"> </w:t>
      </w:r>
      <w:r w:rsidR="00CB7B69" w:rsidRPr="00A213E3">
        <w:t xml:space="preserve">täiendatakse lõigetega </w:t>
      </w:r>
      <w:commentRangeStart w:id="115"/>
      <w:r w:rsidR="00C25F0C" w:rsidRPr="00A213E3">
        <w:t>7</w:t>
      </w:r>
      <w:bookmarkStart w:id="116" w:name="_Hlk181173774"/>
      <w:r w:rsidR="002F45C2" w:rsidRPr="00A213E3">
        <w:rPr>
          <w:color w:val="000000" w:themeColor="text1"/>
        </w:rPr>
        <w:t>–</w:t>
      </w:r>
      <w:bookmarkEnd w:id="116"/>
      <w:r w:rsidR="00C25F0C" w:rsidRPr="00A213E3">
        <w:t xml:space="preserve">12 </w:t>
      </w:r>
      <w:commentRangeEnd w:id="115"/>
      <w:r w:rsidR="0021695A">
        <w:rPr>
          <w:rStyle w:val="Kommentaariviide"/>
        </w:rPr>
        <w:commentReference w:id="115"/>
      </w:r>
      <w:r w:rsidR="00C25F0C" w:rsidRPr="00A213E3">
        <w:t>järgmises sõnastuses:</w:t>
      </w:r>
    </w:p>
    <w:p w14:paraId="55D40837" w14:textId="36CC2D1F" w:rsidR="002F45C2" w:rsidRPr="00A213E3" w:rsidRDefault="002F45C2" w:rsidP="00E14255">
      <w:pPr>
        <w:spacing w:after="0" w:line="240" w:lineRule="auto"/>
        <w:ind w:left="0" w:right="0"/>
      </w:pPr>
      <w:r w:rsidRPr="00A213E3">
        <w:t>„(7) Pakendiettevõtja, kes müüb pakendatud kaupa lõppkasutajale või tarbijale, annab infot jäätmetekke ja prügistamise vältimise kohta.</w:t>
      </w:r>
    </w:p>
    <w:p w14:paraId="424BFED8" w14:textId="77777777" w:rsidR="002F45C2" w:rsidRPr="00A213E3" w:rsidRDefault="002F45C2" w:rsidP="00E14255">
      <w:pPr>
        <w:spacing w:after="0" w:line="240" w:lineRule="auto"/>
        <w:ind w:left="0" w:right="0"/>
      </w:pPr>
    </w:p>
    <w:p w14:paraId="787C8EA4" w14:textId="6F9E90C1" w:rsidR="002F45C2" w:rsidRPr="00A213E3" w:rsidRDefault="002F45C2" w:rsidP="00E14255">
      <w:pPr>
        <w:spacing w:after="0" w:line="240" w:lineRule="auto"/>
        <w:ind w:left="0" w:right="0"/>
      </w:pPr>
      <w:r w:rsidRPr="00A213E3">
        <w:t xml:space="preserve">(8) Pakendiettevõtja, kes müüb lõppkasutajale või tarbijale ühekordselt kasutatavaid plasttooteid, jagab teavet </w:t>
      </w:r>
      <w:r w:rsidRPr="00833826">
        <w:t>nende toodete</w:t>
      </w:r>
      <w:r w:rsidR="00116E9C" w:rsidRPr="00833826">
        <w:t>ga</w:t>
      </w:r>
      <w:r w:rsidRPr="00833826">
        <w:t xml:space="preserve"> prügistamise ning nende jäätmete muu sobimatu kõrvaldamise mõjust keskkonnale, eriti merekeskkonnale.</w:t>
      </w:r>
    </w:p>
    <w:p w14:paraId="5D79122D" w14:textId="77777777" w:rsidR="002F45C2" w:rsidRPr="00A213E3" w:rsidRDefault="002F45C2" w:rsidP="00E14255">
      <w:pPr>
        <w:spacing w:after="0" w:line="240" w:lineRule="auto"/>
        <w:ind w:left="0" w:right="0"/>
      </w:pPr>
    </w:p>
    <w:p w14:paraId="08BB3812" w14:textId="1A40065A" w:rsidR="002F45C2" w:rsidRPr="00A213E3" w:rsidRDefault="002F45C2" w:rsidP="00E14255">
      <w:pPr>
        <w:spacing w:after="0" w:line="240" w:lineRule="auto"/>
        <w:ind w:left="0" w:right="0"/>
      </w:pPr>
      <w:r w:rsidRPr="00A213E3">
        <w:t xml:space="preserve">(9) Pakendiettevõtja, kes müüb pakendatud kaupa ning kasutab selle kättetoimetamiseks postiteenust või muud majandus- või kutsetegevuses tegutsevat kauba üleandjat, on kohustatud lõppkasutajat ja tarbijat </w:t>
      </w:r>
      <w:r w:rsidR="00116E9C">
        <w:t>teavitama</w:t>
      </w:r>
      <w:r w:rsidRPr="00A213E3">
        <w:t xml:space="preserve"> tasuta pakendite ja pakendijäätmete tagastamise kohast.</w:t>
      </w:r>
    </w:p>
    <w:p w14:paraId="1162B759" w14:textId="77777777" w:rsidR="002F45C2" w:rsidRPr="00A213E3" w:rsidRDefault="002F45C2" w:rsidP="00E14255">
      <w:pPr>
        <w:spacing w:after="0" w:line="240" w:lineRule="auto"/>
        <w:ind w:left="0" w:right="0"/>
      </w:pPr>
    </w:p>
    <w:p w14:paraId="13209CA3" w14:textId="7DDEEAE0" w:rsidR="002F45C2" w:rsidRPr="00A213E3" w:rsidRDefault="002F45C2" w:rsidP="00E14255">
      <w:pPr>
        <w:spacing w:after="0" w:line="240" w:lineRule="auto"/>
        <w:ind w:left="0" w:right="0"/>
      </w:pPr>
      <w:r w:rsidRPr="00A213E3">
        <w:t>(10) Pakendiettevõtja, kes müüb pakendatud kaupa ning kasutab selle kättetoimetamiseks postiteenust või muud majandus- või kutsetegevuses tegutsevat kauba üleandjat, võib korraldada lõppkasutajalt ja tarbijalt kauba üleandja kaudu pakendite ja pakendijäätmete tasuta tagastamise</w:t>
      </w:r>
      <w:r w:rsidR="00116E9C">
        <w:t>, teatades</w:t>
      </w:r>
      <w:r w:rsidRPr="00A213E3">
        <w:t xml:space="preserve"> sellisest võimalusest lõppkasutajale ja tarbijale ette</w:t>
      </w:r>
      <w:r w:rsidR="00116E9C">
        <w:t>.</w:t>
      </w:r>
    </w:p>
    <w:p w14:paraId="6525E1BE" w14:textId="77777777" w:rsidR="002F45C2" w:rsidRPr="00A213E3" w:rsidRDefault="002F45C2" w:rsidP="00E14255">
      <w:pPr>
        <w:spacing w:after="0" w:line="240" w:lineRule="auto"/>
        <w:ind w:left="0" w:right="0"/>
      </w:pPr>
    </w:p>
    <w:p w14:paraId="79522FA1" w14:textId="2644DC7F" w:rsidR="002F45C2" w:rsidRPr="00A213E3" w:rsidRDefault="002F45C2" w:rsidP="00E14255">
      <w:pPr>
        <w:spacing w:after="0" w:line="240" w:lineRule="auto"/>
        <w:ind w:left="0" w:right="0"/>
      </w:pPr>
      <w:r w:rsidRPr="00A213E3">
        <w:t>(11) Pakendiettevõtja on kohustatud vältima liigiti kogutud või pakendimaterjalide kaupa sorteeritud tagasivõetava pakendi ja pakendijäätmete segunemist teiste jäätmete või pakendimaterjalidega.</w:t>
      </w:r>
    </w:p>
    <w:p w14:paraId="60FA2C1F" w14:textId="77777777" w:rsidR="002F45C2" w:rsidRPr="00A213E3" w:rsidRDefault="002F45C2" w:rsidP="00E14255">
      <w:pPr>
        <w:spacing w:after="0" w:line="240" w:lineRule="auto"/>
        <w:ind w:left="0" w:right="0"/>
      </w:pPr>
    </w:p>
    <w:p w14:paraId="6C9AAE35" w14:textId="7AAD7240" w:rsidR="00C25F0C" w:rsidRPr="00A213E3" w:rsidRDefault="002F45C2" w:rsidP="00E14255">
      <w:pPr>
        <w:spacing w:after="0" w:line="240" w:lineRule="auto"/>
        <w:ind w:left="0" w:right="0"/>
      </w:pPr>
      <w:r w:rsidRPr="00A213E3">
        <w:t>(12) Pakendiettevõtja on kohustatud tagama lõppkasutajale ja tarbijale oma ohtlikke aineid sisaldavate pakendite ja pakendijäätmete tagastamis</w:t>
      </w:r>
      <w:r w:rsidR="00116E9C">
        <w:t xml:space="preserve">e </w:t>
      </w:r>
      <w:r w:rsidRPr="00A213E3">
        <w:t xml:space="preserve">võimaluse, arvestades jäätmeseaduses ja kemikaaliseaduses ning nende alusel kehtestatud õigusaktides sätestatud käitlemisnõudeid.“; </w:t>
      </w:r>
    </w:p>
    <w:p w14:paraId="06E9C997" w14:textId="3D422EE8" w:rsidR="004D203C" w:rsidRPr="00A213E3" w:rsidRDefault="004D203C" w:rsidP="00E14255">
      <w:pPr>
        <w:pStyle w:val="paragraph"/>
        <w:spacing w:before="0" w:beforeAutospacing="0" w:after="0" w:afterAutospacing="0"/>
        <w:jc w:val="both"/>
      </w:pPr>
    </w:p>
    <w:p w14:paraId="2AE2C5CE" w14:textId="20813A85" w:rsidR="006200F4" w:rsidRPr="00A213E3" w:rsidRDefault="009C45E6" w:rsidP="00E14255">
      <w:pPr>
        <w:pStyle w:val="paragraph"/>
        <w:spacing w:before="0" w:beforeAutospacing="0" w:after="0" w:afterAutospacing="0"/>
        <w:jc w:val="both"/>
      </w:pPr>
      <w:r w:rsidRPr="00A213E3">
        <w:rPr>
          <w:b/>
          <w:bCs/>
        </w:rPr>
        <w:t>1</w:t>
      </w:r>
      <w:r w:rsidR="00806A05" w:rsidRPr="00A213E3">
        <w:rPr>
          <w:b/>
          <w:bCs/>
        </w:rPr>
        <w:t>5</w:t>
      </w:r>
      <w:r w:rsidR="004D203C" w:rsidRPr="00A213E3">
        <w:rPr>
          <w:b/>
          <w:bCs/>
        </w:rPr>
        <w:t xml:space="preserve">) </w:t>
      </w:r>
      <w:r w:rsidR="004D203C" w:rsidRPr="00A213E3">
        <w:t>paragrahvi 17</w:t>
      </w:r>
      <w:r w:rsidR="004D203C" w:rsidRPr="00A213E3">
        <w:rPr>
          <w:vertAlign w:val="superscript"/>
        </w:rPr>
        <w:t>1</w:t>
      </w:r>
      <w:r w:rsidR="004D203C" w:rsidRPr="00A213E3">
        <w:t xml:space="preserve"> </w:t>
      </w:r>
      <w:r w:rsidR="006200F4" w:rsidRPr="00A213E3">
        <w:t>pealkiri muudetakse ja sõnastatakse järgmiselt:</w:t>
      </w:r>
    </w:p>
    <w:p w14:paraId="067E858C" w14:textId="79A5D98F" w:rsidR="00304E32" w:rsidRPr="009D20FF" w:rsidRDefault="6EB99CEA" w:rsidP="00E14255">
      <w:pPr>
        <w:spacing w:after="0" w:line="240" w:lineRule="auto"/>
        <w:ind w:left="0" w:right="0"/>
        <w:rPr>
          <w:b/>
        </w:rPr>
      </w:pPr>
      <w:r w:rsidRPr="00A213E3">
        <w:t>„</w:t>
      </w:r>
      <w:r w:rsidR="7C29C9BD" w:rsidRPr="00A213E3">
        <w:rPr>
          <w:b/>
          <w:bCs/>
        </w:rPr>
        <w:t>§ 17</w:t>
      </w:r>
      <w:r w:rsidR="7C29C9BD" w:rsidRPr="00A213E3">
        <w:rPr>
          <w:b/>
          <w:bCs/>
          <w:vertAlign w:val="superscript"/>
        </w:rPr>
        <w:t>1</w:t>
      </w:r>
      <w:r w:rsidR="7C29C9BD" w:rsidRPr="00A213E3">
        <w:rPr>
          <w:b/>
          <w:bCs/>
        </w:rPr>
        <w:t>. </w:t>
      </w:r>
      <w:commentRangeStart w:id="117"/>
      <w:r w:rsidR="00B572A6" w:rsidRPr="00B572A6">
        <w:rPr>
          <w:b/>
          <w:bCs/>
        </w:rPr>
        <w:t xml:space="preserve">Väljaspool korraldatud jäätmevedu </w:t>
      </w:r>
      <w:commentRangeEnd w:id="117"/>
      <w:r w:rsidR="00CD42DC">
        <w:rPr>
          <w:rStyle w:val="Kommentaariviide"/>
        </w:rPr>
        <w:commentReference w:id="117"/>
      </w:r>
      <w:r w:rsidR="00B572A6" w:rsidRPr="00B572A6">
        <w:rPr>
          <w:b/>
          <w:bCs/>
        </w:rPr>
        <w:t>tagatisrahata pakendi jäätmete kogumise nõuded</w:t>
      </w:r>
      <w:r w:rsidR="7C29C9BD" w:rsidRPr="00A213E3">
        <w:t>“</w:t>
      </w:r>
      <w:r w:rsidR="586A6072" w:rsidRPr="00A213E3">
        <w:t>;</w:t>
      </w:r>
    </w:p>
    <w:p w14:paraId="32549CD7" w14:textId="02BBA088" w:rsidR="00304E32" w:rsidRPr="00A213E3" w:rsidRDefault="00304E32" w:rsidP="00E14255">
      <w:pPr>
        <w:spacing w:after="0" w:line="240" w:lineRule="auto"/>
        <w:ind w:left="0" w:right="0"/>
        <w:rPr>
          <w:szCs w:val="24"/>
        </w:rPr>
      </w:pPr>
    </w:p>
    <w:p w14:paraId="7F002875" w14:textId="2FDE16DE" w:rsidR="00AA277C" w:rsidRPr="00A213E3" w:rsidRDefault="4F9D2C3C" w:rsidP="00E14255">
      <w:pPr>
        <w:spacing w:after="0" w:line="240" w:lineRule="auto"/>
        <w:ind w:left="0" w:right="0"/>
      </w:pPr>
      <w:r w:rsidRPr="00A213E3">
        <w:rPr>
          <w:b/>
          <w:bCs/>
        </w:rPr>
        <w:t>1</w:t>
      </w:r>
      <w:r w:rsidR="00806A05" w:rsidRPr="00A213E3">
        <w:rPr>
          <w:b/>
          <w:bCs/>
        </w:rPr>
        <w:t>6</w:t>
      </w:r>
      <w:r w:rsidR="7FC6F831" w:rsidRPr="00A213E3">
        <w:rPr>
          <w:b/>
          <w:bCs/>
        </w:rPr>
        <w:t xml:space="preserve">) </w:t>
      </w:r>
      <w:r w:rsidR="7FC6F831" w:rsidRPr="00A213E3">
        <w:t>paragrahvi 17</w:t>
      </w:r>
      <w:r w:rsidR="7FC6F831" w:rsidRPr="00A213E3">
        <w:rPr>
          <w:vertAlign w:val="superscript"/>
        </w:rPr>
        <w:t>1</w:t>
      </w:r>
      <w:r w:rsidR="7FC6F831" w:rsidRPr="00A213E3">
        <w:rPr>
          <w:b/>
          <w:bCs/>
          <w:vertAlign w:val="superscript"/>
        </w:rPr>
        <w:t xml:space="preserve"> </w:t>
      </w:r>
      <w:r w:rsidR="17768B04" w:rsidRPr="00A213E3">
        <w:t>lõi</w:t>
      </w:r>
      <w:r w:rsidR="02770BA8" w:rsidRPr="00A213E3">
        <w:t>k</w:t>
      </w:r>
      <w:r w:rsidR="17768B04" w:rsidRPr="00A213E3">
        <w:t xml:space="preserve">e 1 </w:t>
      </w:r>
      <w:r w:rsidR="4D762DC0" w:rsidRPr="00A213E3">
        <w:t>sissejuhat</w:t>
      </w:r>
      <w:r w:rsidR="2649672E" w:rsidRPr="00A213E3">
        <w:t>av lauseosa</w:t>
      </w:r>
      <w:r w:rsidR="4D762DC0" w:rsidRPr="00A213E3">
        <w:t xml:space="preserve"> </w:t>
      </w:r>
      <w:r w:rsidR="17768B04" w:rsidRPr="00A213E3">
        <w:t xml:space="preserve">muudetakse ja sõnastatakse </w:t>
      </w:r>
      <w:r w:rsidR="7C934B06" w:rsidRPr="00A213E3">
        <w:t>järgmiselt:</w:t>
      </w:r>
    </w:p>
    <w:p w14:paraId="690F9968" w14:textId="1D767E76" w:rsidR="00B34D5E" w:rsidRPr="00A213E3" w:rsidRDefault="003C4C66" w:rsidP="00E14255">
      <w:pPr>
        <w:spacing w:after="0" w:line="240" w:lineRule="auto"/>
        <w:ind w:left="0" w:right="0"/>
      </w:pPr>
      <w:r w:rsidRPr="00A213E3">
        <w:t>„</w:t>
      </w:r>
      <w:r w:rsidR="00B34D5E" w:rsidRPr="00A213E3">
        <w:t xml:space="preserve">(1) </w:t>
      </w:r>
      <w:r w:rsidRPr="00A213E3">
        <w:t>Kui kohaliku omavalitsuse üksus ei ole korraldanud olmes tekkivate tagatisrahata pakendi jäätmete kogumis</w:t>
      </w:r>
      <w:r w:rsidR="00F97BFD">
        <w:t>e</w:t>
      </w:r>
      <w:r w:rsidRPr="00A213E3">
        <w:t xml:space="preserve"> käesoleva seaduse § 15 lõike 3 alusel, peab taaskasutusorganisatsioon tagama, et kogumiskohtade tihedus iga taaskasutusorganisatsiooni kohta oleks järgmine:“;</w:t>
      </w:r>
    </w:p>
    <w:p w14:paraId="53CD5878" w14:textId="77777777" w:rsidR="00FD508C" w:rsidRPr="00A213E3" w:rsidRDefault="00FD508C" w:rsidP="00E14255">
      <w:pPr>
        <w:spacing w:after="0" w:line="240" w:lineRule="auto"/>
        <w:ind w:left="0" w:right="0"/>
        <w:rPr>
          <w:szCs w:val="24"/>
        </w:rPr>
      </w:pPr>
    </w:p>
    <w:p w14:paraId="240BD8A6" w14:textId="7CAACE50" w:rsidR="00FD508C" w:rsidRPr="00A213E3" w:rsidRDefault="009C45E6" w:rsidP="00E14255">
      <w:pPr>
        <w:spacing w:after="0" w:line="240" w:lineRule="auto"/>
        <w:ind w:left="0" w:right="0"/>
      </w:pPr>
      <w:r w:rsidRPr="00A213E3">
        <w:rPr>
          <w:b/>
        </w:rPr>
        <w:t>1</w:t>
      </w:r>
      <w:r w:rsidR="00806A05" w:rsidRPr="00A213E3">
        <w:rPr>
          <w:b/>
        </w:rPr>
        <w:t>7</w:t>
      </w:r>
      <w:r w:rsidR="00FD508C" w:rsidRPr="00A213E3">
        <w:rPr>
          <w:b/>
        </w:rPr>
        <w:t xml:space="preserve">) </w:t>
      </w:r>
      <w:r w:rsidR="00FD508C" w:rsidRPr="00A213E3">
        <w:t xml:space="preserve">paragrahvi </w:t>
      </w:r>
      <w:r w:rsidR="006D166F" w:rsidRPr="00A213E3">
        <w:t>17</w:t>
      </w:r>
      <w:r w:rsidR="006D166F" w:rsidRPr="00A213E3">
        <w:rPr>
          <w:vertAlign w:val="superscript"/>
        </w:rPr>
        <w:t>1</w:t>
      </w:r>
      <w:r w:rsidR="006D166F" w:rsidRPr="00A213E3">
        <w:t xml:space="preserve"> lõige 1</w:t>
      </w:r>
      <w:r w:rsidR="006D166F" w:rsidRPr="00A213E3">
        <w:rPr>
          <w:vertAlign w:val="superscript"/>
        </w:rPr>
        <w:t>3</w:t>
      </w:r>
      <w:r w:rsidR="006D166F" w:rsidRPr="00A213E3">
        <w:t xml:space="preserve"> muudetakse ja sõnastatakse järgmiselt</w:t>
      </w:r>
      <w:r w:rsidR="001C510F" w:rsidRPr="00A213E3">
        <w:t>:</w:t>
      </w:r>
    </w:p>
    <w:p w14:paraId="76CD014D" w14:textId="25D15A7F" w:rsidR="004D203C" w:rsidRPr="00A213E3" w:rsidRDefault="600F5FA1" w:rsidP="00E14255">
      <w:pPr>
        <w:spacing w:after="0" w:line="240" w:lineRule="auto"/>
        <w:ind w:left="0" w:right="0"/>
      </w:pPr>
      <w:r w:rsidRPr="00A213E3">
        <w:t>„</w:t>
      </w:r>
      <w:r w:rsidR="2C40BA50" w:rsidRPr="00A213E3">
        <w:t>(1</w:t>
      </w:r>
      <w:r w:rsidR="2C40BA50" w:rsidRPr="00A213E3">
        <w:rPr>
          <w:vertAlign w:val="superscript"/>
        </w:rPr>
        <w:t>3</w:t>
      </w:r>
      <w:r w:rsidR="2C40BA50" w:rsidRPr="00A213E3">
        <w:t>)</w:t>
      </w:r>
      <w:r w:rsidR="3E3E3526" w:rsidRPr="00A213E3">
        <w:t xml:space="preserve"> </w:t>
      </w:r>
      <w:r w:rsidR="00F143DB" w:rsidRPr="00F143DB">
        <w:t xml:space="preserve">Taaskasutusorganisatsioon ja kohaliku omavalitsuse üksus määravad käesoleva paragrahvi lõikes </w:t>
      </w:r>
      <w:commentRangeStart w:id="118"/>
      <w:r w:rsidR="00F143DB" w:rsidRPr="00F143DB">
        <w:t xml:space="preserve">1 nimetatud kogumiskohad </w:t>
      </w:r>
      <w:commentRangeEnd w:id="118"/>
      <w:r w:rsidR="00A7425F">
        <w:rPr>
          <w:rStyle w:val="Kommentaariviide"/>
        </w:rPr>
        <w:commentReference w:id="118"/>
      </w:r>
      <w:r w:rsidR="00F143DB" w:rsidRPr="00F143DB">
        <w:t>kindlaks kirjalikus lepingus</w:t>
      </w:r>
      <w:r w:rsidR="2C40BA50" w:rsidRPr="00A213E3">
        <w:t>.“</w:t>
      </w:r>
      <w:r w:rsidR="6BE47DE4" w:rsidRPr="00A213E3">
        <w:t>;</w:t>
      </w:r>
    </w:p>
    <w:p w14:paraId="68AF8E74" w14:textId="77777777" w:rsidR="004D203C" w:rsidRPr="00A213E3" w:rsidRDefault="004D203C" w:rsidP="00E14255">
      <w:pPr>
        <w:pStyle w:val="paragraph"/>
        <w:spacing w:before="0" w:beforeAutospacing="0" w:after="0" w:afterAutospacing="0"/>
        <w:jc w:val="both"/>
      </w:pPr>
    </w:p>
    <w:p w14:paraId="4671134F" w14:textId="1830F7D8" w:rsidR="005D4049" w:rsidRPr="00A213E3" w:rsidRDefault="009C45E6" w:rsidP="00E14255">
      <w:pPr>
        <w:pStyle w:val="paragraph"/>
        <w:spacing w:before="0" w:beforeAutospacing="0" w:after="0" w:afterAutospacing="0"/>
        <w:jc w:val="both"/>
      </w:pPr>
      <w:r w:rsidRPr="00A213E3">
        <w:rPr>
          <w:b/>
          <w:bCs/>
        </w:rPr>
        <w:t>1</w:t>
      </w:r>
      <w:r w:rsidR="00806A05" w:rsidRPr="00A213E3">
        <w:rPr>
          <w:b/>
          <w:bCs/>
        </w:rPr>
        <w:t>8</w:t>
      </w:r>
      <w:r w:rsidR="0010468D" w:rsidRPr="00A213E3">
        <w:rPr>
          <w:b/>
          <w:bCs/>
        </w:rPr>
        <w:t xml:space="preserve">) </w:t>
      </w:r>
      <w:r w:rsidR="0010468D" w:rsidRPr="00A213E3">
        <w:t>paragrahvi 17</w:t>
      </w:r>
      <w:r w:rsidR="0010468D" w:rsidRPr="00A213E3">
        <w:rPr>
          <w:vertAlign w:val="superscript"/>
        </w:rPr>
        <w:t>1</w:t>
      </w:r>
      <w:r w:rsidR="0010468D" w:rsidRPr="00A213E3">
        <w:t xml:space="preserve"> lõige</w:t>
      </w:r>
      <w:r w:rsidR="001F4F3A">
        <w:t>t</w:t>
      </w:r>
      <w:r w:rsidR="0010468D" w:rsidRPr="00A213E3">
        <w:t xml:space="preserve"> 4</w:t>
      </w:r>
      <w:r w:rsidR="0010468D" w:rsidRPr="00A213E3">
        <w:rPr>
          <w:vertAlign w:val="superscript"/>
        </w:rPr>
        <w:t>1</w:t>
      </w:r>
      <w:r w:rsidR="0010468D" w:rsidRPr="00A213E3">
        <w:t xml:space="preserve"> täiendatakse pärast sõna „korraldada“ tekstiosaga „</w:t>
      </w:r>
      <w:del w:id="119" w:author="Kärt Voor" w:date="2024-12-05T10:19:00Z">
        <w:r w:rsidR="00D75932" w:rsidRPr="00A213E3" w:rsidDel="00CD42DC">
          <w:delText xml:space="preserve">käesoleva paragrahvi lõikes 1 nimetatud </w:delText>
        </w:r>
      </w:del>
      <w:r w:rsidR="00D75932" w:rsidRPr="00A213E3">
        <w:t>kogumiskohtades</w:t>
      </w:r>
      <w:r w:rsidR="000E6DBF" w:rsidRPr="00A213E3">
        <w:t>“;</w:t>
      </w:r>
    </w:p>
    <w:p w14:paraId="74B4695B" w14:textId="77777777" w:rsidR="000E6DBF" w:rsidRPr="00A213E3" w:rsidRDefault="000E6DBF" w:rsidP="00E14255">
      <w:pPr>
        <w:pStyle w:val="paragraph"/>
        <w:spacing w:before="0" w:beforeAutospacing="0" w:after="0" w:afterAutospacing="0"/>
        <w:jc w:val="both"/>
      </w:pPr>
    </w:p>
    <w:p w14:paraId="3FA413A2" w14:textId="4C611D8E" w:rsidR="000E6DBF" w:rsidRPr="00A213E3" w:rsidRDefault="009C45E6" w:rsidP="00E14255">
      <w:pPr>
        <w:pStyle w:val="paragraph"/>
        <w:spacing w:before="0" w:beforeAutospacing="0" w:after="0" w:afterAutospacing="0"/>
        <w:jc w:val="both"/>
      </w:pPr>
      <w:r w:rsidRPr="00A213E3">
        <w:rPr>
          <w:b/>
          <w:bCs/>
        </w:rPr>
        <w:t>1</w:t>
      </w:r>
      <w:r w:rsidR="00806A05" w:rsidRPr="00A213E3">
        <w:rPr>
          <w:b/>
          <w:bCs/>
        </w:rPr>
        <w:t>9</w:t>
      </w:r>
      <w:r w:rsidR="000E6DBF" w:rsidRPr="00A213E3">
        <w:rPr>
          <w:b/>
          <w:bCs/>
        </w:rPr>
        <w:t xml:space="preserve">) </w:t>
      </w:r>
      <w:r w:rsidR="000E6DBF" w:rsidRPr="00A213E3">
        <w:t>paragrahvi 17</w:t>
      </w:r>
      <w:r w:rsidR="000E6DBF" w:rsidRPr="00A213E3">
        <w:rPr>
          <w:vertAlign w:val="superscript"/>
        </w:rPr>
        <w:t>1</w:t>
      </w:r>
      <w:r w:rsidR="000E6DBF" w:rsidRPr="00A213E3">
        <w:rPr>
          <w:b/>
          <w:bCs/>
        </w:rPr>
        <w:t xml:space="preserve"> </w:t>
      </w:r>
      <w:r w:rsidR="000E6DBF" w:rsidRPr="00A213E3">
        <w:t xml:space="preserve">lõige 5 muudetakse </w:t>
      </w:r>
      <w:r w:rsidR="00BB0704" w:rsidRPr="00A213E3">
        <w:t xml:space="preserve">ja sõnastatakse </w:t>
      </w:r>
      <w:r w:rsidR="000E6DBF" w:rsidRPr="00A213E3">
        <w:t>järgmiselt:</w:t>
      </w:r>
    </w:p>
    <w:p w14:paraId="2FB81388" w14:textId="4601A955" w:rsidR="0010468D" w:rsidRPr="00A213E3" w:rsidRDefault="006F0AD4" w:rsidP="00E14255">
      <w:pPr>
        <w:pStyle w:val="paragraph"/>
        <w:spacing w:before="0" w:beforeAutospacing="0" w:after="0" w:afterAutospacing="0"/>
        <w:jc w:val="both"/>
      </w:pPr>
      <w:r w:rsidRPr="00A213E3">
        <w:t xml:space="preserve">„(5) </w:t>
      </w:r>
      <w:del w:id="120" w:author="Kärt Voor" w:date="2024-12-05T10:20:00Z">
        <w:r w:rsidRPr="00A213E3" w:rsidDel="00CD42DC">
          <w:delText xml:space="preserve">Käesoleva paragrahvi lõike 1 kohaselt </w:delText>
        </w:r>
      </w:del>
      <w:ins w:id="121" w:author="Kärt Voor" w:date="2024-12-05T10:20:00Z">
        <w:r w:rsidR="00CD42DC">
          <w:t>T</w:t>
        </w:r>
      </w:ins>
      <w:del w:id="122" w:author="Kärt Voor" w:date="2024-12-05T10:20:00Z">
        <w:r w:rsidRPr="00A213E3" w:rsidDel="00CD42DC">
          <w:delText>t</w:delText>
        </w:r>
      </w:del>
      <w:r w:rsidRPr="00A213E3">
        <w:t xml:space="preserve">agatisrahata pakendi jäätmete kogumisel peab taaskasutusorganisatsioon </w:t>
      </w:r>
      <w:r w:rsidR="001F4F3A">
        <w:t>tagama</w:t>
      </w:r>
      <w:r w:rsidRPr="00A213E3">
        <w:t xml:space="preserve"> igas kogumiskohas kõigi pakendimaterjali liikide kogumi</w:t>
      </w:r>
      <w:r w:rsidR="001F4F3A">
        <w:t>s</w:t>
      </w:r>
      <w:r w:rsidRPr="00A213E3">
        <w:t>e.“;</w:t>
      </w:r>
    </w:p>
    <w:p w14:paraId="592BF493" w14:textId="77777777" w:rsidR="0010468D" w:rsidRPr="00A213E3" w:rsidRDefault="0010468D" w:rsidP="00E14255">
      <w:pPr>
        <w:pStyle w:val="paragraph"/>
        <w:spacing w:before="0" w:beforeAutospacing="0" w:after="0" w:afterAutospacing="0"/>
        <w:jc w:val="both"/>
      </w:pPr>
    </w:p>
    <w:p w14:paraId="31F8E35D" w14:textId="7DF82BD0" w:rsidR="004D203C" w:rsidRPr="00A213E3" w:rsidRDefault="001103AD" w:rsidP="00E14255">
      <w:pPr>
        <w:pStyle w:val="paragraph"/>
        <w:spacing w:before="0" w:beforeAutospacing="0" w:after="0" w:afterAutospacing="0"/>
        <w:jc w:val="both"/>
      </w:pPr>
      <w:r w:rsidRPr="00A213E3">
        <w:rPr>
          <w:b/>
          <w:bCs/>
        </w:rPr>
        <w:t>20</w:t>
      </w:r>
      <w:r w:rsidR="004D203C" w:rsidRPr="00A213E3">
        <w:rPr>
          <w:b/>
          <w:bCs/>
        </w:rPr>
        <w:t>)</w:t>
      </w:r>
      <w:r w:rsidR="004D203C" w:rsidRPr="00A213E3">
        <w:t xml:space="preserve"> paragrahvi 17</w:t>
      </w:r>
      <w:r w:rsidR="004D203C" w:rsidRPr="00A213E3">
        <w:rPr>
          <w:vertAlign w:val="superscript"/>
        </w:rPr>
        <w:t>1</w:t>
      </w:r>
      <w:r w:rsidR="004D203C" w:rsidRPr="00A213E3">
        <w:t xml:space="preserve"> täiendatakse lõi</w:t>
      </w:r>
      <w:r w:rsidR="61510FC6" w:rsidRPr="00A213E3">
        <w:t>g</w:t>
      </w:r>
      <w:r w:rsidR="004D203C" w:rsidRPr="00A213E3">
        <w:t>e</w:t>
      </w:r>
      <w:r w:rsidR="36C8B072" w:rsidRPr="00A213E3">
        <w:t>te</w:t>
      </w:r>
      <w:r w:rsidR="004D203C" w:rsidRPr="00A213E3">
        <w:t>ga 6</w:t>
      </w:r>
      <w:r w:rsidR="00F97BFD">
        <w:t xml:space="preserve"> ja </w:t>
      </w:r>
      <w:r w:rsidR="020FB483" w:rsidRPr="00A213E3">
        <w:t>7</w:t>
      </w:r>
      <w:r w:rsidR="004D203C" w:rsidRPr="00A213E3">
        <w:t xml:space="preserve"> järgmises sõnastuses:</w:t>
      </w:r>
    </w:p>
    <w:p w14:paraId="4024DDC5" w14:textId="28E06BCE" w:rsidR="00C8268B" w:rsidRPr="00974E93" w:rsidRDefault="001F4F3A" w:rsidP="00E14255">
      <w:pPr>
        <w:pStyle w:val="paragraph"/>
        <w:spacing w:before="0" w:beforeAutospacing="0" w:after="0" w:afterAutospacing="0"/>
        <w:ind w:hanging="10"/>
        <w:jc w:val="both"/>
      </w:pPr>
      <w:r>
        <w:t>„</w:t>
      </w:r>
      <w:r w:rsidR="4FFD4809" w:rsidRPr="00A213E3">
        <w:t>(6) Taaskasutusorganisatsioon</w:t>
      </w:r>
      <w:r w:rsidR="2CD349C1" w:rsidRPr="00A213E3">
        <w:t xml:space="preserve"> </w:t>
      </w:r>
      <w:r w:rsidR="4FFD4809" w:rsidRPr="00A213E3">
        <w:t>pea</w:t>
      </w:r>
      <w:r w:rsidR="6CEBB52E" w:rsidRPr="00A213E3">
        <w:t>b</w:t>
      </w:r>
      <w:r w:rsidR="4FFD4809" w:rsidRPr="00A213E3">
        <w:t xml:space="preserve"> tagama nende pakendijäätmete, mi</w:t>
      </w:r>
      <w:r>
        <w:t>da</w:t>
      </w:r>
      <w:r w:rsidR="4FFD4809" w:rsidRPr="00A213E3">
        <w:t xml:space="preserve"> </w:t>
      </w:r>
      <w:r>
        <w:t xml:space="preserve">ei </w:t>
      </w:r>
      <w:r w:rsidR="4FFD4809" w:rsidRPr="00A213E3">
        <w:t>kogu</w:t>
      </w:r>
      <w:r>
        <w:t>ta</w:t>
      </w:r>
      <w:r w:rsidR="4FFD4809" w:rsidRPr="00A213E3">
        <w:t xml:space="preserve"> käesoleva seaduse § 15 lõike 3 alusel korraldatud jäätmeveoga, tasuta vastuvõtmise </w:t>
      </w:r>
      <w:commentRangeStart w:id="123"/>
      <w:r w:rsidR="05F7F7A7" w:rsidRPr="00974E93">
        <w:t xml:space="preserve">vähemalt </w:t>
      </w:r>
      <w:commentRangeEnd w:id="123"/>
      <w:r w:rsidR="00CD42DC">
        <w:rPr>
          <w:rStyle w:val="Kommentaariviide"/>
          <w:color w:val="000000"/>
        </w:rPr>
        <w:commentReference w:id="123"/>
      </w:r>
      <w:r w:rsidR="4FFD4809" w:rsidRPr="00974E93">
        <w:t>kohaliku omavalitsuse üksuse jäätmejaamade kaudu.</w:t>
      </w:r>
    </w:p>
    <w:p w14:paraId="7EBB15A8" w14:textId="2D944C20" w:rsidR="00C8268B" w:rsidRPr="00974E93" w:rsidRDefault="00C8268B" w:rsidP="00E14255">
      <w:pPr>
        <w:pStyle w:val="paragraph"/>
        <w:spacing w:before="0" w:beforeAutospacing="0" w:after="0" w:afterAutospacing="0"/>
        <w:ind w:hanging="10"/>
        <w:jc w:val="both"/>
      </w:pPr>
    </w:p>
    <w:p w14:paraId="11535EC6" w14:textId="1CD3436C" w:rsidR="00C8268B" w:rsidRPr="00A213E3" w:rsidRDefault="04404846" w:rsidP="00E14255">
      <w:pPr>
        <w:pStyle w:val="paragraph"/>
        <w:spacing w:before="0" w:beforeAutospacing="0" w:after="0" w:afterAutospacing="0"/>
        <w:jc w:val="both"/>
      </w:pPr>
      <w:r w:rsidRPr="00974E93">
        <w:t xml:space="preserve">(7) Lõppkasutaja või tarbija on kohustatud pakendi ja pakendijäätmed tagastama tühjalt ja liigiti sordituna </w:t>
      </w:r>
      <w:ins w:id="124" w:author="Kärt Voor" w:date="2024-12-05T10:29:00Z">
        <w:r w:rsidR="00770237">
          <w:t xml:space="preserve">käesoleva seaduse § 15 lõikes 1 nimetatud </w:t>
        </w:r>
      </w:ins>
      <w:del w:id="125" w:author="Kärt Voor" w:date="2024-12-05T10:29:00Z">
        <w:r w:rsidRPr="00974E93" w:rsidDel="00770237">
          <w:delText xml:space="preserve">kohaliku omavalitsuse </w:delText>
        </w:r>
      </w:del>
      <w:r w:rsidRPr="00974E93">
        <w:t>jäätmehoolduseeskirjas kehtestatud korra</w:t>
      </w:r>
      <w:r w:rsidR="001F4F3A">
        <w:t>s</w:t>
      </w:r>
      <w:r w:rsidRPr="00974E93">
        <w:t xml:space="preserve"> ja pakendiettevõtja või taaskasutusorganisatsiooni nõuete</w:t>
      </w:r>
      <w:r w:rsidR="001F4F3A">
        <w:t xml:space="preserve"> kohaselt</w:t>
      </w:r>
      <w:r w:rsidRPr="00974E93">
        <w:t>.</w:t>
      </w:r>
      <w:r w:rsidR="001F4F3A">
        <w:t>“</w:t>
      </w:r>
      <w:r w:rsidR="4FFD4809" w:rsidRPr="00974E93">
        <w:t>;</w:t>
      </w:r>
    </w:p>
    <w:p w14:paraId="4667816F" w14:textId="77777777" w:rsidR="00C8268B" w:rsidRPr="00A213E3" w:rsidRDefault="00C8268B" w:rsidP="00E14255">
      <w:pPr>
        <w:spacing w:after="0" w:line="240" w:lineRule="auto"/>
        <w:ind w:left="0" w:right="0" w:firstLine="0"/>
        <w:rPr>
          <w:szCs w:val="24"/>
        </w:rPr>
      </w:pPr>
    </w:p>
    <w:p w14:paraId="7474BF0D" w14:textId="4DC910C9" w:rsidR="00033801" w:rsidRPr="00A213E3" w:rsidRDefault="009C45E6" w:rsidP="00E14255">
      <w:pPr>
        <w:spacing w:after="0" w:line="240" w:lineRule="auto"/>
        <w:ind w:left="0" w:right="0" w:firstLine="0"/>
      </w:pPr>
      <w:r w:rsidRPr="004A65E3">
        <w:rPr>
          <w:b/>
          <w:bCs/>
        </w:rPr>
        <w:t>2</w:t>
      </w:r>
      <w:r w:rsidR="001103AD" w:rsidRPr="004A65E3">
        <w:rPr>
          <w:b/>
          <w:bCs/>
        </w:rPr>
        <w:t>1</w:t>
      </w:r>
      <w:r w:rsidR="00033801" w:rsidRPr="004A65E3">
        <w:rPr>
          <w:b/>
          <w:bCs/>
        </w:rPr>
        <w:t>)</w:t>
      </w:r>
      <w:r w:rsidR="00033801" w:rsidRPr="004A65E3">
        <w:t xml:space="preserve"> paragrahvi 17</w:t>
      </w:r>
      <w:r w:rsidR="00033801" w:rsidRPr="004A65E3">
        <w:rPr>
          <w:vertAlign w:val="superscript"/>
        </w:rPr>
        <w:t>2</w:t>
      </w:r>
      <w:r w:rsidR="00033801" w:rsidRPr="004A65E3">
        <w:t xml:space="preserve"> lõi</w:t>
      </w:r>
      <w:r w:rsidR="001F4F3A" w:rsidRPr="004A65E3">
        <w:t>k</w:t>
      </w:r>
      <w:r w:rsidR="00033801" w:rsidRPr="004A65E3">
        <w:t>e 1 punkt</w:t>
      </w:r>
      <w:r w:rsidR="00256AA9" w:rsidRPr="004A65E3">
        <w:t>i</w:t>
      </w:r>
      <w:r w:rsidR="005D5B28" w:rsidRPr="004A65E3">
        <w:t>s</w:t>
      </w:r>
      <w:r w:rsidR="00033801" w:rsidRPr="004A65E3">
        <w:t xml:space="preserve"> 1 </w:t>
      </w:r>
      <w:r w:rsidR="005D5B28" w:rsidRPr="004A65E3">
        <w:t>asendatakse tekstiosa „</w:t>
      </w:r>
      <w:r w:rsidR="008A031A" w:rsidRPr="004A65E3">
        <w:t>§ 20 lõikes 2“ tekstiosaga „§ 21</w:t>
      </w:r>
      <w:r w:rsidR="008A031A" w:rsidRPr="004A65E3">
        <w:rPr>
          <w:vertAlign w:val="superscript"/>
        </w:rPr>
        <w:t>1</w:t>
      </w:r>
      <w:r w:rsidR="008A031A" w:rsidRPr="004A65E3">
        <w:t xml:space="preserve"> lõikes</w:t>
      </w:r>
      <w:r w:rsidR="00033801" w:rsidRPr="004A65E3" w:rsidDel="005D5B28">
        <w:t xml:space="preserve"> </w:t>
      </w:r>
      <w:r w:rsidR="00551BD8" w:rsidRPr="004A65E3">
        <w:t>1</w:t>
      </w:r>
      <w:r w:rsidR="008A031A" w:rsidRPr="004A65E3">
        <w:t>“</w:t>
      </w:r>
      <w:r w:rsidR="00BA7A12" w:rsidRPr="004A65E3">
        <w:t>;</w:t>
      </w:r>
    </w:p>
    <w:p w14:paraId="4B6F28F1" w14:textId="12D8C15E" w:rsidR="0032337F" w:rsidRPr="00A213E3" w:rsidRDefault="0032337F" w:rsidP="00E14255">
      <w:pPr>
        <w:spacing w:after="0" w:line="240" w:lineRule="auto"/>
        <w:ind w:left="0" w:right="0" w:firstLine="0"/>
      </w:pPr>
    </w:p>
    <w:p w14:paraId="7BAFF02A" w14:textId="61BCB89E" w:rsidR="440AD12E" w:rsidRPr="00A213E3" w:rsidRDefault="0765765A" w:rsidP="00E14255">
      <w:pPr>
        <w:spacing w:after="0" w:line="240" w:lineRule="auto"/>
        <w:ind w:left="0" w:right="0" w:firstLine="0"/>
      </w:pPr>
      <w:r w:rsidRPr="00A213E3">
        <w:rPr>
          <w:b/>
          <w:bCs/>
        </w:rPr>
        <w:t>2</w:t>
      </w:r>
      <w:r w:rsidR="001103AD" w:rsidRPr="00A213E3">
        <w:rPr>
          <w:b/>
          <w:bCs/>
        </w:rPr>
        <w:t>2</w:t>
      </w:r>
      <w:r w:rsidRPr="00A213E3">
        <w:rPr>
          <w:b/>
          <w:bCs/>
        </w:rPr>
        <w:t xml:space="preserve">) </w:t>
      </w:r>
      <w:r w:rsidRPr="00A213E3">
        <w:t>paragrahvi 17</w:t>
      </w:r>
      <w:r w:rsidRPr="00A213E3">
        <w:rPr>
          <w:vertAlign w:val="superscript"/>
        </w:rPr>
        <w:t>2</w:t>
      </w:r>
      <w:r w:rsidRPr="00A213E3">
        <w:t xml:space="preserve"> lõi</w:t>
      </w:r>
      <w:r w:rsidR="43610F78" w:rsidRPr="00A213E3">
        <w:t>k</w:t>
      </w:r>
      <w:r w:rsidRPr="00A213E3">
        <w:t>e 2 punkt 1 muudetakse ja sõnastatakse järgmiselt:</w:t>
      </w:r>
    </w:p>
    <w:p w14:paraId="0703A90D" w14:textId="62B77B8F" w:rsidR="440AD12E" w:rsidRPr="00A213E3" w:rsidRDefault="001F4F3A" w:rsidP="00E14255">
      <w:pPr>
        <w:spacing w:after="0" w:line="240" w:lineRule="auto"/>
        <w:ind w:left="0" w:right="0" w:firstLine="0"/>
      </w:pPr>
      <w:r>
        <w:t>„</w:t>
      </w:r>
      <w:r w:rsidR="0765765A" w:rsidRPr="00A213E3">
        <w:t xml:space="preserve">1) kava, kuidas üleriigiliselt </w:t>
      </w:r>
      <w:r w:rsidR="01F6BB11" w:rsidRPr="00A213E3">
        <w:t>kaasatakse eri piirkon</w:t>
      </w:r>
      <w:r w:rsidR="0765765A" w:rsidRPr="00A213E3">
        <w:t>na</w:t>
      </w:r>
      <w:r w:rsidR="1D35071C" w:rsidRPr="00A213E3">
        <w:t>d</w:t>
      </w:r>
      <w:r w:rsidR="0765765A" w:rsidRPr="00A213E3">
        <w:t xml:space="preserve"> pakendi ja pakendijäätmete</w:t>
      </w:r>
      <w:r w:rsidR="51DD7393" w:rsidRPr="00A213E3">
        <w:t>, mi</w:t>
      </w:r>
      <w:r w:rsidR="0087246E">
        <w:t>da ei koguta</w:t>
      </w:r>
      <w:r w:rsidR="51DD7393" w:rsidRPr="00A213E3">
        <w:t xml:space="preserve"> käesoleva seaduse § 15 lõike 3 alusel korraldatud jäätmeveoga,</w:t>
      </w:r>
      <w:r w:rsidR="0765765A" w:rsidRPr="00A213E3">
        <w:t xml:space="preserve"> kogumissüsteemi</w:t>
      </w:r>
      <w:r w:rsidR="0087246E">
        <w:t>;</w:t>
      </w:r>
      <w:r w:rsidR="00634B73">
        <w:t>“</w:t>
      </w:r>
      <w:r w:rsidR="0765765A" w:rsidRPr="00A213E3">
        <w:t>;</w:t>
      </w:r>
    </w:p>
    <w:p w14:paraId="513019A9" w14:textId="77777777" w:rsidR="00B15185" w:rsidRPr="00A213E3" w:rsidRDefault="00B15185" w:rsidP="00E14255">
      <w:pPr>
        <w:spacing w:after="0" w:line="240" w:lineRule="auto"/>
        <w:ind w:left="0" w:right="0" w:firstLine="0"/>
      </w:pPr>
    </w:p>
    <w:p w14:paraId="55038F8C" w14:textId="7A2C19D7" w:rsidR="0032337F" w:rsidRPr="00A213E3" w:rsidRDefault="00B15185" w:rsidP="00E14255">
      <w:pPr>
        <w:spacing w:after="0" w:line="240" w:lineRule="auto"/>
        <w:ind w:left="0" w:right="0" w:firstLine="0"/>
      </w:pPr>
      <w:r w:rsidRPr="00A213E3">
        <w:rPr>
          <w:b/>
          <w:bCs/>
        </w:rPr>
        <w:t>23</w:t>
      </w:r>
      <w:r w:rsidR="4EBE1414" w:rsidRPr="00A213E3">
        <w:rPr>
          <w:b/>
          <w:bCs/>
        </w:rPr>
        <w:t>)</w:t>
      </w:r>
      <w:r w:rsidR="4EBE1414" w:rsidRPr="00A213E3">
        <w:t xml:space="preserve"> paragrahvi 17</w:t>
      </w:r>
      <w:r w:rsidR="4EBE1414" w:rsidRPr="00A213E3">
        <w:rPr>
          <w:vertAlign w:val="superscript"/>
        </w:rPr>
        <w:t>2</w:t>
      </w:r>
      <w:r w:rsidR="4EBE1414" w:rsidRPr="00A213E3">
        <w:t xml:space="preserve"> lõi</w:t>
      </w:r>
      <w:r w:rsidR="0087246E">
        <w:t>k</w:t>
      </w:r>
      <w:r w:rsidR="4EBE1414" w:rsidRPr="00A213E3">
        <w:t>e 2 punkt 6 muudetakse ja sõnastatakse järgmiselt:</w:t>
      </w:r>
    </w:p>
    <w:p w14:paraId="2551E3D9" w14:textId="2E5CAD9B" w:rsidR="0032337F" w:rsidRPr="00A213E3" w:rsidRDefault="50AB9BA0" w:rsidP="00E14255">
      <w:pPr>
        <w:spacing w:after="0" w:line="240" w:lineRule="auto"/>
        <w:ind w:left="0" w:right="0" w:firstLine="0"/>
        <w:rPr>
          <w:rFonts w:eastAsia="Arial"/>
        </w:rPr>
      </w:pPr>
      <w:r>
        <w:t xml:space="preserve">„6) </w:t>
      </w:r>
      <w:commentRangeStart w:id="126"/>
      <w:r w:rsidR="0087246E">
        <w:t xml:space="preserve">viieks aastaks </w:t>
      </w:r>
      <w:r w:rsidR="0C9172D6">
        <w:t xml:space="preserve">kommunikatsioonistrateegia, </w:t>
      </w:r>
      <w:commentRangeEnd w:id="126"/>
      <w:r w:rsidR="004A65E3">
        <w:rPr>
          <w:rStyle w:val="Kommentaariviide"/>
        </w:rPr>
        <w:commentReference w:id="126"/>
      </w:r>
      <w:r w:rsidR="0C9172D6">
        <w:t xml:space="preserve">mis sisaldab põhisõnumeid </w:t>
      </w:r>
      <w:r w:rsidR="660462F8">
        <w:t xml:space="preserve">käesoleva seaduse </w:t>
      </w:r>
      <w:r w:rsidR="5CFFA416">
        <w:t>§</w:t>
      </w:r>
      <w:r w:rsidR="0C9172D6">
        <w:t xml:space="preserve"> 17</w:t>
      </w:r>
      <w:r w:rsidR="0C9172D6" w:rsidRPr="004228F7">
        <w:rPr>
          <w:vertAlign w:val="superscript"/>
        </w:rPr>
        <w:t xml:space="preserve">4 </w:t>
      </w:r>
      <w:r w:rsidR="0C9172D6">
        <w:t>lõike 1 punktis 11 nimetatud tegevuste</w:t>
      </w:r>
      <w:r w:rsidR="0087246E">
        <w:t>st</w:t>
      </w:r>
      <w:r w:rsidR="0C9172D6">
        <w:t>, ülevaadet kogumis- ja taaskasutussüsteemist ning sihtrühmadest, nendeni jõudmise võimalustest ja meetoditest ning ajakavast.</w:t>
      </w:r>
      <w:r w:rsidR="00AD3006">
        <w:t>“;</w:t>
      </w:r>
    </w:p>
    <w:p w14:paraId="485AFA10" w14:textId="77777777" w:rsidR="00B15185" w:rsidRPr="00A213E3" w:rsidRDefault="00B15185" w:rsidP="00E14255">
      <w:pPr>
        <w:spacing w:after="0" w:line="240" w:lineRule="auto"/>
        <w:ind w:left="0" w:right="0" w:firstLine="0"/>
        <w:rPr>
          <w:b/>
          <w:bCs/>
          <w:color w:val="000000" w:themeColor="text1"/>
        </w:rPr>
      </w:pPr>
    </w:p>
    <w:p w14:paraId="778F5249" w14:textId="62499DB6" w:rsidR="00FB253A" w:rsidRPr="00A213E3" w:rsidRDefault="0D34CE30" w:rsidP="00E14255">
      <w:pPr>
        <w:spacing w:after="0" w:line="240" w:lineRule="auto"/>
        <w:ind w:left="0" w:right="0" w:firstLine="0"/>
      </w:pPr>
      <w:r w:rsidRPr="00A213E3">
        <w:rPr>
          <w:b/>
          <w:bCs/>
          <w:color w:val="000000" w:themeColor="text1"/>
        </w:rPr>
        <w:t>2</w:t>
      </w:r>
      <w:r w:rsidR="00B15185" w:rsidRPr="00A213E3">
        <w:rPr>
          <w:b/>
          <w:bCs/>
          <w:color w:val="000000" w:themeColor="text1"/>
        </w:rPr>
        <w:t>4</w:t>
      </w:r>
      <w:r w:rsidR="4FFD4809" w:rsidRPr="00A213E3">
        <w:rPr>
          <w:b/>
          <w:bCs/>
          <w:color w:val="000000" w:themeColor="text1"/>
        </w:rPr>
        <w:t xml:space="preserve">) </w:t>
      </w:r>
      <w:r w:rsidR="4FFD4809" w:rsidRPr="00A213E3">
        <w:rPr>
          <w:color w:val="000000" w:themeColor="text1"/>
        </w:rPr>
        <w:t>paragrahvi</w:t>
      </w:r>
      <w:r w:rsidR="22C9F2DA" w:rsidRPr="00A213E3">
        <w:rPr>
          <w:color w:val="000000" w:themeColor="text1"/>
        </w:rPr>
        <w:t>s</w:t>
      </w:r>
      <w:r w:rsidR="4FFD4809" w:rsidRPr="00A213E3">
        <w:rPr>
          <w:color w:val="000000" w:themeColor="text1"/>
        </w:rPr>
        <w:t xml:space="preserve"> 17</w:t>
      </w:r>
      <w:r w:rsidR="4FFD4809" w:rsidRPr="00A213E3">
        <w:rPr>
          <w:color w:val="000000" w:themeColor="text1"/>
          <w:vertAlign w:val="superscript"/>
        </w:rPr>
        <w:t>3</w:t>
      </w:r>
      <w:r w:rsidR="4FFD4809" w:rsidRPr="00A213E3">
        <w:rPr>
          <w:b/>
          <w:bCs/>
          <w:color w:val="000000" w:themeColor="text1"/>
        </w:rPr>
        <w:t xml:space="preserve"> </w:t>
      </w:r>
      <w:r w:rsidR="22C9F2DA" w:rsidRPr="00A213E3">
        <w:rPr>
          <w:color w:val="000000" w:themeColor="text1"/>
        </w:rPr>
        <w:t>asendatakse sõna „Kliimaministeeriumile“ sõnaga „Keskkonnaametile“;</w:t>
      </w:r>
    </w:p>
    <w:p w14:paraId="03387A0D" w14:textId="77777777" w:rsidR="00C8268B" w:rsidRPr="00A213E3" w:rsidRDefault="00C8268B" w:rsidP="00E14255">
      <w:pPr>
        <w:spacing w:after="0" w:line="240" w:lineRule="auto"/>
        <w:ind w:left="0" w:right="0" w:firstLine="0"/>
      </w:pPr>
    </w:p>
    <w:p w14:paraId="28AEFC3F" w14:textId="7403E5FD" w:rsidR="00C8268B" w:rsidRPr="00A213E3" w:rsidRDefault="0AC5E057" w:rsidP="00E14255">
      <w:pPr>
        <w:spacing w:after="0" w:line="240" w:lineRule="auto"/>
        <w:ind w:left="0" w:right="0" w:firstLine="0"/>
      </w:pPr>
      <w:r w:rsidRPr="004228F7">
        <w:rPr>
          <w:b/>
        </w:rPr>
        <w:t>2</w:t>
      </w:r>
      <w:r w:rsidR="00B15185" w:rsidRPr="00A213E3">
        <w:rPr>
          <w:b/>
        </w:rPr>
        <w:t>5</w:t>
      </w:r>
      <w:r w:rsidR="601D08FE" w:rsidRPr="004228F7">
        <w:rPr>
          <w:b/>
        </w:rPr>
        <w:t>)</w:t>
      </w:r>
      <w:r w:rsidR="00C8268B" w:rsidRPr="00A213E3">
        <w:t xml:space="preserve"> paragrahvi 17</w:t>
      </w:r>
      <w:r w:rsidR="00C8268B" w:rsidRPr="00A213E3">
        <w:rPr>
          <w:vertAlign w:val="superscript"/>
        </w:rPr>
        <w:t>4</w:t>
      </w:r>
      <w:r w:rsidR="00C8268B" w:rsidRPr="00A213E3">
        <w:rPr>
          <w:b/>
          <w:bCs/>
        </w:rPr>
        <w:t xml:space="preserve"> </w:t>
      </w:r>
      <w:r w:rsidR="00C8268B" w:rsidRPr="00A213E3">
        <w:t>lõi</w:t>
      </w:r>
      <w:r w:rsidR="0E207244" w:rsidRPr="00A213E3">
        <w:t>k</w:t>
      </w:r>
      <w:r w:rsidR="00C8268B" w:rsidRPr="00A213E3">
        <w:t>e 1 punkt</w:t>
      </w:r>
      <w:r w:rsidR="693EA8B3" w:rsidRPr="00A213E3">
        <w:t>id</w:t>
      </w:r>
      <w:r w:rsidR="00C8268B" w:rsidRPr="00A213E3">
        <w:t xml:space="preserve"> 1 ja 2 </w:t>
      </w:r>
      <w:r w:rsidR="5A634B54" w:rsidRPr="00A213E3">
        <w:t xml:space="preserve">muudetakse </w:t>
      </w:r>
      <w:r w:rsidR="00C8268B" w:rsidRPr="00A213E3">
        <w:t>ja sõnastatakse järgmiselt:</w:t>
      </w:r>
    </w:p>
    <w:p w14:paraId="5C0FC737" w14:textId="6F56BBAD" w:rsidR="00C8268B" w:rsidRPr="00A213E3" w:rsidRDefault="0087246E" w:rsidP="00E14255">
      <w:pPr>
        <w:spacing w:after="0" w:line="240" w:lineRule="auto"/>
        <w:ind w:left="0" w:right="0" w:firstLine="0"/>
      </w:pPr>
      <w:r>
        <w:lastRenderedPageBreak/>
        <w:t>„</w:t>
      </w:r>
      <w:r w:rsidR="00C8268B" w:rsidRPr="00A213E3">
        <w:t xml:space="preserve">1) üleriigiline pakendi ja pakendijäätmete kogumine selles ulatuses, mis ei ole hõlmatud käesoleva seaduse </w:t>
      </w:r>
      <w:r w:rsidR="0C2E41E2" w:rsidRPr="00A213E3">
        <w:t xml:space="preserve">§ </w:t>
      </w:r>
      <w:r w:rsidR="00C8268B" w:rsidRPr="00A213E3">
        <w:t xml:space="preserve">15 lõikes 3 </w:t>
      </w:r>
      <w:del w:id="127" w:author="Kärt Voor" w:date="2024-12-05T10:34:00Z">
        <w:r w:rsidR="00C8268B" w:rsidRPr="00A213E3" w:rsidDel="004A65E3">
          <w:delText>nimetatud kogumisega</w:delText>
        </w:r>
      </w:del>
      <w:ins w:id="128" w:author="Kärt Voor" w:date="2024-12-05T10:34:00Z">
        <w:r w:rsidR="004A65E3">
          <w:t>alusel korraldatud jäätmeveoga</w:t>
        </w:r>
      </w:ins>
      <w:r w:rsidR="00C8268B" w:rsidRPr="00A213E3">
        <w:t>;</w:t>
      </w:r>
    </w:p>
    <w:p w14:paraId="645A8104" w14:textId="2650EE44" w:rsidR="00C8268B" w:rsidRPr="00A213E3" w:rsidRDefault="00C8268B" w:rsidP="00E14255">
      <w:pPr>
        <w:spacing w:after="0" w:line="240" w:lineRule="auto"/>
        <w:ind w:left="0" w:right="0" w:firstLine="0"/>
      </w:pPr>
      <w:r w:rsidRPr="00A213E3">
        <w:t>2) kogutud korduskasutuspakendi korduskasutus ja pakendijäätmete taaskasutus</w:t>
      </w:r>
      <w:r w:rsidR="003C7EA8" w:rsidRPr="00A213E3">
        <w:t>, tagades</w:t>
      </w:r>
      <w:r w:rsidR="003C04E8" w:rsidRPr="00A213E3">
        <w:t xml:space="preserve"> ringlusse</w:t>
      </w:r>
      <w:r w:rsidR="0087246E">
        <w:t xml:space="preserve"> </w:t>
      </w:r>
      <w:r w:rsidR="003C04E8" w:rsidRPr="00A213E3">
        <w:t>võetavate pakendite ringlussevõtu</w:t>
      </w:r>
      <w:r w:rsidRPr="00A213E3">
        <w:t>;</w:t>
      </w:r>
      <w:r w:rsidR="0087246E">
        <w:t>“</w:t>
      </w:r>
      <w:r w:rsidRPr="00A213E3">
        <w:t>;</w:t>
      </w:r>
    </w:p>
    <w:p w14:paraId="655D7B6A" w14:textId="55AD2597" w:rsidR="00C8268B" w:rsidRPr="00A213E3" w:rsidRDefault="00C8268B" w:rsidP="00E14255">
      <w:pPr>
        <w:spacing w:after="0" w:line="240" w:lineRule="auto"/>
        <w:ind w:left="0" w:right="0" w:firstLine="0"/>
      </w:pPr>
    </w:p>
    <w:p w14:paraId="4E5483D9" w14:textId="4C23A61E" w:rsidR="00C8268B" w:rsidRPr="00A213E3" w:rsidRDefault="62026A27" w:rsidP="00E14255">
      <w:pPr>
        <w:spacing w:after="0" w:line="240" w:lineRule="auto"/>
        <w:ind w:left="0" w:right="0" w:firstLine="0"/>
        <w:rPr>
          <w:color w:val="000000" w:themeColor="text1"/>
        </w:rPr>
      </w:pPr>
      <w:r w:rsidRPr="004228F7">
        <w:rPr>
          <w:b/>
        </w:rPr>
        <w:t>2</w:t>
      </w:r>
      <w:r w:rsidR="00B15185" w:rsidRPr="00A213E3">
        <w:rPr>
          <w:b/>
        </w:rPr>
        <w:t>6</w:t>
      </w:r>
      <w:r w:rsidR="601D08FE" w:rsidRPr="004228F7">
        <w:rPr>
          <w:b/>
        </w:rPr>
        <w:t>)</w:t>
      </w:r>
      <w:r w:rsidR="00C8268B" w:rsidRPr="00A213E3">
        <w:t xml:space="preserve"> paragrahvi 17</w:t>
      </w:r>
      <w:r w:rsidR="00C8268B" w:rsidRPr="00A213E3">
        <w:rPr>
          <w:vertAlign w:val="superscript"/>
        </w:rPr>
        <w:t>4</w:t>
      </w:r>
      <w:r w:rsidR="00C8268B" w:rsidRPr="00A213E3">
        <w:t xml:space="preserve"> lõike 1 punkti 11 täiendatakse pärast sõna </w:t>
      </w:r>
      <w:r w:rsidR="0087246E">
        <w:t>„</w:t>
      </w:r>
      <w:r w:rsidR="20A3A636" w:rsidRPr="00A213E3">
        <w:t>teavitamine</w:t>
      </w:r>
      <w:r w:rsidR="0087246E">
        <w:t>“</w:t>
      </w:r>
      <w:r w:rsidR="00C8268B" w:rsidRPr="00A213E3">
        <w:t xml:space="preserve"> tekstiosaga </w:t>
      </w:r>
      <w:r w:rsidR="0087246E">
        <w:t>„</w:t>
      </w:r>
      <w:r w:rsidR="7E20006B" w:rsidRPr="00A213E3">
        <w:t>käesoleva lõike punktis 1 nimetatud</w:t>
      </w:r>
      <w:r w:rsidR="0087246E">
        <w:t>“</w:t>
      </w:r>
      <w:r w:rsidR="00C8268B" w:rsidRPr="00A213E3">
        <w:t>;</w:t>
      </w:r>
    </w:p>
    <w:p w14:paraId="1B52FCB8" w14:textId="77777777" w:rsidR="00C8268B" w:rsidRPr="00A213E3" w:rsidRDefault="00C8268B" w:rsidP="00E14255">
      <w:pPr>
        <w:spacing w:after="0" w:line="240" w:lineRule="auto"/>
        <w:ind w:left="0" w:right="0" w:firstLine="0"/>
      </w:pPr>
    </w:p>
    <w:p w14:paraId="4B2F2030" w14:textId="211FBA99" w:rsidR="7DC0968C" w:rsidRPr="00A213E3" w:rsidRDefault="5E451662" w:rsidP="00E14255">
      <w:pPr>
        <w:spacing w:after="0" w:line="240" w:lineRule="auto"/>
        <w:ind w:left="0" w:right="0" w:firstLine="0"/>
      </w:pPr>
      <w:r w:rsidRPr="004228F7">
        <w:rPr>
          <w:b/>
        </w:rPr>
        <w:t>2</w:t>
      </w:r>
      <w:r w:rsidR="00B15185" w:rsidRPr="00A213E3">
        <w:rPr>
          <w:b/>
        </w:rPr>
        <w:t>7</w:t>
      </w:r>
      <w:r w:rsidR="601D08FE" w:rsidRPr="004228F7">
        <w:rPr>
          <w:b/>
        </w:rPr>
        <w:t>)</w:t>
      </w:r>
      <w:r w:rsidR="00C8268B" w:rsidRPr="00A213E3">
        <w:t xml:space="preserve"> paragrahvi 17</w:t>
      </w:r>
      <w:r w:rsidR="00C8268B" w:rsidRPr="00A213E3">
        <w:rPr>
          <w:vertAlign w:val="superscript"/>
        </w:rPr>
        <w:t>4</w:t>
      </w:r>
      <w:r w:rsidR="00C8268B" w:rsidRPr="00A213E3">
        <w:t xml:space="preserve"> lõike 1 punkt 12 muudetakse </w:t>
      </w:r>
      <w:r w:rsidR="0087246E">
        <w:t xml:space="preserve">ja sõnastatakse </w:t>
      </w:r>
      <w:r w:rsidR="00C8268B" w:rsidRPr="00A213E3">
        <w:t>järgmise</w:t>
      </w:r>
      <w:r w:rsidR="0087246E">
        <w:t>lt</w:t>
      </w:r>
      <w:r w:rsidR="00C8268B" w:rsidRPr="00A213E3">
        <w:t>:</w:t>
      </w:r>
    </w:p>
    <w:p w14:paraId="154AF9CC" w14:textId="55E9A584" w:rsidR="00C8268B" w:rsidRDefault="0087246E" w:rsidP="00E14255">
      <w:pPr>
        <w:spacing w:after="0" w:line="240" w:lineRule="auto"/>
        <w:ind w:left="0" w:right="0"/>
      </w:pPr>
      <w:commentRangeStart w:id="129"/>
      <w:r>
        <w:t>„</w:t>
      </w:r>
      <w:r w:rsidR="601D08FE" w:rsidRPr="00A213E3">
        <w:t xml:space="preserve">12) </w:t>
      </w:r>
      <w:r w:rsidR="3894D7C8" w:rsidRPr="00A213E3">
        <w:t>majandusaasta aruande kättesaadavaks tegem</w:t>
      </w:r>
      <w:r w:rsidR="7C93849B" w:rsidRPr="00A213E3">
        <w:t>in</w:t>
      </w:r>
      <w:r w:rsidR="3894D7C8" w:rsidRPr="00A213E3">
        <w:t xml:space="preserve">e </w:t>
      </w:r>
      <w:r w:rsidR="3DE41AE4" w:rsidRPr="00A213E3">
        <w:t>oma</w:t>
      </w:r>
      <w:r w:rsidR="3894D7C8" w:rsidRPr="00A213E3">
        <w:t xml:space="preserve"> veebilehel iga aasta 31. juuliks</w:t>
      </w:r>
      <w:r w:rsidR="008A7EAD">
        <w:t>“</w:t>
      </w:r>
      <w:r w:rsidR="4E61C82E" w:rsidRPr="00A213E3">
        <w:t>;</w:t>
      </w:r>
      <w:commentRangeEnd w:id="129"/>
      <w:r w:rsidR="00EA6171">
        <w:rPr>
          <w:rStyle w:val="Kommentaariviide"/>
        </w:rPr>
        <w:commentReference w:id="129"/>
      </w:r>
    </w:p>
    <w:p w14:paraId="03F061F3" w14:textId="77777777" w:rsidR="00374120" w:rsidRPr="00A213E3" w:rsidRDefault="00374120" w:rsidP="00E14255">
      <w:pPr>
        <w:spacing w:after="0" w:line="240" w:lineRule="auto"/>
        <w:ind w:left="0" w:right="0"/>
      </w:pPr>
    </w:p>
    <w:p w14:paraId="23D8FB64" w14:textId="0C29CB10" w:rsidR="00C8268B" w:rsidRPr="00A213E3" w:rsidRDefault="4E64BA32" w:rsidP="00E14255">
      <w:pPr>
        <w:spacing w:after="0" w:line="240" w:lineRule="auto"/>
        <w:ind w:left="0" w:right="0"/>
      </w:pPr>
      <w:r w:rsidRPr="00A213E3">
        <w:rPr>
          <w:b/>
          <w:bCs/>
        </w:rPr>
        <w:t>2</w:t>
      </w:r>
      <w:r w:rsidR="00B15185" w:rsidRPr="00A213E3">
        <w:rPr>
          <w:b/>
          <w:bCs/>
        </w:rPr>
        <w:t>8</w:t>
      </w:r>
      <w:r w:rsidR="4A77FC30" w:rsidRPr="00A213E3">
        <w:rPr>
          <w:b/>
        </w:rPr>
        <w:t xml:space="preserve">) </w:t>
      </w:r>
      <w:r w:rsidR="4A77FC30" w:rsidRPr="00A213E3">
        <w:t>paragrahvi 17</w:t>
      </w:r>
      <w:r w:rsidR="4A77FC30" w:rsidRPr="00A213E3">
        <w:rPr>
          <w:b/>
          <w:bCs/>
          <w:vertAlign w:val="superscript"/>
        </w:rPr>
        <w:t>4</w:t>
      </w:r>
      <w:r w:rsidR="4A77FC30" w:rsidRPr="00A213E3">
        <w:t xml:space="preserve"> lõiget 1 täiendatakse punktidega </w:t>
      </w:r>
      <w:commentRangeStart w:id="130"/>
      <w:r w:rsidR="4A77FC30" w:rsidRPr="00A213E3">
        <w:t>13</w:t>
      </w:r>
      <w:r w:rsidR="637F399E" w:rsidRPr="00A213E3">
        <w:t xml:space="preserve">–16 </w:t>
      </w:r>
      <w:commentRangeEnd w:id="130"/>
      <w:r w:rsidR="00EA6171">
        <w:rPr>
          <w:rStyle w:val="Kommentaariviide"/>
        </w:rPr>
        <w:commentReference w:id="130"/>
      </w:r>
      <w:r w:rsidR="637F399E" w:rsidRPr="00A213E3">
        <w:t>järgmises sõnastuses:</w:t>
      </w:r>
    </w:p>
    <w:p w14:paraId="60DA58ED" w14:textId="680CA5D3" w:rsidR="00C8268B" w:rsidRPr="00A213E3" w:rsidRDefault="008A7EAD" w:rsidP="00E14255">
      <w:pPr>
        <w:spacing w:after="0" w:line="240" w:lineRule="auto"/>
        <w:ind w:left="0" w:right="0"/>
      </w:pPr>
      <w:r>
        <w:t>„</w:t>
      </w:r>
      <w:r w:rsidR="64EC06C3" w:rsidRPr="00A213E3">
        <w:t>13) teabe avaldamine eelmisel kalendriaastal kokku kogutud, taaskasutatud ja ringlusse</w:t>
      </w:r>
      <w:r w:rsidR="004D4230">
        <w:t xml:space="preserve"> </w:t>
      </w:r>
      <w:r w:rsidR="64EC06C3" w:rsidRPr="00A213E3">
        <w:t xml:space="preserve">võetud pakendijäätmete kohta pakendiliikide kaupa </w:t>
      </w:r>
      <w:r w:rsidR="61A8F958" w:rsidRPr="00A213E3">
        <w:t xml:space="preserve">oma veebilehel </w:t>
      </w:r>
      <w:r w:rsidR="64EC06C3" w:rsidRPr="00A213E3">
        <w:t>iga aasta 31. juuliks;</w:t>
      </w:r>
    </w:p>
    <w:p w14:paraId="4E37F767" w14:textId="3A6C3FBB" w:rsidR="00C8268B" w:rsidRPr="00A213E3" w:rsidRDefault="64EC06C3" w:rsidP="00E14255">
      <w:pPr>
        <w:spacing w:after="0" w:line="240" w:lineRule="auto"/>
        <w:ind w:left="0" w:right="0"/>
      </w:pPr>
      <w:r w:rsidRPr="00A213E3">
        <w:t>14) tagatisrahaga pakendite tagastamise ning teavitustegevuse ja selle maksumuse kohta teabe avaldamine oma veebilehel;</w:t>
      </w:r>
    </w:p>
    <w:p w14:paraId="20291C44" w14:textId="3916E44C" w:rsidR="00C8268B" w:rsidRPr="00A213E3" w:rsidRDefault="64EC06C3" w:rsidP="00E14255">
      <w:pPr>
        <w:spacing w:after="0" w:line="240" w:lineRule="auto"/>
        <w:ind w:left="0" w:right="0"/>
      </w:pPr>
      <w:r w:rsidRPr="00A213E3">
        <w:t>15) järgneva kalendriaasta kommunikatsiooniplaani, mis sisaldab käesoleva lõike punktis 11 nimetatud tegevuste kavandamist, avaldamise oma veebilehel hiljemalt iga aasta 1.</w:t>
      </w:r>
      <w:r w:rsidR="00F97BFD">
        <w:t> </w:t>
      </w:r>
      <w:r w:rsidRPr="00A213E3">
        <w:t>novembriks;</w:t>
      </w:r>
    </w:p>
    <w:p w14:paraId="0A3D909C" w14:textId="31D3C6A6" w:rsidR="00C8268B" w:rsidRPr="00A213E3" w:rsidRDefault="64EC06C3" w:rsidP="00E14255">
      <w:pPr>
        <w:spacing w:after="0" w:line="240" w:lineRule="auto"/>
        <w:ind w:left="0" w:right="0"/>
      </w:pPr>
      <w:r w:rsidRPr="00A213E3">
        <w:t xml:space="preserve">16) </w:t>
      </w:r>
      <w:r w:rsidR="49BFC2EA" w:rsidRPr="00A213E3">
        <w:t xml:space="preserve">pakendiettevõtjate nõustamine ja teadlikkuse </w:t>
      </w:r>
      <w:r w:rsidR="004D4230">
        <w:t>suurendamine</w:t>
      </w:r>
      <w:r w:rsidR="49BFC2EA" w:rsidRPr="00A213E3">
        <w:t xml:space="preserve"> käesolevas seaduses sätestatud nõuete täitmise</w:t>
      </w:r>
      <w:r w:rsidR="004D4230">
        <w:t>st</w:t>
      </w:r>
      <w:r w:rsidR="49BFC2EA" w:rsidRPr="00A213E3">
        <w:t>.“;</w:t>
      </w:r>
    </w:p>
    <w:p w14:paraId="387F5389" w14:textId="13D0911C" w:rsidR="00C8268B" w:rsidRPr="00A213E3" w:rsidRDefault="00C8268B" w:rsidP="00E14255">
      <w:pPr>
        <w:spacing w:after="0" w:line="240" w:lineRule="auto"/>
        <w:ind w:left="0" w:right="0"/>
      </w:pPr>
    </w:p>
    <w:p w14:paraId="5173480E" w14:textId="4EB80950" w:rsidR="00C8268B" w:rsidRPr="00A213E3" w:rsidRDefault="69573F84" w:rsidP="00E14255">
      <w:pPr>
        <w:spacing w:after="0" w:line="240" w:lineRule="auto"/>
        <w:ind w:left="0" w:right="0"/>
      </w:pPr>
      <w:r w:rsidRPr="00A213E3">
        <w:rPr>
          <w:b/>
          <w:bCs/>
        </w:rPr>
        <w:t>2</w:t>
      </w:r>
      <w:r w:rsidR="00B15185" w:rsidRPr="00A213E3">
        <w:rPr>
          <w:b/>
          <w:bCs/>
        </w:rPr>
        <w:t>9</w:t>
      </w:r>
      <w:r w:rsidR="33FBCFBF" w:rsidRPr="00A213E3">
        <w:rPr>
          <w:b/>
        </w:rPr>
        <w:t xml:space="preserve">) </w:t>
      </w:r>
      <w:r w:rsidR="33FBCFBF" w:rsidRPr="00A213E3">
        <w:t>paragrahvi 17</w:t>
      </w:r>
      <w:r w:rsidR="33FBCFBF" w:rsidRPr="00A213E3">
        <w:rPr>
          <w:vertAlign w:val="superscript"/>
        </w:rPr>
        <w:t>4</w:t>
      </w:r>
      <w:r w:rsidR="33FBCFBF" w:rsidRPr="00A213E3">
        <w:t xml:space="preserve"> lõiked 2 ja 3 tunnistat</w:t>
      </w:r>
      <w:r w:rsidR="78D8930E" w:rsidRPr="00A213E3">
        <w:t>akse kehtetuks;</w:t>
      </w:r>
    </w:p>
    <w:p w14:paraId="6ED7CC3B" w14:textId="65098DEC" w:rsidR="00E143B1" w:rsidRPr="00A213E3" w:rsidRDefault="00E143B1" w:rsidP="00E14255">
      <w:pPr>
        <w:spacing w:after="0" w:line="240" w:lineRule="auto"/>
        <w:ind w:left="0" w:right="0"/>
        <w:rPr>
          <w:color w:val="auto"/>
        </w:rPr>
      </w:pPr>
    </w:p>
    <w:p w14:paraId="2286346F" w14:textId="4868B6AA" w:rsidR="00C8268B" w:rsidRPr="00A213E3" w:rsidRDefault="00B15185" w:rsidP="00E14255">
      <w:pPr>
        <w:spacing w:after="0" w:line="240" w:lineRule="auto"/>
        <w:ind w:left="0" w:right="0" w:firstLine="0"/>
      </w:pPr>
      <w:r w:rsidRPr="006B5D2F">
        <w:rPr>
          <w:b/>
          <w:bCs/>
        </w:rPr>
        <w:t>30</w:t>
      </w:r>
      <w:r w:rsidR="7301EE5D" w:rsidRPr="006B5D2F">
        <w:rPr>
          <w:b/>
          <w:bCs/>
        </w:rPr>
        <w:t>)</w:t>
      </w:r>
      <w:r w:rsidR="00C8268B" w:rsidRPr="006B5D2F">
        <w:t xml:space="preserve"> paragrahv 17</w:t>
      </w:r>
      <w:r w:rsidR="00C8268B" w:rsidRPr="006B5D2F">
        <w:rPr>
          <w:vertAlign w:val="superscript"/>
        </w:rPr>
        <w:t>5</w:t>
      </w:r>
      <w:r w:rsidR="00C8268B" w:rsidRPr="006B5D2F">
        <w:t xml:space="preserve"> </w:t>
      </w:r>
      <w:r w:rsidR="5653C957" w:rsidRPr="006B5D2F">
        <w:t xml:space="preserve">muudetakse </w:t>
      </w:r>
      <w:r w:rsidR="00C8268B" w:rsidRPr="006B5D2F" w:rsidDel="00D2156F">
        <w:t xml:space="preserve">ja </w:t>
      </w:r>
      <w:r w:rsidR="5153C908" w:rsidRPr="006B5D2F">
        <w:t>sõnastatakse järgmiselt</w:t>
      </w:r>
      <w:r w:rsidR="00D2156F" w:rsidRPr="006B5D2F">
        <w:t>:</w:t>
      </w:r>
    </w:p>
    <w:p w14:paraId="15DAA7B6" w14:textId="1CDCA549" w:rsidR="00D2156F" w:rsidRPr="00A213E3" w:rsidRDefault="006F6715" w:rsidP="00E14255">
      <w:pPr>
        <w:spacing w:after="0" w:line="240" w:lineRule="auto"/>
        <w:ind w:left="0" w:right="0" w:firstLine="0"/>
      </w:pPr>
      <w:r w:rsidRPr="00A213E3">
        <w:t>„</w:t>
      </w:r>
      <w:r w:rsidR="00D2156F" w:rsidRPr="00A213E3">
        <w:t>(1) Keskkonnaamet annab tegevusloa 63 päeva jooksul</w:t>
      </w:r>
      <w:r w:rsidR="0078542C">
        <w:t xml:space="preserve"> </w:t>
      </w:r>
      <w:r w:rsidR="00D2156F" w:rsidRPr="00A213E3">
        <w:t>nõuetekohase taotluse saamisest</w:t>
      </w:r>
      <w:r w:rsidR="006B5D2F" w:rsidRPr="006B5D2F">
        <w:t xml:space="preserve"> </w:t>
      </w:r>
      <w:r w:rsidR="006B5D2F" w:rsidRPr="00A213E3">
        <w:t>arvates</w:t>
      </w:r>
      <w:r w:rsidR="00D2156F" w:rsidRPr="00A213E3">
        <w:t xml:space="preserve">. Kui Keskkonnaamet </w:t>
      </w:r>
      <w:r w:rsidRPr="00A213E3">
        <w:t>taotlust nimetatud tähtaja või pikendatud tähtaja jooksul ei lahenda, ei loeta tegevusluba selle tähtaja möödumisel ettevõtjale vaikimisi antuks.</w:t>
      </w:r>
    </w:p>
    <w:p w14:paraId="1196512E" w14:textId="035504C6" w:rsidR="00C8268B" w:rsidRPr="00A213E3" w:rsidRDefault="00C8268B" w:rsidP="00E14255">
      <w:pPr>
        <w:spacing w:after="0" w:line="240" w:lineRule="auto"/>
        <w:ind w:left="0" w:right="0" w:firstLine="0"/>
      </w:pPr>
    </w:p>
    <w:p w14:paraId="68E48C45" w14:textId="03A11D0D" w:rsidR="00577550" w:rsidRDefault="00C8268B" w:rsidP="00E14255">
      <w:pPr>
        <w:spacing w:after="0" w:line="240" w:lineRule="auto"/>
        <w:ind w:left="0" w:right="0" w:firstLine="0"/>
      </w:pPr>
      <w:r w:rsidRPr="00A213E3">
        <w:t>(2) Tegevusluba antakse viieks aastaks.</w:t>
      </w:r>
      <w:r w:rsidR="00251DE4">
        <w:t>“;</w:t>
      </w:r>
    </w:p>
    <w:p w14:paraId="644479CC" w14:textId="77777777" w:rsidR="009D20FF" w:rsidRPr="00A213E3" w:rsidRDefault="009D20FF" w:rsidP="00E14255">
      <w:pPr>
        <w:spacing w:after="0" w:line="240" w:lineRule="auto"/>
        <w:ind w:left="0" w:right="0" w:firstLine="0"/>
      </w:pPr>
    </w:p>
    <w:p w14:paraId="524F13D3" w14:textId="5DDFC283" w:rsidR="0081002E" w:rsidRPr="00A213E3" w:rsidRDefault="5165D48E" w:rsidP="00E14255">
      <w:pPr>
        <w:spacing w:after="0" w:line="240" w:lineRule="auto"/>
        <w:ind w:left="0" w:right="0" w:firstLine="0"/>
      </w:pPr>
      <w:r w:rsidRPr="00A213E3">
        <w:rPr>
          <w:b/>
          <w:bCs/>
        </w:rPr>
        <w:t>3</w:t>
      </w:r>
      <w:r w:rsidR="00603573">
        <w:rPr>
          <w:b/>
          <w:bCs/>
        </w:rPr>
        <w:t>1</w:t>
      </w:r>
      <w:r w:rsidR="1545037A" w:rsidRPr="00A213E3">
        <w:rPr>
          <w:b/>
          <w:bCs/>
        </w:rPr>
        <w:t>)</w:t>
      </w:r>
      <w:r w:rsidR="00577550" w:rsidRPr="00A213E3">
        <w:rPr>
          <w:b/>
          <w:bCs/>
        </w:rPr>
        <w:t xml:space="preserve"> </w:t>
      </w:r>
      <w:r w:rsidR="00577550" w:rsidRPr="00A213E3">
        <w:t>paragrahv 20</w:t>
      </w:r>
      <w:r w:rsidR="00577550" w:rsidRPr="00A213E3">
        <w:rPr>
          <w:b/>
          <w:bCs/>
        </w:rPr>
        <w:t xml:space="preserve"> </w:t>
      </w:r>
      <w:r w:rsidR="00577550" w:rsidRPr="00A213E3">
        <w:t>tunnistatakse kehtetuks;</w:t>
      </w:r>
    </w:p>
    <w:p w14:paraId="5971AFF7" w14:textId="77777777" w:rsidR="00C8268B" w:rsidRPr="00A213E3" w:rsidRDefault="00C8268B" w:rsidP="00E14255">
      <w:pPr>
        <w:spacing w:after="0" w:line="240" w:lineRule="auto"/>
        <w:ind w:left="0" w:right="0" w:firstLine="0"/>
      </w:pPr>
    </w:p>
    <w:p w14:paraId="279327C0" w14:textId="0F822DA1" w:rsidR="00FC14EC" w:rsidRDefault="3DBCE5AF" w:rsidP="00E14255">
      <w:pPr>
        <w:spacing w:after="0" w:line="240" w:lineRule="auto"/>
        <w:ind w:left="0" w:right="0" w:firstLine="0"/>
      </w:pPr>
      <w:r w:rsidRPr="00A213E3">
        <w:rPr>
          <w:b/>
          <w:bCs/>
        </w:rPr>
        <w:t>3</w:t>
      </w:r>
      <w:r w:rsidR="00603573">
        <w:rPr>
          <w:b/>
          <w:bCs/>
        </w:rPr>
        <w:t>2</w:t>
      </w:r>
      <w:r w:rsidR="7301EE5D" w:rsidRPr="00A213E3">
        <w:rPr>
          <w:b/>
          <w:bCs/>
        </w:rPr>
        <w:t>)</w:t>
      </w:r>
      <w:r w:rsidR="00C8268B" w:rsidRPr="00A213E3">
        <w:rPr>
          <w:b/>
        </w:rPr>
        <w:t xml:space="preserve"> </w:t>
      </w:r>
      <w:r w:rsidR="00C8268B" w:rsidRPr="00A213E3">
        <w:t xml:space="preserve">paragrahvi 21 </w:t>
      </w:r>
      <w:r w:rsidR="00BA6ED8" w:rsidRPr="00A213E3">
        <w:t xml:space="preserve">lõikes 4 asendatakse tekstiosa </w:t>
      </w:r>
      <w:r w:rsidR="00920DAF" w:rsidRPr="00A213E3">
        <w:t xml:space="preserve">„karastusjooki pakendiaktsiisi seaduse tähenduses.“ </w:t>
      </w:r>
      <w:r w:rsidR="00BA6ED8" w:rsidRPr="00A213E3">
        <w:t xml:space="preserve">tekstiosaga „karastusjooki </w:t>
      </w:r>
      <w:r w:rsidR="00A13AF0" w:rsidRPr="00A213E3">
        <w:t>kui</w:t>
      </w:r>
      <w:r w:rsidR="00BA6ED8" w:rsidRPr="00A213E3">
        <w:t xml:space="preserve"> jook</w:t>
      </w:r>
      <w:r w:rsidR="00A13AF0" w:rsidRPr="00A213E3">
        <w:t>i</w:t>
      </w:r>
      <w:r w:rsidR="00BA6ED8" w:rsidRPr="00A213E3">
        <w:t xml:space="preserve">, mille kombineeritud </w:t>
      </w:r>
      <w:commentRangeStart w:id="131"/>
      <w:r w:rsidR="00BA6ED8" w:rsidRPr="00A213E3">
        <w:t xml:space="preserve">nomenklatuuri </w:t>
      </w:r>
      <w:del w:id="132" w:author="Kärt Voor" w:date="2024-12-05T10:41:00Z">
        <w:r w:rsidR="00BA6ED8" w:rsidRPr="00A213E3" w:rsidDel="00642BAF">
          <w:delText xml:space="preserve">(KN) </w:delText>
        </w:r>
      </w:del>
      <w:commentRangeEnd w:id="131"/>
      <w:r w:rsidR="00642BAF">
        <w:rPr>
          <w:rStyle w:val="Kommentaariviide"/>
        </w:rPr>
        <w:commentReference w:id="131"/>
      </w:r>
      <w:r w:rsidR="00BA6ED8" w:rsidRPr="00A213E3">
        <w:t>rubriigid on 2009, 2201 või 2202 vastavalt nõukogu määrusele 2658/87/EMÜ</w:t>
      </w:r>
      <w:del w:id="133" w:author="Kärt Voor" w:date="2024-12-05T10:42:00Z">
        <w:r w:rsidR="00BA6ED8" w:rsidRPr="00A213E3" w:rsidDel="00642BAF">
          <w:delText xml:space="preserve"> </w:delText>
        </w:r>
        <w:commentRangeStart w:id="134"/>
        <w:r w:rsidR="00BA6ED8" w:rsidRPr="00A213E3" w:rsidDel="00642BAF">
          <w:delText>tariifi- ja statistikanomenklatuuri ning ühise tollitariifistiku kohta (EÜT L 256, 07.09.1987, lk 1–675)</w:delText>
        </w:r>
      </w:del>
      <w:r w:rsidR="00920DAF" w:rsidRPr="00A213E3">
        <w:t>.</w:t>
      </w:r>
      <w:r w:rsidR="00A13AF0" w:rsidRPr="00A213E3">
        <w:t>“</w:t>
      </w:r>
      <w:r w:rsidR="00920DAF" w:rsidRPr="00A213E3">
        <w:t>;</w:t>
      </w:r>
      <w:commentRangeEnd w:id="134"/>
      <w:r w:rsidR="00642BAF">
        <w:rPr>
          <w:rStyle w:val="Kommentaariviide"/>
        </w:rPr>
        <w:commentReference w:id="134"/>
      </w:r>
    </w:p>
    <w:p w14:paraId="1711F933" w14:textId="77777777" w:rsidR="00374120" w:rsidRPr="00A213E3" w:rsidRDefault="00374120" w:rsidP="00E14255">
      <w:pPr>
        <w:spacing w:after="0" w:line="240" w:lineRule="auto"/>
        <w:ind w:left="0" w:right="0" w:firstLine="0"/>
      </w:pPr>
    </w:p>
    <w:p w14:paraId="0428EF99" w14:textId="0056AFE5" w:rsidR="00FC14EC" w:rsidRPr="00326E21" w:rsidRDefault="0B8B3F89" w:rsidP="00E14255">
      <w:pPr>
        <w:spacing w:after="0" w:line="240" w:lineRule="auto"/>
        <w:ind w:left="0" w:right="0" w:firstLine="0"/>
      </w:pPr>
      <w:r w:rsidRPr="00326E21">
        <w:rPr>
          <w:b/>
          <w:bCs/>
        </w:rPr>
        <w:t>3</w:t>
      </w:r>
      <w:r w:rsidR="00603573" w:rsidRPr="00326E21">
        <w:rPr>
          <w:b/>
          <w:bCs/>
        </w:rPr>
        <w:t>3</w:t>
      </w:r>
      <w:r w:rsidR="6D41E0E1" w:rsidRPr="00326E21">
        <w:rPr>
          <w:b/>
          <w:bCs/>
        </w:rPr>
        <w:t>)</w:t>
      </w:r>
      <w:r w:rsidR="00FC14EC" w:rsidRPr="00326E21">
        <w:rPr>
          <w:b/>
        </w:rPr>
        <w:t xml:space="preserve"> </w:t>
      </w:r>
      <w:r w:rsidR="00FC14EC" w:rsidRPr="00326E21">
        <w:t xml:space="preserve">seadust täiendatakse </w:t>
      </w:r>
      <w:r w:rsidR="006B5D2F" w:rsidRPr="00326E21">
        <w:t>§-</w:t>
      </w:r>
      <w:r w:rsidR="00FC14EC" w:rsidRPr="00326E21">
        <w:t>ga 21</w:t>
      </w:r>
      <w:r w:rsidR="00720088" w:rsidRPr="00326E21">
        <w:rPr>
          <w:vertAlign w:val="superscript"/>
        </w:rPr>
        <w:t>1</w:t>
      </w:r>
      <w:r w:rsidR="00FC14EC" w:rsidRPr="00326E21">
        <w:t xml:space="preserve"> järgmises sõnastuses:</w:t>
      </w:r>
    </w:p>
    <w:p w14:paraId="4D089194" w14:textId="5D22D7D7" w:rsidR="00D35A2E" w:rsidRPr="00A213E3" w:rsidRDefault="000325C9" w:rsidP="00E14255">
      <w:pPr>
        <w:spacing w:after="0" w:line="240" w:lineRule="auto"/>
        <w:ind w:left="0" w:right="0"/>
      </w:pPr>
      <w:r w:rsidRPr="00326E21">
        <w:t>„</w:t>
      </w:r>
      <w:r w:rsidR="00D35A2E" w:rsidRPr="00326E21">
        <w:rPr>
          <w:b/>
        </w:rPr>
        <w:t>§ 21</w:t>
      </w:r>
      <w:r w:rsidR="00D35A2E" w:rsidRPr="00326E21">
        <w:rPr>
          <w:b/>
          <w:vertAlign w:val="superscript"/>
        </w:rPr>
        <w:t>1</w:t>
      </w:r>
      <w:r w:rsidR="00D35A2E" w:rsidRPr="00326E21">
        <w:rPr>
          <w:b/>
        </w:rPr>
        <w:t>. Tagatisrahaga pakendi tagasivõtmine</w:t>
      </w:r>
    </w:p>
    <w:p w14:paraId="49BC3D72" w14:textId="552BBF98" w:rsidR="006B5D2F" w:rsidRDefault="006B5D2F" w:rsidP="00E14255">
      <w:pPr>
        <w:spacing w:after="0" w:line="240" w:lineRule="auto"/>
        <w:ind w:left="0" w:right="0"/>
      </w:pPr>
    </w:p>
    <w:p w14:paraId="5CC5C5C3" w14:textId="6B47E8DC" w:rsidR="00D35A2E" w:rsidRPr="00A213E3" w:rsidRDefault="00D35A2E" w:rsidP="00E14255">
      <w:pPr>
        <w:spacing w:after="0" w:line="240" w:lineRule="auto"/>
        <w:ind w:left="0" w:right="0"/>
      </w:pPr>
      <w:r w:rsidRPr="00A213E3">
        <w:t xml:space="preserve">(1) Pakendiettevõtja, kes müüb pakendatud kaupa lõppkasutajale või tarbijale, on kohustatud lõppkasutajalt või tarbijalt tasuta tagasi võtma müüdud kauba müügipakendi ja pakendijäätmed. Tagasivõtmise nõue </w:t>
      </w:r>
      <w:r w:rsidR="006B5D2F">
        <w:t>kehtib</w:t>
      </w:r>
      <w:r w:rsidRPr="00A213E3">
        <w:t xml:space="preserve"> vaid pakendi</w:t>
      </w:r>
      <w:r w:rsidR="006B5D2F">
        <w:t xml:space="preserve"> kohta</w:t>
      </w:r>
      <w:r w:rsidRPr="00A213E3">
        <w:t>, mille tüüp, kuju ja suurus vastavad selles müügikohas müüdava kauba pakendile ja selle kauba müüja üleantava kauba pakendile.</w:t>
      </w:r>
    </w:p>
    <w:p w14:paraId="244116B8" w14:textId="5F8E9943" w:rsidR="3CEF1B04" w:rsidRPr="00A213E3" w:rsidRDefault="3CEF1B04" w:rsidP="00E14255">
      <w:pPr>
        <w:spacing w:after="0" w:line="240" w:lineRule="auto"/>
        <w:ind w:left="0" w:right="0"/>
      </w:pPr>
    </w:p>
    <w:p w14:paraId="2A40B25E" w14:textId="0B9CF497" w:rsidR="00D35A2E" w:rsidRPr="00A213E3" w:rsidRDefault="00D35A2E" w:rsidP="00E14255">
      <w:pPr>
        <w:spacing w:after="0" w:line="240" w:lineRule="auto"/>
        <w:ind w:left="0" w:right="0"/>
      </w:pPr>
      <w:r w:rsidRPr="00A213E3">
        <w:t>(2) Pakendit ja pakendijäätmeid ei pea tagasi võtma pakendatud kaupa müüv isik, kui müügikoha suurus on alla 20 ruutmeetri ja see paikneb tiheasustusalal.</w:t>
      </w:r>
    </w:p>
    <w:p w14:paraId="753086E6" w14:textId="059DFBE6" w:rsidR="3CEF1B04" w:rsidRPr="00A213E3" w:rsidRDefault="3CEF1B04" w:rsidP="00E14255">
      <w:pPr>
        <w:spacing w:after="0" w:line="240" w:lineRule="auto"/>
        <w:ind w:left="0" w:right="0"/>
      </w:pPr>
    </w:p>
    <w:p w14:paraId="0F07828A" w14:textId="5DE51182" w:rsidR="00D35A2E" w:rsidRPr="00A213E3" w:rsidRDefault="00D35A2E" w:rsidP="00E14255">
      <w:pPr>
        <w:spacing w:after="0" w:line="240" w:lineRule="auto"/>
        <w:ind w:left="0" w:right="0"/>
      </w:pPr>
      <w:r w:rsidRPr="00A213E3">
        <w:t>(3) Pakendatud kauba müüja, kelle müügikoha suurus on 200 ruutmeetrit või üle 200 ruutmeetri, peab sellise pakendi tagasivõtmise, millele on kehtestatud tagatisraha, korraldama müügikohas või selle teenindusmaal müügikoha kauplemisajal.</w:t>
      </w:r>
    </w:p>
    <w:p w14:paraId="11E8D92E" w14:textId="5B672C3A" w:rsidR="3CEF1B04" w:rsidRPr="00A213E3" w:rsidRDefault="3CEF1B04" w:rsidP="00E14255">
      <w:pPr>
        <w:spacing w:after="0" w:line="240" w:lineRule="auto"/>
        <w:ind w:left="0" w:right="0"/>
      </w:pPr>
    </w:p>
    <w:p w14:paraId="2E279910" w14:textId="03DAAC9F" w:rsidR="00D35A2E" w:rsidRPr="00A213E3" w:rsidRDefault="00D35A2E" w:rsidP="00E14255">
      <w:pPr>
        <w:spacing w:after="0" w:line="240" w:lineRule="auto"/>
        <w:ind w:left="0" w:right="0"/>
      </w:pPr>
      <w:r w:rsidRPr="00A213E3">
        <w:t>(4) Pakendatud kauba müüja, kelle müügikoh</w:t>
      </w:r>
      <w:r w:rsidR="006B5D2F">
        <w:t>t on väiksem kui</w:t>
      </w:r>
      <w:r w:rsidRPr="00A213E3">
        <w:t xml:space="preserve"> 200 ruutmeetri</w:t>
      </w:r>
      <w:r w:rsidR="006B5D2F">
        <w:t>t</w:t>
      </w:r>
      <w:r w:rsidRPr="00A213E3">
        <w:t xml:space="preserve">, võib sellise pakendi tagasivõtmise, millele on kehtestatud tagatisraha, korraldada väljaspool oma müügikoha teenindusmaa piire, kuid müügikoha kauplemisajal ja ainult kohaliku omavalitsuse </w:t>
      </w:r>
      <w:r w:rsidR="006B5D2F">
        <w:t>üksuse</w:t>
      </w:r>
      <w:r w:rsidRPr="00A213E3">
        <w:t xml:space="preserve"> nõusolekul. Se</w:t>
      </w:r>
      <w:r w:rsidR="006B5D2F">
        <w:t>e</w:t>
      </w:r>
      <w:r w:rsidRPr="00A213E3">
        <w:t xml:space="preserve">juures tuleb arvestada, et alal, mille asustustihedus on </w:t>
      </w:r>
      <w:r w:rsidR="006B5D2F">
        <w:t>väiksem kui</w:t>
      </w:r>
      <w:r w:rsidRPr="00A213E3">
        <w:t xml:space="preserve"> 500 elanik</w:t>
      </w:r>
      <w:r w:rsidR="006B5D2F">
        <w:t>k</w:t>
      </w:r>
      <w:r w:rsidRPr="00A213E3">
        <w:t>u ühel ruutkilomeetril, oleks vähemalt üks pakendi tagasivõtmise koht kohaliku omavalitsuse territooriumil paiknevates asulates.</w:t>
      </w:r>
    </w:p>
    <w:p w14:paraId="16C98207" w14:textId="3DA70E9D" w:rsidR="3CEF1B04" w:rsidRPr="00A213E3" w:rsidRDefault="3CEF1B04" w:rsidP="00E14255">
      <w:pPr>
        <w:spacing w:after="0" w:line="240" w:lineRule="auto"/>
        <w:ind w:left="0" w:right="0"/>
      </w:pPr>
    </w:p>
    <w:p w14:paraId="4027C5BE" w14:textId="04A9DAC4" w:rsidR="00D35A2E" w:rsidRPr="00A213E3" w:rsidRDefault="00D35A2E" w:rsidP="00E14255">
      <w:pPr>
        <w:spacing w:after="0" w:line="240" w:lineRule="auto"/>
        <w:ind w:left="0" w:right="0"/>
      </w:pPr>
      <w:r w:rsidRPr="00A213E3">
        <w:t xml:space="preserve">(5) Käesoleva paragrahvi lõigetes </w:t>
      </w:r>
      <w:r w:rsidR="6CAB2CE9" w:rsidRPr="00A213E3">
        <w:t>3</w:t>
      </w:r>
      <w:r w:rsidRPr="00A213E3">
        <w:t> ja 4 kehtestatud kohustus loetakse pakendatud kauba müüja poolt täidetuks, kui kaks või enam müügikohta on üksteise vahetus läheduses ning pakendatud kauba müüjad on kokku leppinud tagatisrahaga pakendite tagasivõtmise korraldamise ühiselt ühe pakendatud kauba müüja müügikohas või teenindusmaal või mujal müügikoha vahetus läheduses.</w:t>
      </w:r>
    </w:p>
    <w:p w14:paraId="58F7D8C8" w14:textId="084A6A77" w:rsidR="3CEF1B04" w:rsidRPr="00A213E3" w:rsidRDefault="3CEF1B04" w:rsidP="00E14255">
      <w:pPr>
        <w:spacing w:after="0" w:line="240" w:lineRule="auto"/>
        <w:ind w:left="0" w:right="0"/>
      </w:pPr>
    </w:p>
    <w:p w14:paraId="464FF04D" w14:textId="5B64696B" w:rsidR="00720088" w:rsidRPr="00A213E3" w:rsidRDefault="00D35A2E" w:rsidP="00E14255">
      <w:pPr>
        <w:spacing w:after="0" w:line="240" w:lineRule="auto"/>
        <w:ind w:left="0" w:right="0"/>
      </w:pPr>
      <w:r w:rsidRPr="00A213E3">
        <w:t xml:space="preserve">(6) Käesoleva paragrahvi lõikes </w:t>
      </w:r>
      <w:r w:rsidR="179733CF" w:rsidRPr="00A213E3">
        <w:t>5</w:t>
      </w:r>
      <w:r w:rsidRPr="00A213E3">
        <w:t> nimetatud ühiselt tegutsevad pakendatud kauba müüjad vastutavad solidaarselt kehtestatud tagatisrahaga pakendite tagasivõtmise koha toimimise eest.“;</w:t>
      </w:r>
    </w:p>
    <w:p w14:paraId="20B1BF24" w14:textId="215380E4" w:rsidR="623851A1" w:rsidRPr="00A213E3" w:rsidRDefault="623851A1" w:rsidP="00E14255">
      <w:pPr>
        <w:spacing w:after="0" w:line="240" w:lineRule="auto"/>
        <w:ind w:left="0" w:right="0" w:firstLine="0"/>
      </w:pPr>
    </w:p>
    <w:p w14:paraId="2ED492C2" w14:textId="472ED3FC" w:rsidR="00A05259" w:rsidRPr="00A213E3" w:rsidRDefault="416CB6A0" w:rsidP="00E14255">
      <w:pPr>
        <w:spacing w:after="0" w:line="240" w:lineRule="auto"/>
        <w:ind w:left="0" w:right="0" w:firstLine="0"/>
      </w:pPr>
      <w:r w:rsidRPr="00A213E3">
        <w:rPr>
          <w:b/>
          <w:bCs/>
        </w:rPr>
        <w:t>3</w:t>
      </w:r>
      <w:r w:rsidR="00603573">
        <w:rPr>
          <w:b/>
          <w:bCs/>
        </w:rPr>
        <w:t>4</w:t>
      </w:r>
      <w:r w:rsidR="41B30E7A" w:rsidRPr="00A213E3">
        <w:rPr>
          <w:b/>
          <w:bCs/>
        </w:rPr>
        <w:t>)</w:t>
      </w:r>
      <w:r w:rsidR="00045B41" w:rsidRPr="00A213E3">
        <w:rPr>
          <w:b/>
          <w:bCs/>
        </w:rPr>
        <w:t xml:space="preserve"> </w:t>
      </w:r>
      <w:r w:rsidR="00045B41" w:rsidRPr="00A213E3">
        <w:t>paragrahv</w:t>
      </w:r>
      <w:r w:rsidR="00080861" w:rsidRPr="00A213E3">
        <w:t>i</w:t>
      </w:r>
      <w:r w:rsidR="00045B41" w:rsidRPr="00A213E3">
        <w:t xml:space="preserve"> 23</w:t>
      </w:r>
      <w:r w:rsidR="00045B41" w:rsidRPr="00A213E3">
        <w:rPr>
          <w:b/>
          <w:bCs/>
        </w:rPr>
        <w:t xml:space="preserve"> </w:t>
      </w:r>
      <w:r w:rsidR="00080861" w:rsidRPr="00A213E3">
        <w:t>lõi</w:t>
      </w:r>
      <w:r w:rsidR="00DA21C9">
        <w:t>get</w:t>
      </w:r>
      <w:r w:rsidR="00080861" w:rsidRPr="00A213E3">
        <w:t>es 2</w:t>
      </w:r>
      <w:r w:rsidR="00DA21C9">
        <w:t xml:space="preserve"> ja </w:t>
      </w:r>
      <w:r w:rsidR="00DA21C9" w:rsidRPr="00A213E3">
        <w:t>2</w:t>
      </w:r>
      <w:r w:rsidR="00DA21C9" w:rsidRPr="00A213E3">
        <w:rPr>
          <w:vertAlign w:val="superscript"/>
        </w:rPr>
        <w:t>1</w:t>
      </w:r>
      <w:r w:rsidR="00080861" w:rsidRPr="00A213E3">
        <w:t xml:space="preserve"> asendatakse tekstiosa „</w:t>
      </w:r>
      <w:r w:rsidR="005968D0" w:rsidRPr="00A213E3">
        <w:t>käesoleva seaduse §-s 20“ tekstiosaga „käesoleva seaduse §-</w:t>
      </w:r>
      <w:r w:rsidR="00A05259" w:rsidRPr="00A213E3">
        <w:t>des 15 ja 17</w:t>
      </w:r>
      <w:r w:rsidR="00A05259" w:rsidRPr="00A213E3">
        <w:rPr>
          <w:vertAlign w:val="superscript"/>
        </w:rPr>
        <w:t>1</w:t>
      </w:r>
      <w:r w:rsidR="00A05259" w:rsidRPr="00A213E3">
        <w:t>“;</w:t>
      </w:r>
    </w:p>
    <w:p w14:paraId="634772D5" w14:textId="7278FCAE" w:rsidR="623851A1" w:rsidRPr="00A213E3" w:rsidRDefault="623851A1" w:rsidP="00E14255">
      <w:pPr>
        <w:spacing w:after="0" w:line="240" w:lineRule="auto"/>
        <w:ind w:left="0" w:right="0"/>
      </w:pPr>
    </w:p>
    <w:p w14:paraId="2E7F5BF3" w14:textId="17FF2D4B" w:rsidR="00C8268B" w:rsidRPr="00A213E3" w:rsidRDefault="00603573" w:rsidP="00E14255">
      <w:pPr>
        <w:spacing w:after="0" w:line="240" w:lineRule="auto"/>
        <w:ind w:left="0" w:right="0" w:firstLine="0"/>
      </w:pPr>
      <w:r>
        <w:rPr>
          <w:b/>
          <w:bCs/>
        </w:rPr>
        <w:t>3</w:t>
      </w:r>
      <w:r w:rsidR="00081FF3">
        <w:rPr>
          <w:b/>
          <w:bCs/>
        </w:rPr>
        <w:t>5</w:t>
      </w:r>
      <w:r w:rsidR="12415DBC" w:rsidRPr="006B5D2F">
        <w:rPr>
          <w:b/>
          <w:bCs/>
        </w:rPr>
        <w:t>)</w:t>
      </w:r>
      <w:r w:rsidR="12415DBC" w:rsidRPr="002111BC">
        <w:rPr>
          <w:b/>
          <w:bCs/>
        </w:rPr>
        <w:t xml:space="preserve"> </w:t>
      </w:r>
      <w:r w:rsidR="12415DBC" w:rsidRPr="00773E76">
        <w:t>paragrahvi 25 lõige</w:t>
      </w:r>
      <w:r w:rsidR="12415DBC" w:rsidRPr="00A213E3">
        <w:t xml:space="preserve"> 1 </w:t>
      </w:r>
      <w:r w:rsidR="10E05B48" w:rsidRPr="00A213E3">
        <w:t>muudetakse ja sõnastatakse järgmiselt:</w:t>
      </w:r>
    </w:p>
    <w:p w14:paraId="02CE1F3F" w14:textId="7813C5E9" w:rsidR="00C8268B" w:rsidRPr="00A213E3" w:rsidRDefault="006B5D2F" w:rsidP="00E14255">
      <w:pPr>
        <w:spacing w:after="0" w:line="240" w:lineRule="auto"/>
        <w:ind w:left="0" w:right="0"/>
      </w:pPr>
      <w:r>
        <w:t>„</w:t>
      </w:r>
      <w:r w:rsidR="04CFFA32">
        <w:t xml:space="preserve">(1) </w:t>
      </w:r>
      <w:r w:rsidR="73E326CC">
        <w:t>Pakendiregister on andmekogu, kuhu kantakse ning kus hoitakse ja töödeldakse turule lastud pakendatud kauba pakendite</w:t>
      </w:r>
      <w:r w:rsidR="00773E76">
        <w:t xml:space="preserve"> andmeid</w:t>
      </w:r>
      <w:r w:rsidR="73E326CC">
        <w:t xml:space="preserve">, </w:t>
      </w:r>
      <w:r w:rsidR="12415DBC">
        <w:t xml:space="preserve">sealhulgas </w:t>
      </w:r>
      <w:r w:rsidR="73E326CC">
        <w:t xml:space="preserve">andmeid </w:t>
      </w:r>
      <w:r w:rsidR="12415DBC">
        <w:t>ühekordselt kasutatavate plast</w:t>
      </w:r>
      <w:r w:rsidR="3095085F">
        <w:t>toodete</w:t>
      </w:r>
      <w:r w:rsidR="12415DBC">
        <w:t xml:space="preserve"> kohta</w:t>
      </w:r>
      <w:r w:rsidR="73E326CC">
        <w:t xml:space="preserve">, tekkinud pakendijäätmete, pakendi korduskasutuse, pakendijäätmete taaskasutamise ning taaskasutamise sihtarvude täitmise ja taaskasutamise tõendite kohta käesolevas seaduses </w:t>
      </w:r>
      <w:r w:rsidR="0B2143C6">
        <w:t>ning</w:t>
      </w:r>
      <w:r w:rsidR="73E326CC">
        <w:t xml:space="preserve"> </w:t>
      </w:r>
      <w:r w:rsidR="48AE8C6A" w:rsidRPr="6F67CC83">
        <w:rPr>
          <w:color w:val="000000" w:themeColor="text1"/>
          <w:szCs w:val="24"/>
        </w:rPr>
        <w:t>pakendaktsiisi seaduses</w:t>
      </w:r>
      <w:r w:rsidR="00773E76">
        <w:rPr>
          <w:color w:val="000000" w:themeColor="text1"/>
          <w:szCs w:val="24"/>
        </w:rPr>
        <w:t xml:space="preserve"> sätestatud</w:t>
      </w:r>
      <w:r w:rsidR="73E326CC">
        <w:t xml:space="preserve"> ülesannete täitmiseks, Euroopa Komisjonile pakendijäätmete </w:t>
      </w:r>
      <w:r w:rsidR="00773E76">
        <w:t>kohta</w:t>
      </w:r>
      <w:r w:rsidR="73E326CC">
        <w:t xml:space="preserve"> teabe esitamiseks </w:t>
      </w:r>
      <w:r w:rsidR="4E0A3B46">
        <w:t>ja</w:t>
      </w:r>
      <w:r w:rsidR="73E326CC">
        <w:t xml:space="preserve"> järelevalve teostamiseks.</w:t>
      </w:r>
      <w:r w:rsidR="00773E76">
        <w:t>“</w:t>
      </w:r>
      <w:r w:rsidR="12415DBC">
        <w:t>;</w:t>
      </w:r>
    </w:p>
    <w:p w14:paraId="521A5642" w14:textId="09FC3049" w:rsidR="3819CB01" w:rsidRPr="00A213E3" w:rsidRDefault="3819CB01" w:rsidP="00E14255">
      <w:pPr>
        <w:spacing w:after="0" w:line="240" w:lineRule="auto"/>
        <w:ind w:left="0" w:right="0"/>
      </w:pPr>
    </w:p>
    <w:p w14:paraId="6EF8480D" w14:textId="5B61B95F" w:rsidR="046535AC" w:rsidRPr="00A213E3" w:rsidRDefault="00DA21C9" w:rsidP="00E14255">
      <w:pPr>
        <w:spacing w:after="0" w:line="240" w:lineRule="auto"/>
        <w:ind w:left="0" w:right="0"/>
      </w:pPr>
      <w:r>
        <w:rPr>
          <w:b/>
          <w:bCs/>
        </w:rPr>
        <w:t>3</w:t>
      </w:r>
      <w:r w:rsidR="00081FF3">
        <w:rPr>
          <w:b/>
          <w:bCs/>
        </w:rPr>
        <w:t>6</w:t>
      </w:r>
      <w:r w:rsidR="0A7000E0" w:rsidRPr="004228F7">
        <w:rPr>
          <w:b/>
        </w:rPr>
        <w:t xml:space="preserve">) </w:t>
      </w:r>
      <w:r w:rsidR="0A7000E0" w:rsidRPr="00A213E3">
        <w:t>paragrahv</w:t>
      </w:r>
      <w:r w:rsidR="00773E76">
        <w:t>i</w:t>
      </w:r>
      <w:r w:rsidR="0A7000E0" w:rsidRPr="00A213E3">
        <w:t xml:space="preserve"> 26</w:t>
      </w:r>
      <w:r w:rsidR="0A7000E0" w:rsidRPr="00A213E3">
        <w:rPr>
          <w:vertAlign w:val="superscript"/>
        </w:rPr>
        <w:t xml:space="preserve">1 </w:t>
      </w:r>
      <w:r w:rsidR="2B90D920" w:rsidRPr="00A213E3">
        <w:t xml:space="preserve">tekst </w:t>
      </w:r>
      <w:r w:rsidR="0A7000E0" w:rsidRPr="00A213E3">
        <w:t>muudetakse ja sõnastatakse järgmiselt:</w:t>
      </w:r>
    </w:p>
    <w:p w14:paraId="2292EF5A" w14:textId="77130E47" w:rsidR="0A7000E0" w:rsidRPr="00A213E3" w:rsidRDefault="00773E76" w:rsidP="00E14255">
      <w:pPr>
        <w:spacing w:after="0" w:line="240" w:lineRule="auto"/>
        <w:ind w:left="0" w:right="0"/>
      </w:pPr>
      <w:r>
        <w:t>„</w:t>
      </w:r>
      <w:r w:rsidR="0A7000E0" w:rsidRPr="00A213E3">
        <w:rPr>
          <w:rFonts w:eastAsia="Arial"/>
        </w:rPr>
        <w:t xml:space="preserve">Korrakaitseorgan võib käesolevas seaduses sätestatud riikliku järelevalve teostamiseks kohaldada korrakaitseseaduse §-des 30, 31, 32, </w:t>
      </w:r>
      <w:r w:rsidR="0A7000E0" w:rsidRPr="00A213E3">
        <w:t>34, 49</w:t>
      </w:r>
      <w:r w:rsidR="0A7000E0" w:rsidRPr="00A213E3">
        <w:rPr>
          <w:rFonts w:eastAsia="Arial"/>
        </w:rPr>
        <w:t>, 50, 51, 52 ja 53 sätestatud riikliku järelevalve erimeetmeid korrakaitseseaduses sätestatud alusel ja korras</w:t>
      </w:r>
      <w:r w:rsidR="0A7000E0" w:rsidRPr="00A213E3">
        <w:t>.</w:t>
      </w:r>
      <w:r>
        <w:t>“</w:t>
      </w:r>
      <w:r w:rsidR="00383A68">
        <w:t>;</w:t>
      </w:r>
    </w:p>
    <w:p w14:paraId="49AC40AB" w14:textId="77777777" w:rsidR="0061770B" w:rsidRPr="00A213E3" w:rsidRDefault="0061770B" w:rsidP="00E14255">
      <w:pPr>
        <w:spacing w:after="0" w:line="240" w:lineRule="auto"/>
        <w:ind w:left="0" w:right="0"/>
      </w:pPr>
    </w:p>
    <w:p w14:paraId="59587BDE" w14:textId="2B9E95A8" w:rsidR="00C8268B" w:rsidRPr="00A213E3" w:rsidRDefault="00081FF3" w:rsidP="00E14255">
      <w:pPr>
        <w:spacing w:after="0" w:line="240" w:lineRule="auto"/>
        <w:ind w:left="0" w:right="0"/>
      </w:pPr>
      <w:r>
        <w:rPr>
          <w:b/>
          <w:bCs/>
        </w:rPr>
        <w:t>3</w:t>
      </w:r>
      <w:r w:rsidR="00F400B3">
        <w:rPr>
          <w:b/>
          <w:bCs/>
        </w:rPr>
        <w:t>7</w:t>
      </w:r>
      <w:r w:rsidR="00C8268B" w:rsidRPr="00A213E3">
        <w:rPr>
          <w:b/>
        </w:rPr>
        <w:t xml:space="preserve">) </w:t>
      </w:r>
      <w:r w:rsidR="00C8268B" w:rsidRPr="00A213E3">
        <w:t xml:space="preserve">seadust täiendatakse </w:t>
      </w:r>
      <w:r w:rsidR="16D8C91C" w:rsidRPr="00A213E3">
        <w:t xml:space="preserve">§-ga </w:t>
      </w:r>
      <w:r w:rsidR="214A1D63" w:rsidRPr="00A213E3">
        <w:t>39</w:t>
      </w:r>
      <w:r w:rsidR="214A1D63" w:rsidRPr="00A213E3">
        <w:rPr>
          <w:vertAlign w:val="superscript"/>
        </w:rPr>
        <w:t>9</w:t>
      </w:r>
      <w:r w:rsidR="00C8268B" w:rsidRPr="00A213E3">
        <w:rPr>
          <w:b/>
          <w:bCs/>
        </w:rPr>
        <w:t xml:space="preserve"> </w:t>
      </w:r>
      <w:r w:rsidR="00C8268B" w:rsidRPr="00A213E3">
        <w:t>järgmises sõnastuses:</w:t>
      </w:r>
    </w:p>
    <w:p w14:paraId="10353FC7" w14:textId="70084CDE" w:rsidR="00C8268B" w:rsidRDefault="00773E76" w:rsidP="00E14255">
      <w:pPr>
        <w:spacing w:after="0" w:line="240" w:lineRule="auto"/>
        <w:ind w:left="0" w:right="0"/>
        <w:rPr>
          <w:b/>
        </w:rPr>
      </w:pPr>
      <w:r>
        <w:t>„</w:t>
      </w:r>
      <w:r w:rsidR="00C8268B" w:rsidRPr="00A213E3">
        <w:rPr>
          <w:b/>
          <w:bCs/>
        </w:rPr>
        <w:t xml:space="preserve">§ </w:t>
      </w:r>
      <w:r w:rsidR="52DE8121" w:rsidRPr="00A213E3">
        <w:rPr>
          <w:b/>
          <w:bCs/>
        </w:rPr>
        <w:t>39</w:t>
      </w:r>
      <w:r w:rsidR="52DE8121" w:rsidRPr="00A213E3">
        <w:rPr>
          <w:b/>
          <w:bCs/>
          <w:vertAlign w:val="superscript"/>
        </w:rPr>
        <w:t>9</w:t>
      </w:r>
      <w:r w:rsidR="7301EE5D" w:rsidRPr="00A213E3">
        <w:rPr>
          <w:b/>
          <w:bCs/>
        </w:rPr>
        <w:t>.</w:t>
      </w:r>
      <w:r w:rsidR="00C8268B" w:rsidRPr="00A213E3">
        <w:rPr>
          <w:b/>
          <w:bCs/>
        </w:rPr>
        <w:t xml:space="preserve"> </w:t>
      </w:r>
      <w:r w:rsidR="6DDD9168" w:rsidRPr="00A213E3">
        <w:rPr>
          <w:b/>
        </w:rPr>
        <w:t>Korraldatud jäätmeveo nõuete rakendumine olmes tekkivate tagatisrahata pakendi jäätmete kogumisele</w:t>
      </w:r>
    </w:p>
    <w:p w14:paraId="1B57CBE9" w14:textId="77777777" w:rsidR="00773E76" w:rsidRPr="00A213E3" w:rsidRDefault="00773E76" w:rsidP="00E14255">
      <w:pPr>
        <w:spacing w:after="0" w:line="240" w:lineRule="auto"/>
        <w:ind w:left="0" w:right="0"/>
        <w:rPr>
          <w:b/>
        </w:rPr>
      </w:pPr>
    </w:p>
    <w:p w14:paraId="3294CA0B" w14:textId="4F4DFAE9" w:rsidR="00C8268B" w:rsidRDefault="00C8268B" w:rsidP="00E14255">
      <w:pPr>
        <w:spacing w:after="0" w:line="240" w:lineRule="auto"/>
        <w:ind w:left="0" w:right="0"/>
        <w:rPr>
          <w:rFonts w:eastAsia="Aptos"/>
          <w:sz w:val="22"/>
        </w:rPr>
      </w:pPr>
      <w:r w:rsidRPr="00A213E3">
        <w:rPr>
          <w:color w:val="202020"/>
        </w:rPr>
        <w:t xml:space="preserve">Kohaliku omavalitsuse üksus peab viima tagatisrahata pakendi jäätmete liigiti kogumise kooskõlla käesoleva seaduse § 15 </w:t>
      </w:r>
      <w:r w:rsidR="7301EE5D" w:rsidRPr="00A213E3">
        <w:rPr>
          <w:color w:val="202020"/>
        </w:rPr>
        <w:t>lõi</w:t>
      </w:r>
      <w:r w:rsidR="6BA011C7" w:rsidRPr="00A213E3">
        <w:rPr>
          <w:color w:val="202020"/>
        </w:rPr>
        <w:t>getes</w:t>
      </w:r>
      <w:r w:rsidRPr="00A213E3">
        <w:rPr>
          <w:color w:val="202020"/>
        </w:rPr>
        <w:t xml:space="preserve"> 3</w:t>
      </w:r>
      <w:r w:rsidR="4CF28190" w:rsidRPr="00A213E3">
        <w:t>–</w:t>
      </w:r>
      <w:r w:rsidR="03363E85" w:rsidRPr="00A213E3">
        <w:t>13</w:t>
      </w:r>
      <w:r w:rsidRPr="00A213E3">
        <w:rPr>
          <w:color w:val="202020"/>
        </w:rPr>
        <w:t xml:space="preserve"> sätestatuga uuest korraldatud jäätmeveo hankest</w:t>
      </w:r>
      <w:r w:rsidR="00773E76" w:rsidRPr="00773E76">
        <w:rPr>
          <w:color w:val="202020"/>
        </w:rPr>
        <w:t xml:space="preserve"> </w:t>
      </w:r>
      <w:r w:rsidR="00773E76" w:rsidRPr="00A213E3">
        <w:rPr>
          <w:color w:val="202020"/>
        </w:rPr>
        <w:t>a</w:t>
      </w:r>
      <w:r w:rsidR="00773E76">
        <w:rPr>
          <w:color w:val="202020"/>
        </w:rPr>
        <w:t>rvates</w:t>
      </w:r>
      <w:r w:rsidRPr="00A213E3">
        <w:rPr>
          <w:color w:val="202020"/>
        </w:rPr>
        <w:t>, kuid mitte hiljem kui 2030. aasta 31. detsembriks.</w:t>
      </w:r>
      <w:r w:rsidRPr="00A213E3">
        <w:rPr>
          <w:rFonts w:eastAsia="Aptos"/>
          <w:sz w:val="22"/>
        </w:rPr>
        <w:t>“</w:t>
      </w:r>
      <w:r w:rsidR="00383A68">
        <w:rPr>
          <w:rFonts w:eastAsia="Aptos"/>
          <w:sz w:val="22"/>
        </w:rPr>
        <w:t>;</w:t>
      </w:r>
    </w:p>
    <w:p w14:paraId="5CC42195" w14:textId="77777777" w:rsidR="00085281" w:rsidRPr="00A213E3" w:rsidRDefault="00085281" w:rsidP="00E14255">
      <w:pPr>
        <w:spacing w:after="0" w:line="240" w:lineRule="auto"/>
        <w:ind w:left="0" w:right="0"/>
        <w:rPr>
          <w:rFonts w:eastAsia="Aptos"/>
          <w:sz w:val="22"/>
        </w:rPr>
      </w:pPr>
    </w:p>
    <w:p w14:paraId="7E6C12AB" w14:textId="21EDDABC" w:rsidR="0039730E" w:rsidRPr="00A213E3" w:rsidRDefault="00081FF3" w:rsidP="00E14255">
      <w:pPr>
        <w:spacing w:after="0" w:line="240" w:lineRule="auto"/>
        <w:ind w:left="0" w:right="0" w:hanging="11"/>
        <w:rPr>
          <w:color w:val="000000" w:themeColor="text1"/>
        </w:rPr>
      </w:pPr>
      <w:r>
        <w:rPr>
          <w:b/>
          <w:bCs/>
          <w:color w:val="000000" w:themeColor="text1"/>
        </w:rPr>
        <w:t>3</w:t>
      </w:r>
      <w:r w:rsidR="00F400B3">
        <w:rPr>
          <w:b/>
          <w:bCs/>
          <w:color w:val="000000" w:themeColor="text1"/>
        </w:rPr>
        <w:t>8</w:t>
      </w:r>
      <w:r w:rsidR="270EC54C" w:rsidRPr="00A213E3">
        <w:rPr>
          <w:b/>
          <w:bCs/>
          <w:color w:val="000000" w:themeColor="text1"/>
        </w:rPr>
        <w:t>)</w:t>
      </w:r>
      <w:r w:rsidR="65C4AA09" w:rsidRPr="00A213E3">
        <w:rPr>
          <w:color w:val="000000" w:themeColor="text1"/>
        </w:rPr>
        <w:t xml:space="preserve"> seadust täiendatakse </w:t>
      </w:r>
      <w:r w:rsidR="76A3609E" w:rsidRPr="00A213E3">
        <w:rPr>
          <w:color w:val="000000" w:themeColor="text1"/>
        </w:rPr>
        <w:t xml:space="preserve">§-ga </w:t>
      </w:r>
      <w:r w:rsidR="0BFE0AD4" w:rsidRPr="00A213E3">
        <w:rPr>
          <w:color w:val="000000" w:themeColor="text1"/>
        </w:rPr>
        <w:t>39</w:t>
      </w:r>
      <w:r w:rsidR="6EACC009" w:rsidRPr="00A213E3">
        <w:rPr>
          <w:color w:val="000000" w:themeColor="text1"/>
          <w:vertAlign w:val="superscript"/>
        </w:rPr>
        <w:t>10</w:t>
      </w:r>
      <w:r w:rsidR="0BFE0AD4" w:rsidRPr="00A213E3">
        <w:rPr>
          <w:color w:val="000000" w:themeColor="text1"/>
          <w:vertAlign w:val="superscript"/>
        </w:rPr>
        <w:t xml:space="preserve"> </w:t>
      </w:r>
      <w:r w:rsidR="0BFE0AD4" w:rsidRPr="00A213E3">
        <w:rPr>
          <w:color w:val="000000" w:themeColor="text1"/>
        </w:rPr>
        <w:t>järgmises sõnastuses:</w:t>
      </w:r>
    </w:p>
    <w:p w14:paraId="482CD71E" w14:textId="3B19AC73" w:rsidR="1AC3E773" w:rsidRDefault="00773E76" w:rsidP="00E14255">
      <w:pPr>
        <w:spacing w:after="0" w:line="240" w:lineRule="auto"/>
        <w:ind w:left="0" w:right="0" w:hanging="11"/>
        <w:rPr>
          <w:b/>
          <w:bCs/>
          <w:color w:val="000000" w:themeColor="text1"/>
        </w:rPr>
      </w:pPr>
      <w:r>
        <w:rPr>
          <w:color w:val="000000" w:themeColor="text1"/>
        </w:rPr>
        <w:t>„</w:t>
      </w:r>
      <w:r w:rsidR="1AC3E773" w:rsidRPr="6F67CC83">
        <w:rPr>
          <w:b/>
          <w:bCs/>
          <w:color w:val="000000" w:themeColor="text1"/>
        </w:rPr>
        <w:t>§</w:t>
      </w:r>
      <w:r w:rsidR="6FAB956D" w:rsidRPr="6F67CC83">
        <w:rPr>
          <w:b/>
          <w:bCs/>
          <w:color w:val="000000" w:themeColor="text1"/>
        </w:rPr>
        <w:t xml:space="preserve"> </w:t>
      </w:r>
      <w:r w:rsidR="3F5138AD" w:rsidRPr="6F67CC83">
        <w:rPr>
          <w:b/>
          <w:bCs/>
          <w:color w:val="000000" w:themeColor="text1"/>
        </w:rPr>
        <w:t>3</w:t>
      </w:r>
      <w:r w:rsidR="7500F941" w:rsidRPr="6F67CC83">
        <w:rPr>
          <w:b/>
          <w:bCs/>
          <w:color w:val="000000" w:themeColor="text1"/>
        </w:rPr>
        <w:t>9</w:t>
      </w:r>
      <w:r w:rsidR="7500F941" w:rsidRPr="6F67CC83">
        <w:rPr>
          <w:b/>
          <w:bCs/>
          <w:color w:val="000000" w:themeColor="text1"/>
          <w:vertAlign w:val="superscript"/>
        </w:rPr>
        <w:t>10</w:t>
      </w:r>
      <w:r w:rsidR="3F5138AD" w:rsidRPr="6F67CC83">
        <w:rPr>
          <w:b/>
          <w:bCs/>
          <w:color w:val="000000" w:themeColor="text1"/>
        </w:rPr>
        <w:t>.</w:t>
      </w:r>
      <w:r w:rsidR="1AC3E773" w:rsidRPr="6F67CC83">
        <w:rPr>
          <w:b/>
          <w:bCs/>
          <w:color w:val="000000" w:themeColor="text1"/>
        </w:rPr>
        <w:t xml:space="preserve"> Taa</w:t>
      </w:r>
      <w:r w:rsidR="7F2BFA06" w:rsidRPr="6F67CC83">
        <w:rPr>
          <w:b/>
          <w:bCs/>
          <w:color w:val="000000" w:themeColor="text1"/>
        </w:rPr>
        <w:t>skasutusorganisatsiooni tegevusl</w:t>
      </w:r>
      <w:r w:rsidR="60DC19D5" w:rsidRPr="6F67CC83">
        <w:rPr>
          <w:b/>
          <w:bCs/>
          <w:color w:val="000000" w:themeColor="text1"/>
        </w:rPr>
        <w:t>oa</w:t>
      </w:r>
      <w:r w:rsidR="7F2BFA06" w:rsidRPr="6F67CC83">
        <w:rPr>
          <w:b/>
          <w:bCs/>
          <w:color w:val="000000" w:themeColor="text1"/>
        </w:rPr>
        <w:t xml:space="preserve"> </w:t>
      </w:r>
      <w:r w:rsidR="67D90AF2" w:rsidRPr="6F67CC83">
        <w:rPr>
          <w:b/>
          <w:bCs/>
          <w:color w:val="000000" w:themeColor="text1"/>
        </w:rPr>
        <w:t xml:space="preserve">tähtaja </w:t>
      </w:r>
      <w:r w:rsidR="7F2BFA06" w:rsidRPr="6F67CC83">
        <w:rPr>
          <w:b/>
          <w:bCs/>
          <w:color w:val="000000" w:themeColor="text1"/>
        </w:rPr>
        <w:t>rakendamine</w:t>
      </w:r>
    </w:p>
    <w:p w14:paraId="1C7033B6" w14:textId="77777777" w:rsidR="00773E76" w:rsidRPr="00A213E3" w:rsidRDefault="00773E76" w:rsidP="00E14255">
      <w:pPr>
        <w:spacing w:after="0" w:line="240" w:lineRule="auto"/>
        <w:ind w:left="0" w:right="0" w:hanging="11"/>
        <w:rPr>
          <w:color w:val="000000" w:themeColor="text1"/>
        </w:rPr>
      </w:pPr>
    </w:p>
    <w:p w14:paraId="28F254F2" w14:textId="089C2973" w:rsidR="76BE486A" w:rsidRPr="00A213E3" w:rsidRDefault="16F9044B" w:rsidP="00E14255">
      <w:pPr>
        <w:spacing w:after="0" w:line="240" w:lineRule="auto"/>
        <w:ind w:left="0" w:right="0" w:hanging="11"/>
      </w:pPr>
      <w:r w:rsidRPr="00A213E3">
        <w:t xml:space="preserve">(1) </w:t>
      </w:r>
      <w:r w:rsidR="43D288C8" w:rsidRPr="00A213E3">
        <w:t xml:space="preserve">Taaskasutusorganisatsiooni tegevusluba, mis on antud </w:t>
      </w:r>
      <w:r w:rsidR="406584DE" w:rsidRPr="00A213E3">
        <w:t xml:space="preserve">tähtajatult </w:t>
      </w:r>
      <w:commentRangeStart w:id="135"/>
      <w:r w:rsidR="43D288C8" w:rsidRPr="00A213E3">
        <w:t xml:space="preserve">enne käesoleva </w:t>
      </w:r>
      <w:r w:rsidR="5D8D59F2" w:rsidRPr="00A213E3">
        <w:t>paragrahvi</w:t>
      </w:r>
      <w:r w:rsidR="43D288C8" w:rsidRPr="00A213E3">
        <w:t xml:space="preserve"> jõustumist</w:t>
      </w:r>
      <w:commentRangeEnd w:id="135"/>
      <w:r w:rsidR="00172F66">
        <w:rPr>
          <w:rStyle w:val="Kommentaariviide"/>
        </w:rPr>
        <w:commentReference w:id="135"/>
      </w:r>
      <w:r w:rsidR="00773E76">
        <w:t>,</w:t>
      </w:r>
      <w:r w:rsidR="43D288C8" w:rsidRPr="00A213E3">
        <w:t xml:space="preserve"> kehtib viis aastat käesoleva </w:t>
      </w:r>
      <w:r w:rsidR="7DD0D76A" w:rsidRPr="00A213E3">
        <w:t xml:space="preserve">paragrahvi </w:t>
      </w:r>
      <w:r w:rsidR="43D288C8" w:rsidRPr="00A213E3">
        <w:t>jõustumisest</w:t>
      </w:r>
      <w:r w:rsidR="00773E76">
        <w:t xml:space="preserve"> arvates</w:t>
      </w:r>
      <w:r w:rsidR="43D288C8" w:rsidRPr="00A213E3">
        <w:t>.</w:t>
      </w:r>
    </w:p>
    <w:p w14:paraId="734D2519" w14:textId="77777777" w:rsidR="00E0484B" w:rsidRPr="00A213E3" w:rsidRDefault="00E0484B" w:rsidP="00E14255">
      <w:pPr>
        <w:spacing w:after="0" w:line="240" w:lineRule="auto"/>
        <w:ind w:left="0" w:right="0" w:hanging="11"/>
      </w:pPr>
    </w:p>
    <w:p w14:paraId="56434AE6" w14:textId="126BD8FB" w:rsidR="76BE486A" w:rsidRPr="00A213E3" w:rsidRDefault="5A832977" w:rsidP="00E14255">
      <w:pPr>
        <w:spacing w:after="0" w:line="240" w:lineRule="auto"/>
        <w:ind w:left="0" w:right="0" w:hanging="11"/>
      </w:pPr>
      <w:r w:rsidRPr="00A213E3">
        <w:t xml:space="preserve">(2) Keskkonnaamet </w:t>
      </w:r>
      <w:r w:rsidR="04F9B31E" w:rsidRPr="00A213E3">
        <w:t>teeb käesoleva paragrahvi lõikes 1 nimetatud tegevusl</w:t>
      </w:r>
      <w:r w:rsidR="62C3E46C" w:rsidRPr="00A213E3">
        <w:t>oa</w:t>
      </w:r>
      <w:r w:rsidR="04F9B31E" w:rsidRPr="00A213E3">
        <w:t xml:space="preserve"> tähtaja</w:t>
      </w:r>
      <w:r w:rsidR="73BEB9DB" w:rsidRPr="00A213E3">
        <w:t xml:space="preserve"> kohta</w:t>
      </w:r>
      <w:r w:rsidR="04F9B31E" w:rsidRPr="00A213E3">
        <w:t xml:space="preserve"> kande majandustegevuse registrisse k</w:t>
      </w:r>
      <w:r w:rsidR="7C63BC08" w:rsidRPr="00A213E3">
        <w:t xml:space="preserve">uue kuu jooksul </w:t>
      </w:r>
      <w:commentRangeStart w:id="136"/>
      <w:r w:rsidR="7C63BC08" w:rsidRPr="00A213E3">
        <w:t>käesoleva paragrahvi jõustumisest</w:t>
      </w:r>
      <w:r w:rsidR="00773E76">
        <w:t xml:space="preserve"> arvates</w:t>
      </w:r>
      <w:r w:rsidR="1E8E52C0" w:rsidRPr="00A213E3">
        <w:t>.</w:t>
      </w:r>
      <w:r w:rsidR="00773E76">
        <w:t>“</w:t>
      </w:r>
      <w:r w:rsidR="00383A68">
        <w:t>.</w:t>
      </w:r>
      <w:commentRangeEnd w:id="136"/>
      <w:r w:rsidR="00172F66">
        <w:rPr>
          <w:rStyle w:val="Kommentaariviide"/>
        </w:rPr>
        <w:commentReference w:id="136"/>
      </w:r>
    </w:p>
    <w:p w14:paraId="5C362F91" w14:textId="77777777" w:rsidR="00085281" w:rsidRPr="00A213E3" w:rsidRDefault="00085281" w:rsidP="00970CD8">
      <w:pPr>
        <w:spacing w:after="0" w:line="240" w:lineRule="auto"/>
        <w:ind w:left="0" w:right="0" w:firstLine="0"/>
        <w:rPr>
          <w:color w:val="000000" w:themeColor="text1"/>
        </w:rPr>
      </w:pPr>
    </w:p>
    <w:p w14:paraId="227A000D" w14:textId="7F079C50" w:rsidR="004A79AB" w:rsidRPr="00A213E3" w:rsidRDefault="004A79AB" w:rsidP="00E14255">
      <w:pPr>
        <w:spacing w:after="0" w:line="240" w:lineRule="auto"/>
        <w:ind w:left="0" w:right="0" w:firstLine="0"/>
        <w:rPr>
          <w:b/>
          <w:color w:val="000000" w:themeColor="text1"/>
        </w:rPr>
      </w:pPr>
      <w:r w:rsidRPr="006315AD">
        <w:rPr>
          <w:b/>
          <w:color w:val="000000" w:themeColor="text1"/>
        </w:rPr>
        <w:lastRenderedPageBreak/>
        <w:t xml:space="preserve">§ </w:t>
      </w:r>
      <w:r w:rsidR="00D0779B">
        <w:rPr>
          <w:b/>
          <w:color w:val="000000" w:themeColor="text1"/>
        </w:rPr>
        <w:t>3</w:t>
      </w:r>
      <w:r w:rsidRPr="006315AD">
        <w:rPr>
          <w:b/>
          <w:color w:val="000000" w:themeColor="text1"/>
        </w:rPr>
        <w:t>. Keskkonnatasude seaduse muutmine</w:t>
      </w:r>
    </w:p>
    <w:p w14:paraId="45E308D6" w14:textId="77777777" w:rsidR="00DA7781" w:rsidRPr="00A213E3" w:rsidRDefault="00DA7781" w:rsidP="00E14255">
      <w:pPr>
        <w:spacing w:after="0" w:line="240" w:lineRule="auto"/>
        <w:ind w:left="0" w:right="0" w:firstLine="0"/>
        <w:rPr>
          <w:color w:val="000000" w:themeColor="text1"/>
        </w:rPr>
      </w:pPr>
    </w:p>
    <w:p w14:paraId="52DB5CC8" w14:textId="784338B2" w:rsidR="004A79AB" w:rsidRPr="00A213E3" w:rsidRDefault="004A79AB" w:rsidP="00E14255">
      <w:pPr>
        <w:spacing w:after="0" w:line="240" w:lineRule="auto"/>
        <w:ind w:left="0" w:right="0" w:firstLine="0"/>
        <w:rPr>
          <w:color w:val="000000" w:themeColor="text1"/>
        </w:rPr>
      </w:pPr>
      <w:r w:rsidRPr="00A213E3">
        <w:rPr>
          <w:color w:val="000000" w:themeColor="text1"/>
        </w:rPr>
        <w:t>Keskkonnatasude seaduses tehakse järgmised muudatused:</w:t>
      </w:r>
    </w:p>
    <w:p w14:paraId="6B9C5402" w14:textId="0105F710" w:rsidR="2B32C8D3" w:rsidRPr="00A213E3" w:rsidRDefault="05BCF3E2" w:rsidP="00E14255">
      <w:pPr>
        <w:shd w:val="clear" w:color="auto" w:fill="FFFFFF" w:themeFill="background1"/>
        <w:spacing w:after="0" w:line="240" w:lineRule="auto"/>
        <w:ind w:left="0" w:right="0"/>
        <w:rPr>
          <w:color w:val="000000" w:themeColor="text1"/>
        </w:rPr>
      </w:pPr>
      <w:r w:rsidRPr="00A213E3">
        <w:rPr>
          <w:color w:val="000000" w:themeColor="text1"/>
        </w:rPr>
        <w:t xml:space="preserve"> </w:t>
      </w:r>
    </w:p>
    <w:p w14:paraId="146BF7E1" w14:textId="7CC6751F" w:rsidR="2B32C8D3" w:rsidRPr="00A213E3" w:rsidRDefault="05BCF3E2" w:rsidP="00E14255">
      <w:pPr>
        <w:shd w:val="clear" w:color="auto" w:fill="FFFFFF" w:themeFill="background1"/>
        <w:spacing w:after="0" w:line="240" w:lineRule="auto"/>
        <w:ind w:left="0" w:right="0"/>
        <w:rPr>
          <w:color w:val="auto"/>
          <w:szCs w:val="24"/>
        </w:rPr>
      </w:pPr>
      <w:r w:rsidRPr="00A213E3">
        <w:rPr>
          <w:b/>
          <w:color w:val="auto"/>
          <w:szCs w:val="24"/>
        </w:rPr>
        <w:t xml:space="preserve">1) </w:t>
      </w:r>
      <w:r w:rsidRPr="00A213E3">
        <w:rPr>
          <w:color w:val="auto"/>
          <w:szCs w:val="24"/>
        </w:rPr>
        <w:t xml:space="preserve">paragrahvi 3 lõiget 2 täiendatakse </w:t>
      </w:r>
      <w:commentRangeStart w:id="137"/>
      <w:r w:rsidRPr="00A213E3">
        <w:rPr>
          <w:color w:val="auto"/>
          <w:szCs w:val="24"/>
        </w:rPr>
        <w:t xml:space="preserve">punktiga 10 </w:t>
      </w:r>
      <w:commentRangeEnd w:id="137"/>
      <w:r w:rsidR="00B77987">
        <w:rPr>
          <w:rStyle w:val="Kommentaariviide"/>
        </w:rPr>
        <w:commentReference w:id="137"/>
      </w:r>
      <w:r w:rsidRPr="00A213E3">
        <w:rPr>
          <w:color w:val="auto"/>
          <w:szCs w:val="24"/>
        </w:rPr>
        <w:t>järgmises sõnastuses:</w:t>
      </w:r>
    </w:p>
    <w:p w14:paraId="04223BBC" w14:textId="26A5C51E" w:rsidR="2B32C8D3" w:rsidRPr="00A213E3" w:rsidRDefault="00744EEB" w:rsidP="00E14255">
      <w:pPr>
        <w:shd w:val="clear" w:color="auto" w:fill="FFFFFF" w:themeFill="background1"/>
        <w:spacing w:after="0" w:line="240" w:lineRule="auto"/>
        <w:ind w:left="0" w:right="0"/>
        <w:rPr>
          <w:color w:val="auto"/>
        </w:rPr>
      </w:pPr>
      <w:r>
        <w:rPr>
          <w:color w:val="auto"/>
        </w:rPr>
        <w:t>„</w:t>
      </w:r>
      <w:r w:rsidR="05BCF3E2" w:rsidRPr="6F67CC83">
        <w:rPr>
          <w:color w:val="auto"/>
        </w:rPr>
        <w:t xml:space="preserve">10) jäätmete põletamine energia saamise </w:t>
      </w:r>
      <w:r w:rsidR="00882D65">
        <w:rPr>
          <w:color w:val="auto"/>
        </w:rPr>
        <w:t>otstarbel</w:t>
      </w:r>
      <w:r w:rsidR="00882D65" w:rsidRPr="6F67CC83">
        <w:rPr>
          <w:color w:val="auto"/>
        </w:rPr>
        <w:t xml:space="preserve"> </w:t>
      </w:r>
      <w:r w:rsidR="05BCF3E2" w:rsidRPr="6F67CC83">
        <w:rPr>
          <w:color w:val="auto"/>
        </w:rPr>
        <w:t xml:space="preserve">(edaspidi </w:t>
      </w:r>
      <w:r w:rsidR="05BCF3E2" w:rsidRPr="6F67CC83">
        <w:rPr>
          <w:i/>
          <w:iCs/>
          <w:color w:val="auto"/>
        </w:rPr>
        <w:t xml:space="preserve">jäätmete põletamine energiakasutuse </w:t>
      </w:r>
      <w:r w:rsidR="00150E22">
        <w:rPr>
          <w:i/>
          <w:iCs/>
          <w:color w:val="auto"/>
        </w:rPr>
        <w:t xml:space="preserve">otstarbel </w:t>
      </w:r>
      <w:r w:rsidR="05BCF3E2" w:rsidRPr="6F67CC83">
        <w:rPr>
          <w:color w:val="auto"/>
        </w:rPr>
        <w:t xml:space="preserve">või </w:t>
      </w:r>
      <w:r w:rsidR="05BCF3E2" w:rsidRPr="6F67CC83">
        <w:rPr>
          <w:i/>
          <w:iCs/>
          <w:color w:val="auto"/>
        </w:rPr>
        <w:t>jäätmete energiakasutus</w:t>
      </w:r>
      <w:r w:rsidR="05BCF3E2" w:rsidRPr="6F67CC83">
        <w:rPr>
          <w:color w:val="auto"/>
        </w:rPr>
        <w:t>).</w:t>
      </w:r>
      <w:r w:rsidR="0078542C">
        <w:rPr>
          <w:color w:val="auto"/>
        </w:rPr>
        <w:t>“</w:t>
      </w:r>
      <w:r w:rsidR="05BCF3E2" w:rsidRPr="6F67CC83">
        <w:rPr>
          <w:color w:val="auto"/>
        </w:rPr>
        <w:t>;</w:t>
      </w:r>
    </w:p>
    <w:p w14:paraId="0ECECBC3" w14:textId="71423F2A" w:rsidR="56E7E1B0" w:rsidRPr="00A213E3" w:rsidRDefault="56E7E1B0" w:rsidP="00E14255">
      <w:pPr>
        <w:shd w:val="clear" w:color="auto" w:fill="FFFFFF" w:themeFill="background1"/>
        <w:spacing w:after="0" w:line="240" w:lineRule="auto"/>
        <w:ind w:left="0" w:right="0"/>
        <w:rPr>
          <w:color w:val="auto"/>
        </w:rPr>
      </w:pPr>
    </w:p>
    <w:p w14:paraId="7394C7B8" w14:textId="6BA477A2" w:rsidR="2B32C8D3" w:rsidRPr="00A213E3" w:rsidRDefault="4C2FB0A3" w:rsidP="00E14255">
      <w:pPr>
        <w:shd w:val="clear" w:color="auto" w:fill="FFFFFF" w:themeFill="background1"/>
        <w:spacing w:after="0" w:line="240" w:lineRule="auto"/>
        <w:ind w:left="0" w:right="0"/>
        <w:rPr>
          <w:color w:val="auto"/>
        </w:rPr>
      </w:pPr>
      <w:r w:rsidRPr="6F67CC83">
        <w:rPr>
          <w:b/>
          <w:bCs/>
          <w:color w:val="auto"/>
        </w:rPr>
        <w:t>2)</w:t>
      </w:r>
      <w:r w:rsidR="0FDDEE83" w:rsidRPr="6F67CC83">
        <w:rPr>
          <w:color w:val="auto"/>
        </w:rPr>
        <w:t xml:space="preserve"> paragrahvi 3 </w:t>
      </w:r>
      <w:del w:id="138" w:author="Kärt Voor" w:date="2024-12-05T11:17:00Z">
        <w:r w:rsidR="0FDDEE83" w:rsidRPr="6F67CC83" w:rsidDel="00B77987">
          <w:rPr>
            <w:color w:val="auto"/>
          </w:rPr>
          <w:delText>lõi</w:delText>
        </w:r>
        <w:r w:rsidR="0D8297EF" w:rsidRPr="6F67CC83" w:rsidDel="00B77987">
          <w:rPr>
            <w:color w:val="auto"/>
          </w:rPr>
          <w:delText>g</w:delText>
        </w:r>
        <w:r w:rsidR="0FDDEE83" w:rsidRPr="6F67CC83" w:rsidDel="00B77987">
          <w:rPr>
            <w:color w:val="auto"/>
          </w:rPr>
          <w:delText xml:space="preserve">et </w:delText>
        </w:r>
      </w:del>
      <w:ins w:id="139" w:author="Kärt Voor" w:date="2024-12-05T11:17:00Z">
        <w:r w:rsidR="00B77987">
          <w:rPr>
            <w:color w:val="auto"/>
          </w:rPr>
          <w:t>lõike</w:t>
        </w:r>
        <w:r w:rsidR="00B77987" w:rsidRPr="6F67CC83">
          <w:rPr>
            <w:color w:val="auto"/>
          </w:rPr>
          <w:t xml:space="preserve"> </w:t>
        </w:r>
      </w:ins>
      <w:r w:rsidR="0FDDEE83" w:rsidRPr="6F67CC83">
        <w:rPr>
          <w:color w:val="auto"/>
        </w:rPr>
        <w:t xml:space="preserve">6 </w:t>
      </w:r>
      <w:ins w:id="140" w:author="Kärt Voor" w:date="2024-12-05T11:17:00Z">
        <w:r w:rsidR="00B77987">
          <w:rPr>
            <w:color w:val="auto"/>
          </w:rPr>
          <w:t xml:space="preserve">teist lauset </w:t>
        </w:r>
      </w:ins>
      <w:commentRangeStart w:id="141"/>
      <w:r w:rsidR="420C7040" w:rsidRPr="6F67CC83">
        <w:rPr>
          <w:color w:val="auto"/>
        </w:rPr>
        <w:t xml:space="preserve">täiendatakse pärast sõna </w:t>
      </w:r>
      <w:r w:rsidR="00744EEB">
        <w:rPr>
          <w:color w:val="auto"/>
        </w:rPr>
        <w:t>„</w:t>
      </w:r>
      <w:r w:rsidR="420C7040" w:rsidRPr="6F67CC83">
        <w:rPr>
          <w:color w:val="auto"/>
        </w:rPr>
        <w:t>kasutamist</w:t>
      </w:r>
      <w:r w:rsidR="00744EEB">
        <w:rPr>
          <w:color w:val="auto"/>
        </w:rPr>
        <w:t>“</w:t>
      </w:r>
      <w:r w:rsidR="420C7040" w:rsidRPr="6F67CC83">
        <w:rPr>
          <w:color w:val="auto"/>
        </w:rPr>
        <w:t xml:space="preserve"> </w:t>
      </w:r>
      <w:r w:rsidR="00744EEB">
        <w:rPr>
          <w:color w:val="auto"/>
        </w:rPr>
        <w:t>sõnadega</w:t>
      </w:r>
      <w:r w:rsidR="420C7040" w:rsidRPr="6F67CC83">
        <w:rPr>
          <w:color w:val="auto"/>
        </w:rPr>
        <w:t xml:space="preserve"> </w:t>
      </w:r>
      <w:r w:rsidR="00744EEB">
        <w:rPr>
          <w:color w:val="auto"/>
        </w:rPr>
        <w:t>„</w:t>
      </w:r>
      <w:r w:rsidR="420C7040" w:rsidRPr="6F67CC83">
        <w:rPr>
          <w:color w:val="auto"/>
        </w:rPr>
        <w:t>ning ringmajanduse põhimõtteid</w:t>
      </w:r>
      <w:r w:rsidR="00744EEB">
        <w:rPr>
          <w:color w:val="auto"/>
        </w:rPr>
        <w:t>“</w:t>
      </w:r>
      <w:r w:rsidR="005511BD" w:rsidRPr="6F67CC83">
        <w:rPr>
          <w:color w:val="auto"/>
        </w:rPr>
        <w:t>;</w:t>
      </w:r>
      <w:commentRangeEnd w:id="141"/>
      <w:r w:rsidR="009D3F83">
        <w:rPr>
          <w:rStyle w:val="Kommentaariviide"/>
        </w:rPr>
        <w:commentReference w:id="141"/>
      </w:r>
    </w:p>
    <w:p w14:paraId="2E6B4E63" w14:textId="1AD3BA32" w:rsidR="717F130B" w:rsidRPr="00A213E3" w:rsidRDefault="717F130B" w:rsidP="00E14255">
      <w:pPr>
        <w:shd w:val="clear" w:color="auto" w:fill="FFFFFF" w:themeFill="background1"/>
        <w:spacing w:after="0" w:line="240" w:lineRule="auto"/>
        <w:ind w:left="0" w:right="0"/>
        <w:rPr>
          <w:color w:val="auto"/>
          <w:sz w:val="20"/>
          <w:szCs w:val="20"/>
        </w:rPr>
      </w:pPr>
    </w:p>
    <w:p w14:paraId="14B92F76" w14:textId="1131CBE7" w:rsidR="2B32C8D3" w:rsidRPr="00A213E3" w:rsidRDefault="58B80E6F" w:rsidP="00E14255">
      <w:pPr>
        <w:shd w:val="clear" w:color="auto" w:fill="FFFFFF" w:themeFill="background1"/>
        <w:spacing w:after="0" w:line="240" w:lineRule="auto"/>
        <w:ind w:left="0" w:right="0"/>
        <w:rPr>
          <w:color w:val="auto"/>
        </w:rPr>
      </w:pPr>
      <w:r w:rsidRPr="00A213E3">
        <w:rPr>
          <w:b/>
          <w:bCs/>
          <w:color w:val="auto"/>
        </w:rPr>
        <w:t>3</w:t>
      </w:r>
      <w:r w:rsidR="05BCF3E2" w:rsidRPr="00A213E3">
        <w:rPr>
          <w:b/>
          <w:color w:val="auto"/>
        </w:rPr>
        <w:t xml:space="preserve">) </w:t>
      </w:r>
      <w:r w:rsidR="05BCF3E2" w:rsidRPr="00A213E3">
        <w:rPr>
          <w:color w:val="auto"/>
        </w:rPr>
        <w:t xml:space="preserve">paragrahvi 4 lõiget 1 täiendatakse pärast sõna </w:t>
      </w:r>
      <w:r w:rsidR="00744EEB">
        <w:rPr>
          <w:color w:val="auto"/>
        </w:rPr>
        <w:t>„</w:t>
      </w:r>
      <w:commentRangeStart w:id="142"/>
      <w:r w:rsidR="05BCF3E2" w:rsidRPr="00A213E3">
        <w:rPr>
          <w:color w:val="auto"/>
        </w:rPr>
        <w:t>loodusvara</w:t>
      </w:r>
      <w:r w:rsidR="00744EEB">
        <w:rPr>
          <w:color w:val="auto"/>
        </w:rPr>
        <w:t>“</w:t>
      </w:r>
      <w:r w:rsidR="05BCF3E2" w:rsidRPr="00A213E3">
        <w:rPr>
          <w:color w:val="auto"/>
        </w:rPr>
        <w:t xml:space="preserve"> </w:t>
      </w:r>
      <w:commentRangeEnd w:id="142"/>
      <w:r w:rsidR="004401E7">
        <w:rPr>
          <w:rStyle w:val="Kommentaariviide"/>
        </w:rPr>
        <w:commentReference w:id="142"/>
      </w:r>
      <w:r w:rsidR="05BCF3E2" w:rsidRPr="00A213E3">
        <w:rPr>
          <w:color w:val="auto"/>
        </w:rPr>
        <w:t xml:space="preserve">sõnadega </w:t>
      </w:r>
      <w:r w:rsidR="00744EEB">
        <w:rPr>
          <w:color w:val="auto"/>
        </w:rPr>
        <w:t>„</w:t>
      </w:r>
      <w:r w:rsidR="05BCF3E2" w:rsidRPr="00A213E3">
        <w:rPr>
          <w:color w:val="auto"/>
        </w:rPr>
        <w:t>ja jäätmeid</w:t>
      </w:r>
      <w:r w:rsidR="00744EEB">
        <w:rPr>
          <w:color w:val="auto"/>
        </w:rPr>
        <w:t>“</w:t>
      </w:r>
      <w:r w:rsidR="05BCF3E2" w:rsidRPr="00A213E3">
        <w:rPr>
          <w:color w:val="auto"/>
        </w:rPr>
        <w:t>;</w:t>
      </w:r>
    </w:p>
    <w:p w14:paraId="411D96DF" w14:textId="474EF073" w:rsidR="2B32C8D3" w:rsidRPr="00A213E3" w:rsidRDefault="2B32C8D3" w:rsidP="00E14255">
      <w:pPr>
        <w:shd w:val="clear" w:color="auto" w:fill="FFFFFF" w:themeFill="background1"/>
        <w:spacing w:after="0" w:line="240" w:lineRule="auto"/>
        <w:ind w:left="0" w:right="0"/>
        <w:rPr>
          <w:color w:val="auto"/>
          <w:szCs w:val="24"/>
        </w:rPr>
      </w:pPr>
    </w:p>
    <w:p w14:paraId="644D2410" w14:textId="5F5B714F" w:rsidR="2B32C8D3" w:rsidRPr="00A213E3" w:rsidRDefault="357C1AA8" w:rsidP="00E14255">
      <w:pPr>
        <w:shd w:val="clear" w:color="auto" w:fill="FFFFFF" w:themeFill="background1"/>
        <w:spacing w:after="0" w:line="240" w:lineRule="auto"/>
        <w:ind w:left="0" w:right="0"/>
        <w:rPr>
          <w:color w:val="auto"/>
        </w:rPr>
      </w:pPr>
      <w:r w:rsidRPr="00A213E3">
        <w:rPr>
          <w:b/>
          <w:bCs/>
          <w:color w:val="auto"/>
        </w:rPr>
        <w:t>4</w:t>
      </w:r>
      <w:r w:rsidR="05BCF3E2" w:rsidRPr="00A213E3">
        <w:rPr>
          <w:b/>
          <w:color w:val="auto"/>
        </w:rPr>
        <w:t xml:space="preserve">) </w:t>
      </w:r>
      <w:r w:rsidR="05BCF3E2" w:rsidRPr="00A213E3">
        <w:rPr>
          <w:color w:val="auto"/>
        </w:rPr>
        <w:t xml:space="preserve">paragrahvi 4 lõiget 3 täiendatakse pärast sõna </w:t>
      </w:r>
      <w:r w:rsidR="00744EEB">
        <w:rPr>
          <w:color w:val="auto"/>
        </w:rPr>
        <w:t>„</w:t>
      </w:r>
      <w:r w:rsidR="05BCF3E2" w:rsidRPr="00A213E3">
        <w:rPr>
          <w:color w:val="auto"/>
        </w:rPr>
        <w:t>suurendamiseks</w:t>
      </w:r>
      <w:r w:rsidR="00E22C9C">
        <w:rPr>
          <w:color w:val="auto"/>
        </w:rPr>
        <w:t>“</w:t>
      </w:r>
      <w:r w:rsidR="05BCF3E2" w:rsidRPr="00A213E3">
        <w:rPr>
          <w:color w:val="auto"/>
        </w:rPr>
        <w:t xml:space="preserve"> tekstiosaga </w:t>
      </w:r>
      <w:r w:rsidR="00E22C9C">
        <w:rPr>
          <w:color w:val="auto"/>
        </w:rPr>
        <w:t>„</w:t>
      </w:r>
      <w:r w:rsidR="05BCF3E2" w:rsidRPr="00A213E3">
        <w:rPr>
          <w:color w:val="auto"/>
        </w:rPr>
        <w:t>,</w:t>
      </w:r>
      <w:r w:rsidR="00E22C9C">
        <w:rPr>
          <w:color w:val="auto"/>
        </w:rPr>
        <w:t> </w:t>
      </w:r>
      <w:r w:rsidR="05BCF3E2" w:rsidRPr="00A213E3">
        <w:rPr>
          <w:color w:val="auto"/>
        </w:rPr>
        <w:t>ringmajanduse edendamiseks</w:t>
      </w:r>
      <w:r w:rsidR="00E22C9C">
        <w:rPr>
          <w:color w:val="auto"/>
        </w:rPr>
        <w:t>“</w:t>
      </w:r>
      <w:r w:rsidR="005511BD" w:rsidRPr="00A213E3">
        <w:rPr>
          <w:color w:val="auto"/>
        </w:rPr>
        <w:t>;</w:t>
      </w:r>
    </w:p>
    <w:p w14:paraId="43850055" w14:textId="386B8400" w:rsidR="2B32C8D3" w:rsidRPr="00A213E3" w:rsidRDefault="2B32C8D3" w:rsidP="00E14255">
      <w:pPr>
        <w:shd w:val="clear" w:color="auto" w:fill="FFFFFF" w:themeFill="background1"/>
        <w:spacing w:after="0" w:line="240" w:lineRule="auto"/>
        <w:ind w:left="0" w:right="0"/>
        <w:rPr>
          <w:color w:val="auto"/>
          <w:szCs w:val="24"/>
        </w:rPr>
      </w:pPr>
    </w:p>
    <w:p w14:paraId="5A87F168" w14:textId="3CBDF86F" w:rsidR="2B32C8D3" w:rsidRPr="00A213E3" w:rsidRDefault="7797E0C0" w:rsidP="00E14255">
      <w:pPr>
        <w:shd w:val="clear" w:color="auto" w:fill="FFFFFF" w:themeFill="background1"/>
        <w:spacing w:after="0" w:line="240" w:lineRule="auto"/>
        <w:ind w:left="0" w:right="0"/>
        <w:rPr>
          <w:color w:val="auto"/>
        </w:rPr>
      </w:pPr>
      <w:r w:rsidRPr="00A213E3">
        <w:rPr>
          <w:b/>
          <w:bCs/>
          <w:color w:val="auto"/>
        </w:rPr>
        <w:t>5</w:t>
      </w:r>
      <w:r w:rsidR="05BCF3E2" w:rsidRPr="00A213E3">
        <w:rPr>
          <w:b/>
          <w:color w:val="auto"/>
        </w:rPr>
        <w:t>)</w:t>
      </w:r>
      <w:r w:rsidR="05BCF3E2" w:rsidRPr="00A213E3">
        <w:rPr>
          <w:color w:val="auto"/>
        </w:rPr>
        <w:t xml:space="preserve"> paragrahvi 5 lõiget 1 täiendatakse pärast sõna „saasteaineid</w:t>
      </w:r>
      <w:r w:rsidR="00744EEB">
        <w:rPr>
          <w:color w:val="auto"/>
        </w:rPr>
        <w:t>“</w:t>
      </w:r>
      <w:r w:rsidR="05BCF3E2" w:rsidRPr="00A213E3">
        <w:rPr>
          <w:color w:val="auto"/>
        </w:rPr>
        <w:t xml:space="preserve"> tekstiosaga </w:t>
      </w:r>
      <w:r w:rsidR="00744EEB">
        <w:rPr>
          <w:color w:val="auto"/>
        </w:rPr>
        <w:t>„</w:t>
      </w:r>
      <w:r w:rsidR="05BCF3E2" w:rsidRPr="00A213E3">
        <w:rPr>
          <w:color w:val="auto"/>
        </w:rPr>
        <w:t xml:space="preserve">, põletada jäätmeid energiakasutuse </w:t>
      </w:r>
      <w:r w:rsidR="00150E22">
        <w:rPr>
          <w:color w:val="auto"/>
        </w:rPr>
        <w:t>otstarbel</w:t>
      </w:r>
      <w:r w:rsidR="00744EEB">
        <w:rPr>
          <w:color w:val="auto"/>
        </w:rPr>
        <w:t>“</w:t>
      </w:r>
      <w:r w:rsidR="05BCF3E2" w:rsidRPr="00A213E3">
        <w:rPr>
          <w:color w:val="auto"/>
        </w:rPr>
        <w:t>;</w:t>
      </w:r>
    </w:p>
    <w:p w14:paraId="00CF846E" w14:textId="3BFA072C" w:rsidR="2B32C8D3" w:rsidRPr="00A213E3" w:rsidRDefault="2B32C8D3" w:rsidP="00E14255">
      <w:pPr>
        <w:shd w:val="clear" w:color="auto" w:fill="FFFFFF" w:themeFill="background1"/>
        <w:spacing w:after="0" w:line="240" w:lineRule="auto"/>
        <w:ind w:left="0" w:right="0"/>
        <w:rPr>
          <w:color w:val="auto"/>
          <w:szCs w:val="24"/>
        </w:rPr>
      </w:pPr>
    </w:p>
    <w:p w14:paraId="51334041" w14:textId="5EF08E0E" w:rsidR="2B32C8D3" w:rsidRPr="00A213E3" w:rsidRDefault="7D208F7A" w:rsidP="00E14255">
      <w:pPr>
        <w:shd w:val="clear" w:color="auto" w:fill="FFFFFF" w:themeFill="background1"/>
        <w:spacing w:after="0" w:line="240" w:lineRule="auto"/>
        <w:ind w:left="0" w:right="0"/>
        <w:rPr>
          <w:color w:val="auto"/>
        </w:rPr>
      </w:pPr>
      <w:r w:rsidRPr="00A213E3">
        <w:rPr>
          <w:b/>
          <w:bCs/>
          <w:color w:val="auto"/>
        </w:rPr>
        <w:t>6</w:t>
      </w:r>
      <w:r w:rsidR="05BCF3E2" w:rsidRPr="00A213E3">
        <w:rPr>
          <w:b/>
          <w:color w:val="auto"/>
        </w:rPr>
        <w:t xml:space="preserve">) </w:t>
      </w:r>
      <w:r w:rsidR="05BCF3E2" w:rsidRPr="00A213E3">
        <w:rPr>
          <w:color w:val="auto"/>
        </w:rPr>
        <w:t xml:space="preserve">paragrahvi 5 lõiget 4 täiendatakse pärast sõna </w:t>
      </w:r>
      <w:r w:rsidR="00744EEB">
        <w:rPr>
          <w:color w:val="auto"/>
        </w:rPr>
        <w:t>„</w:t>
      </w:r>
      <w:r w:rsidR="05BCF3E2" w:rsidRPr="00A213E3">
        <w:rPr>
          <w:color w:val="auto"/>
        </w:rPr>
        <w:t>saasteaineid</w:t>
      </w:r>
      <w:r w:rsidR="00744EEB">
        <w:rPr>
          <w:color w:val="auto"/>
        </w:rPr>
        <w:t>“</w:t>
      </w:r>
      <w:r w:rsidR="05BCF3E2" w:rsidRPr="00A213E3">
        <w:rPr>
          <w:color w:val="auto"/>
        </w:rPr>
        <w:t xml:space="preserve"> tekstiosaga </w:t>
      </w:r>
      <w:r w:rsidR="00744EEB">
        <w:rPr>
          <w:color w:val="auto"/>
        </w:rPr>
        <w:t>„</w:t>
      </w:r>
      <w:r w:rsidR="05BCF3E2" w:rsidRPr="00A213E3">
        <w:rPr>
          <w:color w:val="auto"/>
        </w:rPr>
        <w:t xml:space="preserve">, põletab jäätmeid energiakasutuse </w:t>
      </w:r>
      <w:r w:rsidR="00150E22">
        <w:rPr>
          <w:color w:val="auto"/>
        </w:rPr>
        <w:t>otstarbel</w:t>
      </w:r>
      <w:r w:rsidR="00744EEB">
        <w:rPr>
          <w:color w:val="auto"/>
        </w:rPr>
        <w:t>“</w:t>
      </w:r>
      <w:r w:rsidR="05BCF3E2" w:rsidRPr="00A213E3">
        <w:rPr>
          <w:color w:val="auto"/>
        </w:rPr>
        <w:t>;</w:t>
      </w:r>
    </w:p>
    <w:p w14:paraId="748A4632" w14:textId="6E2DF1CC" w:rsidR="2B32C8D3" w:rsidRPr="00A213E3" w:rsidRDefault="2B32C8D3" w:rsidP="00E14255">
      <w:pPr>
        <w:shd w:val="clear" w:color="auto" w:fill="FFFFFF" w:themeFill="background1"/>
        <w:spacing w:after="0" w:line="240" w:lineRule="auto"/>
        <w:ind w:left="0" w:right="0"/>
        <w:rPr>
          <w:color w:val="auto"/>
        </w:rPr>
      </w:pPr>
    </w:p>
    <w:p w14:paraId="7927EE7A" w14:textId="0DFDF06E" w:rsidR="2B8D91FB" w:rsidRPr="00A213E3" w:rsidRDefault="3C6810A1" w:rsidP="00E14255">
      <w:pPr>
        <w:shd w:val="clear" w:color="auto" w:fill="FFFFFF" w:themeFill="background1"/>
        <w:spacing w:after="0" w:line="240" w:lineRule="auto"/>
        <w:ind w:left="0" w:right="0"/>
        <w:rPr>
          <w:color w:val="auto"/>
        </w:rPr>
      </w:pPr>
      <w:r w:rsidRPr="00A213E3">
        <w:rPr>
          <w:b/>
          <w:bCs/>
          <w:color w:val="auto"/>
        </w:rPr>
        <w:t>7)</w:t>
      </w:r>
      <w:r w:rsidR="59A8FB00" w:rsidRPr="00A213E3">
        <w:rPr>
          <w:b/>
          <w:bCs/>
          <w:color w:val="auto"/>
        </w:rPr>
        <w:t xml:space="preserve"> </w:t>
      </w:r>
      <w:r w:rsidR="59A8FB00" w:rsidRPr="00A213E3">
        <w:rPr>
          <w:color w:val="auto"/>
        </w:rPr>
        <w:t xml:space="preserve">paragrahvi 5 lõike 6 sissejuhatav lauseosa muudetakse ja sõnastatakse järgmiselt: </w:t>
      </w:r>
      <w:r w:rsidR="00924B3A">
        <w:rPr>
          <w:color w:val="auto"/>
        </w:rPr>
        <w:t>„</w:t>
      </w:r>
      <w:r w:rsidR="59A8FB00" w:rsidRPr="00A213E3">
        <w:rPr>
          <w:color w:val="auto"/>
        </w:rPr>
        <w:t>Keskkonnatasu ei võeta, kui loodusvara kasutamine, saasteainete väljutamine keskkonda, jäätmete energiakasutus või kõrvaldamine keskkonnaloata või lubatust suuremas koguses toimub:</w:t>
      </w:r>
      <w:r w:rsidR="00924B3A">
        <w:rPr>
          <w:color w:val="auto"/>
        </w:rPr>
        <w:t>“</w:t>
      </w:r>
      <w:r w:rsidR="0B7ACDEA" w:rsidRPr="00A213E3">
        <w:rPr>
          <w:color w:val="auto"/>
        </w:rPr>
        <w:t>;</w:t>
      </w:r>
    </w:p>
    <w:p w14:paraId="0CE97E1C" w14:textId="31F03734" w:rsidR="005511BD" w:rsidRPr="00A213E3" w:rsidRDefault="005511BD" w:rsidP="00E14255">
      <w:pPr>
        <w:shd w:val="clear" w:color="auto" w:fill="FFFFFF" w:themeFill="background1"/>
        <w:spacing w:after="0" w:line="240" w:lineRule="auto"/>
        <w:ind w:left="0" w:right="0"/>
        <w:rPr>
          <w:color w:val="auto"/>
        </w:rPr>
      </w:pPr>
    </w:p>
    <w:p w14:paraId="16CBE07D" w14:textId="4D869B6F" w:rsidR="2B32C8D3" w:rsidRPr="00A213E3" w:rsidRDefault="30E07FB7" w:rsidP="00E14255">
      <w:pPr>
        <w:shd w:val="clear" w:color="auto" w:fill="FFFFFF" w:themeFill="background1"/>
        <w:spacing w:after="0" w:line="240" w:lineRule="auto"/>
        <w:ind w:left="0" w:right="0"/>
        <w:rPr>
          <w:color w:val="auto"/>
        </w:rPr>
      </w:pPr>
      <w:r w:rsidRPr="00A213E3">
        <w:rPr>
          <w:b/>
          <w:bCs/>
          <w:color w:val="auto"/>
        </w:rPr>
        <w:t>8</w:t>
      </w:r>
      <w:r w:rsidR="05BCF3E2" w:rsidRPr="00A213E3">
        <w:rPr>
          <w:b/>
          <w:color w:val="auto"/>
        </w:rPr>
        <w:t xml:space="preserve">) </w:t>
      </w:r>
      <w:r w:rsidR="05BCF3E2" w:rsidRPr="00A213E3">
        <w:rPr>
          <w:color w:val="auto"/>
        </w:rPr>
        <w:t xml:space="preserve">paragrahvi 14 lõikeid 1 ja 2 täiendatakse pärast sõna </w:t>
      </w:r>
      <w:r w:rsidR="00924B3A">
        <w:rPr>
          <w:color w:val="auto"/>
        </w:rPr>
        <w:t>„</w:t>
      </w:r>
      <w:r w:rsidR="05BCF3E2" w:rsidRPr="00A213E3">
        <w:rPr>
          <w:color w:val="auto"/>
        </w:rPr>
        <w:t>jäätmeid</w:t>
      </w:r>
      <w:r w:rsidR="00924B3A">
        <w:rPr>
          <w:color w:val="auto"/>
        </w:rPr>
        <w:t>“</w:t>
      </w:r>
      <w:r w:rsidR="05BCF3E2" w:rsidRPr="00A213E3">
        <w:rPr>
          <w:color w:val="auto"/>
        </w:rPr>
        <w:t xml:space="preserve"> sõnadega </w:t>
      </w:r>
      <w:r w:rsidR="00924B3A">
        <w:rPr>
          <w:color w:val="auto"/>
        </w:rPr>
        <w:t>„</w:t>
      </w:r>
      <w:r w:rsidR="05BCF3E2" w:rsidRPr="00A213E3">
        <w:rPr>
          <w:color w:val="auto"/>
        </w:rPr>
        <w:t xml:space="preserve">või põletatakse neid energiakasutuse </w:t>
      </w:r>
      <w:r w:rsidR="00150E22">
        <w:rPr>
          <w:color w:val="auto"/>
        </w:rPr>
        <w:t>otstarbel</w:t>
      </w:r>
      <w:r w:rsidR="00924B3A">
        <w:rPr>
          <w:color w:val="auto"/>
        </w:rPr>
        <w:t>“</w:t>
      </w:r>
      <w:r w:rsidR="05BCF3E2" w:rsidRPr="00A213E3">
        <w:rPr>
          <w:color w:val="auto"/>
        </w:rPr>
        <w:t>;</w:t>
      </w:r>
    </w:p>
    <w:p w14:paraId="1EFA4782" w14:textId="75BA3341" w:rsidR="2B32C8D3" w:rsidRPr="00A213E3" w:rsidRDefault="2B32C8D3" w:rsidP="00E14255">
      <w:pPr>
        <w:shd w:val="clear" w:color="auto" w:fill="FFFFFF" w:themeFill="background1"/>
        <w:spacing w:after="0" w:line="240" w:lineRule="auto"/>
        <w:ind w:left="0" w:right="0"/>
        <w:rPr>
          <w:color w:val="auto"/>
        </w:rPr>
      </w:pPr>
    </w:p>
    <w:p w14:paraId="44861191" w14:textId="00BD2EC1" w:rsidR="2B32C8D3" w:rsidRPr="00A213E3" w:rsidRDefault="0BB1A1BA" w:rsidP="00E14255">
      <w:pPr>
        <w:shd w:val="clear" w:color="auto" w:fill="FFFFFF" w:themeFill="background1"/>
        <w:spacing w:after="0" w:line="240" w:lineRule="auto"/>
        <w:ind w:left="0" w:right="0"/>
        <w:rPr>
          <w:color w:val="auto"/>
        </w:rPr>
      </w:pPr>
      <w:r w:rsidRPr="00A213E3">
        <w:rPr>
          <w:b/>
          <w:bCs/>
          <w:color w:val="auto"/>
        </w:rPr>
        <w:t>9</w:t>
      </w:r>
      <w:r w:rsidR="05BCF3E2" w:rsidRPr="00A213E3">
        <w:rPr>
          <w:b/>
          <w:color w:val="auto"/>
        </w:rPr>
        <w:t xml:space="preserve">) </w:t>
      </w:r>
      <w:r w:rsidR="05BCF3E2" w:rsidRPr="00A213E3">
        <w:rPr>
          <w:color w:val="auto"/>
        </w:rPr>
        <w:t>seadus</w:t>
      </w:r>
      <w:r w:rsidR="00F87137">
        <w:rPr>
          <w:color w:val="auto"/>
        </w:rPr>
        <w:t>e 3. peatüki 1. jagu</w:t>
      </w:r>
      <w:r w:rsidR="05BCF3E2" w:rsidRPr="00A213E3">
        <w:rPr>
          <w:color w:val="auto"/>
        </w:rPr>
        <w:t xml:space="preserve"> täiendatakse §-ga 18</w:t>
      </w:r>
      <w:r w:rsidR="05BCF3E2" w:rsidRPr="00A213E3">
        <w:rPr>
          <w:color w:val="auto"/>
          <w:vertAlign w:val="superscript"/>
        </w:rPr>
        <w:t>1</w:t>
      </w:r>
      <w:r w:rsidR="05BCF3E2" w:rsidRPr="00A213E3">
        <w:rPr>
          <w:color w:val="auto"/>
        </w:rPr>
        <w:t xml:space="preserve"> järgmises sõnastuses:</w:t>
      </w:r>
    </w:p>
    <w:p w14:paraId="7C9AB25E" w14:textId="762F3E2B" w:rsidR="2B32C8D3" w:rsidRPr="00A213E3" w:rsidRDefault="00924B3A" w:rsidP="00E14255">
      <w:pPr>
        <w:shd w:val="clear" w:color="auto" w:fill="FFFFFF" w:themeFill="background1"/>
        <w:spacing w:after="0" w:line="240" w:lineRule="auto"/>
        <w:ind w:left="0" w:right="0"/>
        <w:rPr>
          <w:color w:val="auto"/>
          <w:szCs w:val="24"/>
        </w:rPr>
      </w:pPr>
      <w:r>
        <w:rPr>
          <w:color w:val="auto"/>
          <w:szCs w:val="24"/>
        </w:rPr>
        <w:t>„</w:t>
      </w:r>
      <w:r w:rsidR="05BCF3E2" w:rsidRPr="00A213E3">
        <w:rPr>
          <w:b/>
          <w:color w:val="auto"/>
          <w:szCs w:val="24"/>
        </w:rPr>
        <w:t>§ 18</w:t>
      </w:r>
      <w:r w:rsidR="05BCF3E2" w:rsidRPr="00A213E3">
        <w:rPr>
          <w:b/>
          <w:color w:val="auto"/>
          <w:szCs w:val="24"/>
          <w:vertAlign w:val="superscript"/>
        </w:rPr>
        <w:t>1</w:t>
      </w:r>
      <w:r w:rsidR="05BCF3E2" w:rsidRPr="00A213E3">
        <w:rPr>
          <w:b/>
          <w:color w:val="auto"/>
          <w:szCs w:val="24"/>
        </w:rPr>
        <w:t>. Saastetasu rakendamine jäätmete energiakasutusel</w:t>
      </w:r>
    </w:p>
    <w:p w14:paraId="239F83A0" w14:textId="0D70F4AE" w:rsidR="2B32C8D3" w:rsidRPr="00A213E3" w:rsidRDefault="2B32C8D3" w:rsidP="00E14255">
      <w:pPr>
        <w:shd w:val="clear" w:color="auto" w:fill="FFFFFF" w:themeFill="background1"/>
        <w:spacing w:after="0" w:line="240" w:lineRule="auto"/>
        <w:ind w:left="0" w:right="0"/>
        <w:rPr>
          <w:color w:val="auto"/>
          <w:szCs w:val="24"/>
        </w:rPr>
      </w:pPr>
    </w:p>
    <w:p w14:paraId="60B98D7D" w14:textId="5C8B5167" w:rsidR="2B32C8D3" w:rsidRPr="00A213E3" w:rsidRDefault="05BCF3E2" w:rsidP="00E14255">
      <w:pPr>
        <w:shd w:val="clear" w:color="auto" w:fill="FFFFFF" w:themeFill="background1"/>
        <w:spacing w:after="0" w:line="240" w:lineRule="auto"/>
        <w:ind w:left="0" w:right="0"/>
        <w:rPr>
          <w:color w:val="auto"/>
        </w:rPr>
      </w:pPr>
      <w:r w:rsidRPr="00A213E3">
        <w:rPr>
          <w:color w:val="auto"/>
        </w:rPr>
        <w:t xml:space="preserve">(1) Saastetasu rakendatakse, kui jäätmeid põletatakse energiakasutuse </w:t>
      </w:r>
      <w:r w:rsidR="00150E22">
        <w:rPr>
          <w:color w:val="auto"/>
        </w:rPr>
        <w:t>otstarbel</w:t>
      </w:r>
      <w:r w:rsidR="0027399C" w:rsidRPr="00A213E3">
        <w:rPr>
          <w:color w:val="auto"/>
        </w:rPr>
        <w:t>.</w:t>
      </w:r>
    </w:p>
    <w:p w14:paraId="6BDAA45A" w14:textId="5650EC68" w:rsidR="2B32C8D3" w:rsidRPr="00A213E3" w:rsidRDefault="2B32C8D3" w:rsidP="00E14255">
      <w:pPr>
        <w:shd w:val="clear" w:color="auto" w:fill="FFFFFF" w:themeFill="background1"/>
        <w:spacing w:after="0" w:line="240" w:lineRule="auto"/>
        <w:ind w:left="0" w:right="0"/>
        <w:rPr>
          <w:color w:val="auto"/>
          <w:szCs w:val="24"/>
        </w:rPr>
      </w:pPr>
    </w:p>
    <w:p w14:paraId="2895DF98" w14:textId="67BECF35" w:rsidR="2B32C8D3" w:rsidRPr="00A213E3" w:rsidRDefault="417437CB" w:rsidP="00E14255">
      <w:pPr>
        <w:shd w:val="clear" w:color="auto" w:fill="FFFFFF" w:themeFill="background1"/>
        <w:spacing w:after="0" w:line="240" w:lineRule="auto"/>
        <w:ind w:left="0" w:right="0"/>
        <w:rPr>
          <w:color w:val="auto"/>
        </w:rPr>
      </w:pPr>
      <w:r w:rsidRPr="00A213E3">
        <w:rPr>
          <w:color w:val="auto"/>
        </w:rPr>
        <w:t xml:space="preserve">(2) Saastetasu rakendatakse, kui </w:t>
      </w:r>
      <w:r w:rsidR="4925A9E8" w:rsidRPr="00A213E3">
        <w:rPr>
          <w:color w:val="auto"/>
        </w:rPr>
        <w:t xml:space="preserve">energiakasutuse </w:t>
      </w:r>
      <w:r w:rsidR="00150E22">
        <w:rPr>
          <w:color w:val="auto"/>
        </w:rPr>
        <w:t>otstarbel</w:t>
      </w:r>
      <w:r w:rsidR="00150E22" w:rsidRPr="00A213E3">
        <w:rPr>
          <w:color w:val="auto"/>
        </w:rPr>
        <w:t xml:space="preserve"> </w:t>
      </w:r>
      <w:r w:rsidRPr="00A213E3">
        <w:rPr>
          <w:color w:val="auto"/>
        </w:rPr>
        <w:t>põletatakse</w:t>
      </w:r>
      <w:r w:rsidR="0FA4E3A2" w:rsidRPr="00A213E3">
        <w:rPr>
          <w:color w:val="auto"/>
        </w:rPr>
        <w:t xml:space="preserve"> </w:t>
      </w:r>
      <w:r w:rsidR="11A05D76" w:rsidRPr="00A213E3">
        <w:rPr>
          <w:color w:val="auto"/>
        </w:rPr>
        <w:t>tavajäätmeid, välja arvatud puidujäätmeid</w:t>
      </w:r>
      <w:r w:rsidR="5958046F" w:rsidRPr="00A213E3">
        <w:rPr>
          <w:color w:val="auto"/>
        </w:rPr>
        <w:t>.</w:t>
      </w:r>
      <w:r w:rsidR="00924B3A">
        <w:rPr>
          <w:color w:val="auto"/>
        </w:rPr>
        <w:t>“</w:t>
      </w:r>
      <w:r w:rsidR="5958046F" w:rsidRPr="00A213E3">
        <w:rPr>
          <w:color w:val="auto"/>
        </w:rPr>
        <w:t>;</w:t>
      </w:r>
    </w:p>
    <w:p w14:paraId="1AB19F8B" w14:textId="43DFD7A0" w:rsidR="2B32C8D3" w:rsidRPr="00A213E3" w:rsidRDefault="2B32C8D3" w:rsidP="00E14255">
      <w:pPr>
        <w:shd w:val="clear" w:color="auto" w:fill="FFFFFF" w:themeFill="background1"/>
        <w:spacing w:after="0" w:line="240" w:lineRule="auto"/>
        <w:ind w:left="0" w:right="0" w:firstLine="0"/>
        <w:rPr>
          <w:color w:val="auto"/>
        </w:rPr>
      </w:pPr>
    </w:p>
    <w:p w14:paraId="4A4F6B39" w14:textId="5AFB5D32" w:rsidR="2B32C8D3" w:rsidRPr="00A213E3" w:rsidRDefault="50363AC1" w:rsidP="00E14255">
      <w:pPr>
        <w:shd w:val="clear" w:color="auto" w:fill="FFFFFF" w:themeFill="background1"/>
        <w:spacing w:after="0" w:line="240" w:lineRule="auto"/>
        <w:ind w:left="0" w:right="0"/>
        <w:rPr>
          <w:color w:val="auto"/>
        </w:rPr>
      </w:pPr>
      <w:r w:rsidRPr="00A213E3">
        <w:rPr>
          <w:b/>
          <w:bCs/>
          <w:color w:val="auto"/>
        </w:rPr>
        <w:t>10</w:t>
      </w:r>
      <w:r w:rsidR="05BCF3E2" w:rsidRPr="00A213E3">
        <w:rPr>
          <w:b/>
          <w:bCs/>
          <w:color w:val="auto"/>
        </w:rPr>
        <w:t xml:space="preserve">) </w:t>
      </w:r>
      <w:r w:rsidR="05BCF3E2" w:rsidRPr="00A213E3">
        <w:rPr>
          <w:color w:val="auto"/>
        </w:rPr>
        <w:t>seadust täiendatakse §-ga 20</w:t>
      </w:r>
      <w:r w:rsidR="05BCF3E2" w:rsidRPr="00A213E3">
        <w:rPr>
          <w:color w:val="auto"/>
          <w:vertAlign w:val="superscript"/>
        </w:rPr>
        <w:t>1</w:t>
      </w:r>
      <w:r w:rsidR="05BCF3E2" w:rsidRPr="00A213E3">
        <w:rPr>
          <w:color w:val="auto"/>
        </w:rPr>
        <w:t xml:space="preserve"> järgmises sõnastuses:</w:t>
      </w:r>
    </w:p>
    <w:p w14:paraId="659F968C" w14:textId="345DA18A" w:rsidR="2B32C8D3" w:rsidRPr="00A213E3" w:rsidRDefault="00924B3A" w:rsidP="00E14255">
      <w:pPr>
        <w:shd w:val="clear" w:color="auto" w:fill="FFFFFF" w:themeFill="background1"/>
        <w:spacing w:after="0" w:line="240" w:lineRule="auto"/>
        <w:ind w:left="0" w:right="0"/>
        <w:rPr>
          <w:color w:val="auto"/>
          <w:szCs w:val="24"/>
        </w:rPr>
      </w:pPr>
      <w:commentRangeStart w:id="143"/>
      <w:r>
        <w:rPr>
          <w:color w:val="auto"/>
          <w:szCs w:val="24"/>
        </w:rPr>
        <w:t>„</w:t>
      </w:r>
      <w:r w:rsidR="05BCF3E2" w:rsidRPr="00A213E3">
        <w:rPr>
          <w:b/>
          <w:color w:val="auto"/>
          <w:szCs w:val="24"/>
        </w:rPr>
        <w:t>§ 20</w:t>
      </w:r>
      <w:r w:rsidR="05BCF3E2" w:rsidRPr="00A213E3">
        <w:rPr>
          <w:b/>
          <w:color w:val="auto"/>
          <w:szCs w:val="24"/>
          <w:vertAlign w:val="superscript"/>
        </w:rPr>
        <w:t>1</w:t>
      </w:r>
      <w:r w:rsidR="05BCF3E2" w:rsidRPr="00A213E3">
        <w:rPr>
          <w:b/>
          <w:color w:val="auto"/>
          <w:szCs w:val="24"/>
        </w:rPr>
        <w:t>. Saastetasumäärad jäätmete energiakasutusel</w:t>
      </w:r>
      <w:commentRangeEnd w:id="143"/>
      <w:r w:rsidR="00567B76">
        <w:rPr>
          <w:rStyle w:val="Kommentaariviide"/>
        </w:rPr>
        <w:commentReference w:id="143"/>
      </w:r>
    </w:p>
    <w:p w14:paraId="1465B2B3" w14:textId="77777777" w:rsidR="00924B3A" w:rsidRDefault="00924B3A" w:rsidP="00E14255">
      <w:pPr>
        <w:shd w:val="clear" w:color="auto" w:fill="FFFFFF" w:themeFill="background1"/>
        <w:spacing w:after="0" w:line="240" w:lineRule="auto"/>
        <w:ind w:left="0" w:right="0"/>
        <w:rPr>
          <w:color w:val="auto"/>
        </w:rPr>
      </w:pPr>
    </w:p>
    <w:p w14:paraId="2718B951" w14:textId="070AF88A" w:rsidR="2B32C8D3" w:rsidRPr="00A213E3" w:rsidRDefault="05BCF3E2" w:rsidP="00E14255">
      <w:pPr>
        <w:shd w:val="clear" w:color="auto" w:fill="FFFFFF" w:themeFill="background1"/>
        <w:spacing w:after="0" w:line="240" w:lineRule="auto"/>
        <w:ind w:left="0" w:right="0"/>
        <w:rPr>
          <w:color w:val="auto"/>
        </w:rPr>
      </w:pPr>
      <w:r w:rsidRPr="00A213E3">
        <w:rPr>
          <w:color w:val="auto"/>
        </w:rPr>
        <w:t>Saastetasumäärad jäätmetonni kohta jäätmete energiakasutusel on järgmised:</w:t>
      </w:r>
    </w:p>
    <w:p w14:paraId="6EF0F2DD" w14:textId="4AED6B99" w:rsidR="2B32C8D3" w:rsidRPr="00A213E3" w:rsidRDefault="0C7A1CCC" w:rsidP="00E14255">
      <w:pPr>
        <w:shd w:val="clear" w:color="auto" w:fill="FFFFFF" w:themeFill="background1"/>
        <w:spacing w:after="0" w:line="240" w:lineRule="auto"/>
        <w:ind w:left="0" w:right="0"/>
        <w:rPr>
          <w:color w:val="auto"/>
        </w:rPr>
      </w:pPr>
      <w:r w:rsidRPr="6F67CC83">
        <w:rPr>
          <w:color w:val="auto"/>
        </w:rPr>
        <w:t>1)</w:t>
      </w:r>
      <w:r w:rsidR="7C125830" w:rsidRPr="6F67CC83">
        <w:rPr>
          <w:color w:val="auto"/>
        </w:rPr>
        <w:t xml:space="preserve"> </w:t>
      </w:r>
      <w:r w:rsidR="3CD96209" w:rsidRPr="6F67CC83">
        <w:rPr>
          <w:color w:val="auto"/>
        </w:rPr>
        <w:t>tavajäätmete s</w:t>
      </w:r>
      <w:r w:rsidR="7C125830" w:rsidRPr="6F67CC83">
        <w:rPr>
          <w:color w:val="auto"/>
        </w:rPr>
        <w:t>ortimisjäägid</w:t>
      </w:r>
      <w:r w:rsidR="2174EA8A" w:rsidRPr="6F67CC83">
        <w:rPr>
          <w:color w:val="auto"/>
        </w:rPr>
        <w:t>, välja arvatud puidujäätmed</w:t>
      </w:r>
      <w:r w:rsidR="00E22C9C">
        <w:rPr>
          <w:color w:val="auto"/>
        </w:rPr>
        <w:t>,</w:t>
      </w:r>
      <w:r w:rsidR="7C125830" w:rsidRPr="6F67CC83">
        <w:rPr>
          <w:color w:val="auto"/>
        </w:rPr>
        <w:t xml:space="preserve"> </w:t>
      </w:r>
      <w:r w:rsidR="6CF5137F" w:rsidRPr="6F67CC83">
        <w:rPr>
          <w:color w:val="auto"/>
        </w:rPr>
        <w:t xml:space="preserve">– </w:t>
      </w:r>
      <w:r w:rsidR="7C125830" w:rsidRPr="6F67CC83">
        <w:rPr>
          <w:color w:val="auto"/>
        </w:rPr>
        <w:t xml:space="preserve">alates 2026. </w:t>
      </w:r>
      <w:r w:rsidR="763C38CC" w:rsidRPr="6F67CC83">
        <w:rPr>
          <w:color w:val="auto"/>
        </w:rPr>
        <w:t>a</w:t>
      </w:r>
      <w:r w:rsidR="7C125830" w:rsidRPr="6F67CC83">
        <w:rPr>
          <w:color w:val="auto"/>
        </w:rPr>
        <w:t>asta 1. jaanuarist 50 eurot</w:t>
      </w:r>
      <w:r w:rsidR="3A3DC853" w:rsidRPr="6F67CC83">
        <w:rPr>
          <w:color w:val="auto"/>
        </w:rPr>
        <w:t>;</w:t>
      </w:r>
    </w:p>
    <w:p w14:paraId="6B677B3E" w14:textId="11459F88" w:rsidR="2B32C8D3" w:rsidRPr="00A213E3" w:rsidRDefault="3A3DC853" w:rsidP="00E14255">
      <w:pPr>
        <w:shd w:val="clear" w:color="auto" w:fill="FFFFFF" w:themeFill="background1"/>
        <w:spacing w:after="0" w:line="240" w:lineRule="auto"/>
        <w:ind w:left="0" w:right="0" w:firstLine="0"/>
        <w:rPr>
          <w:color w:val="auto"/>
        </w:rPr>
      </w:pPr>
      <w:r w:rsidRPr="6F67CC83">
        <w:rPr>
          <w:color w:val="auto"/>
        </w:rPr>
        <w:t>2</w:t>
      </w:r>
      <w:r w:rsidR="59A8A051" w:rsidRPr="6F67CC83">
        <w:rPr>
          <w:color w:val="auto"/>
        </w:rPr>
        <w:t xml:space="preserve">) tavajäätmed, välja arvatud puidujäätmed ja käesoleva lõike punktis </w:t>
      </w:r>
      <w:r w:rsidR="1354E002" w:rsidRPr="6F67CC83">
        <w:rPr>
          <w:color w:val="auto"/>
        </w:rPr>
        <w:t>1</w:t>
      </w:r>
      <w:r w:rsidR="59A8A051" w:rsidRPr="6F67CC83">
        <w:rPr>
          <w:color w:val="auto"/>
        </w:rPr>
        <w:t xml:space="preserve"> nimetatud jäätmed</w:t>
      </w:r>
      <w:r w:rsidR="00E22C9C">
        <w:rPr>
          <w:color w:val="auto"/>
        </w:rPr>
        <w:t>,</w:t>
      </w:r>
      <w:r w:rsidR="14303D78" w:rsidRPr="6F67CC83">
        <w:rPr>
          <w:color w:val="auto"/>
        </w:rPr>
        <w:t xml:space="preserve"> </w:t>
      </w:r>
      <w:r w:rsidR="59A8A051" w:rsidRPr="6F67CC83">
        <w:rPr>
          <w:color w:val="auto"/>
        </w:rPr>
        <w:t>– alates 2026. aasta 1. jaanuarist – 60 eurot.</w:t>
      </w:r>
      <w:r w:rsidR="00924B3A">
        <w:rPr>
          <w:color w:val="auto"/>
        </w:rPr>
        <w:t>“</w:t>
      </w:r>
      <w:r w:rsidR="59A8A051" w:rsidRPr="6F67CC83">
        <w:rPr>
          <w:color w:val="auto"/>
        </w:rPr>
        <w:t>;</w:t>
      </w:r>
    </w:p>
    <w:p w14:paraId="2C3B6617" w14:textId="41C7B2D4" w:rsidR="2B32C8D3" w:rsidRPr="00A213E3" w:rsidRDefault="2B32C8D3" w:rsidP="00E14255">
      <w:pPr>
        <w:shd w:val="clear" w:color="auto" w:fill="FFFFFF" w:themeFill="background1"/>
        <w:spacing w:after="0" w:line="240" w:lineRule="auto"/>
        <w:ind w:left="0" w:right="0" w:firstLine="0"/>
        <w:rPr>
          <w:color w:val="auto"/>
        </w:rPr>
      </w:pPr>
    </w:p>
    <w:p w14:paraId="78833179" w14:textId="230B7D7C" w:rsidR="2B32C8D3" w:rsidRPr="00A213E3" w:rsidRDefault="635D40AD" w:rsidP="00E14255">
      <w:pPr>
        <w:shd w:val="clear" w:color="auto" w:fill="FFFFFF" w:themeFill="background1"/>
        <w:spacing w:after="0" w:line="240" w:lineRule="auto"/>
        <w:ind w:left="0" w:right="0"/>
        <w:rPr>
          <w:color w:val="auto"/>
        </w:rPr>
      </w:pPr>
      <w:r w:rsidRPr="00A213E3">
        <w:rPr>
          <w:b/>
          <w:bCs/>
          <w:color w:val="auto"/>
        </w:rPr>
        <w:t>1</w:t>
      </w:r>
      <w:r w:rsidR="418D80DF" w:rsidRPr="00A213E3">
        <w:rPr>
          <w:b/>
          <w:bCs/>
          <w:color w:val="auto"/>
        </w:rPr>
        <w:t>1</w:t>
      </w:r>
      <w:r w:rsidR="05BCF3E2" w:rsidRPr="00A213E3">
        <w:rPr>
          <w:b/>
          <w:bCs/>
          <w:color w:val="auto"/>
        </w:rPr>
        <w:t xml:space="preserve">) </w:t>
      </w:r>
      <w:r w:rsidR="05BCF3E2" w:rsidRPr="00A213E3">
        <w:rPr>
          <w:color w:val="auto"/>
        </w:rPr>
        <w:t>paragrahvi 21 lõike 1 punkt 2 sõnastatakse järgmiselt:</w:t>
      </w:r>
    </w:p>
    <w:p w14:paraId="0253F7AA" w14:textId="0F1C195A" w:rsidR="2B32C8D3" w:rsidRPr="00A213E3" w:rsidRDefault="00924B3A" w:rsidP="00E14255">
      <w:pPr>
        <w:shd w:val="clear" w:color="auto" w:fill="FFFFFF" w:themeFill="background1"/>
        <w:spacing w:after="0" w:line="240" w:lineRule="auto"/>
        <w:ind w:left="0" w:right="0"/>
        <w:rPr>
          <w:color w:val="auto"/>
        </w:rPr>
      </w:pPr>
      <w:r>
        <w:rPr>
          <w:color w:val="auto"/>
        </w:rPr>
        <w:t>„</w:t>
      </w:r>
      <w:r w:rsidR="05BCF3E2" w:rsidRPr="00A213E3">
        <w:rPr>
          <w:color w:val="auto"/>
        </w:rPr>
        <w:t>2) tavajäätmed, välja arvatud käesoleva lõike punktides 1 ja 3–5 nimetatud jäätmed</w:t>
      </w:r>
      <w:r w:rsidR="00E22C9C">
        <w:rPr>
          <w:color w:val="auto"/>
        </w:rPr>
        <w:t>,</w:t>
      </w:r>
      <w:r w:rsidR="05BCF3E2" w:rsidRPr="00A213E3">
        <w:rPr>
          <w:color w:val="auto"/>
        </w:rPr>
        <w:t xml:space="preserve"> – alates 2026. aasta 1. jaanuarist – 90 eurot;</w:t>
      </w:r>
      <w:r>
        <w:rPr>
          <w:color w:val="auto"/>
        </w:rPr>
        <w:t>“</w:t>
      </w:r>
      <w:r w:rsidR="05BCF3E2" w:rsidRPr="00A213E3">
        <w:rPr>
          <w:color w:val="auto"/>
        </w:rPr>
        <w:t>;</w:t>
      </w:r>
    </w:p>
    <w:p w14:paraId="2BA54CB0" w14:textId="0ADFFA97" w:rsidR="2B32C8D3" w:rsidRPr="00A213E3" w:rsidRDefault="2B32C8D3" w:rsidP="00E14255">
      <w:pPr>
        <w:shd w:val="clear" w:color="auto" w:fill="FFFFFF" w:themeFill="background1"/>
        <w:spacing w:after="0" w:line="240" w:lineRule="auto"/>
        <w:ind w:left="0" w:right="0"/>
        <w:rPr>
          <w:color w:val="auto"/>
          <w:szCs w:val="24"/>
        </w:rPr>
      </w:pPr>
    </w:p>
    <w:p w14:paraId="2E7E6B38" w14:textId="50E6BCD9" w:rsidR="2B32C8D3" w:rsidRPr="00A213E3" w:rsidRDefault="05BCF3E2" w:rsidP="00E14255">
      <w:pPr>
        <w:shd w:val="clear" w:color="auto" w:fill="FFFFFF" w:themeFill="background1"/>
        <w:spacing w:after="0" w:line="240" w:lineRule="auto"/>
        <w:ind w:left="0" w:right="0"/>
        <w:rPr>
          <w:color w:val="auto"/>
        </w:rPr>
      </w:pPr>
      <w:r w:rsidRPr="00A213E3">
        <w:rPr>
          <w:b/>
          <w:bCs/>
          <w:color w:val="auto"/>
        </w:rPr>
        <w:t>1</w:t>
      </w:r>
      <w:r w:rsidR="34FC6431" w:rsidRPr="00A213E3">
        <w:rPr>
          <w:b/>
          <w:bCs/>
          <w:color w:val="auto"/>
        </w:rPr>
        <w:t>2</w:t>
      </w:r>
      <w:r w:rsidRPr="00A213E3">
        <w:rPr>
          <w:b/>
          <w:color w:val="auto"/>
        </w:rPr>
        <w:t>)</w:t>
      </w:r>
      <w:r w:rsidRPr="00A213E3">
        <w:rPr>
          <w:color w:val="auto"/>
        </w:rPr>
        <w:t xml:space="preserve"> paragrahvi 22 täiendatakse punktiga 8 järgmises sõnastuses:</w:t>
      </w:r>
    </w:p>
    <w:p w14:paraId="5C4EB3D2" w14:textId="00D64844" w:rsidR="2B32C8D3" w:rsidRPr="00A213E3" w:rsidRDefault="00924B3A" w:rsidP="00E14255">
      <w:pPr>
        <w:shd w:val="clear" w:color="auto" w:fill="FFFFFF" w:themeFill="background1"/>
        <w:spacing w:after="0" w:line="240" w:lineRule="auto"/>
        <w:ind w:left="0" w:right="0"/>
        <w:rPr>
          <w:color w:val="auto"/>
          <w:szCs w:val="24"/>
        </w:rPr>
      </w:pPr>
      <w:r>
        <w:rPr>
          <w:color w:val="auto"/>
          <w:szCs w:val="24"/>
        </w:rPr>
        <w:lastRenderedPageBreak/>
        <w:t>„</w:t>
      </w:r>
      <w:r w:rsidR="05BCF3E2" w:rsidRPr="00A213E3">
        <w:rPr>
          <w:color w:val="auto"/>
          <w:szCs w:val="24"/>
        </w:rPr>
        <w:t xml:space="preserve">8) jäätmeid põletatakse energiakasutuse </w:t>
      </w:r>
      <w:r w:rsidR="00150E22">
        <w:rPr>
          <w:color w:val="auto"/>
          <w:szCs w:val="24"/>
        </w:rPr>
        <w:t>otstarbel</w:t>
      </w:r>
      <w:r w:rsidR="00150E22" w:rsidRPr="00A213E3">
        <w:rPr>
          <w:color w:val="auto"/>
          <w:szCs w:val="24"/>
        </w:rPr>
        <w:t xml:space="preserve"> </w:t>
      </w:r>
      <w:r w:rsidR="05BCF3E2" w:rsidRPr="00A213E3">
        <w:rPr>
          <w:color w:val="auto"/>
          <w:szCs w:val="24"/>
        </w:rPr>
        <w:t>lubatust suuremas koguses või ilma loata.</w:t>
      </w:r>
      <w:r>
        <w:rPr>
          <w:color w:val="auto"/>
          <w:szCs w:val="24"/>
        </w:rPr>
        <w:t>“</w:t>
      </w:r>
      <w:r w:rsidR="05BCF3E2" w:rsidRPr="00A213E3">
        <w:rPr>
          <w:color w:val="auto"/>
          <w:szCs w:val="24"/>
        </w:rPr>
        <w:t>;</w:t>
      </w:r>
    </w:p>
    <w:p w14:paraId="658D8BE9" w14:textId="346A2B45" w:rsidR="2B32C8D3" w:rsidRPr="00A213E3" w:rsidRDefault="2B32C8D3" w:rsidP="00E14255">
      <w:pPr>
        <w:shd w:val="clear" w:color="auto" w:fill="FFFFFF" w:themeFill="background1"/>
        <w:spacing w:after="0" w:line="240" w:lineRule="auto"/>
        <w:ind w:left="0" w:right="0"/>
        <w:rPr>
          <w:color w:val="auto"/>
          <w:szCs w:val="24"/>
        </w:rPr>
      </w:pPr>
    </w:p>
    <w:p w14:paraId="4ECE8858" w14:textId="4A33B7CA" w:rsidR="2B32C8D3" w:rsidRPr="00E17DB8" w:rsidRDefault="05BCF3E2" w:rsidP="00E14255">
      <w:pPr>
        <w:shd w:val="clear" w:color="auto" w:fill="FFFFFF" w:themeFill="background1"/>
        <w:spacing w:after="0" w:line="240" w:lineRule="auto"/>
        <w:ind w:left="0" w:right="0"/>
        <w:rPr>
          <w:color w:val="auto"/>
        </w:rPr>
      </w:pPr>
      <w:r w:rsidRPr="00E17DB8">
        <w:rPr>
          <w:b/>
          <w:bCs/>
          <w:color w:val="auto"/>
        </w:rPr>
        <w:t>1</w:t>
      </w:r>
      <w:r w:rsidR="569F300B" w:rsidRPr="00E17DB8">
        <w:rPr>
          <w:b/>
          <w:bCs/>
          <w:color w:val="auto"/>
        </w:rPr>
        <w:t>3</w:t>
      </w:r>
      <w:r w:rsidRPr="00E17DB8">
        <w:rPr>
          <w:b/>
          <w:color w:val="auto"/>
        </w:rPr>
        <w:t xml:space="preserve">) </w:t>
      </w:r>
      <w:r w:rsidRPr="00E17DB8">
        <w:rPr>
          <w:color w:val="auto"/>
        </w:rPr>
        <w:t>seadust täiendatakse §-ga 25</w:t>
      </w:r>
      <w:r w:rsidRPr="00E17DB8">
        <w:rPr>
          <w:color w:val="auto"/>
          <w:vertAlign w:val="superscript"/>
        </w:rPr>
        <w:t>1</w:t>
      </w:r>
      <w:r w:rsidRPr="00E17DB8">
        <w:rPr>
          <w:color w:val="auto"/>
        </w:rPr>
        <w:t xml:space="preserve"> järgmises sõnastuses:</w:t>
      </w:r>
    </w:p>
    <w:p w14:paraId="1E2C2CE3" w14:textId="58C2496F" w:rsidR="2B32C8D3" w:rsidRPr="00A213E3" w:rsidRDefault="00924B3A" w:rsidP="00E14255">
      <w:pPr>
        <w:shd w:val="clear" w:color="auto" w:fill="FFFFFF" w:themeFill="background1"/>
        <w:spacing w:after="0" w:line="240" w:lineRule="auto"/>
        <w:ind w:left="0" w:right="0"/>
        <w:rPr>
          <w:color w:val="auto"/>
          <w:szCs w:val="24"/>
        </w:rPr>
      </w:pPr>
      <w:r w:rsidRPr="00E17DB8">
        <w:rPr>
          <w:color w:val="auto"/>
          <w:szCs w:val="24"/>
        </w:rPr>
        <w:t>„</w:t>
      </w:r>
      <w:r w:rsidR="05BCF3E2" w:rsidRPr="00E17DB8">
        <w:rPr>
          <w:b/>
          <w:color w:val="auto"/>
          <w:szCs w:val="24"/>
        </w:rPr>
        <w:t>§ 25</w:t>
      </w:r>
      <w:r w:rsidR="05BCF3E2" w:rsidRPr="00E17DB8">
        <w:rPr>
          <w:b/>
          <w:color w:val="auto"/>
          <w:szCs w:val="24"/>
          <w:vertAlign w:val="superscript"/>
        </w:rPr>
        <w:t>1</w:t>
      </w:r>
      <w:r w:rsidR="05BCF3E2" w:rsidRPr="00E17DB8">
        <w:rPr>
          <w:b/>
          <w:color w:val="auto"/>
          <w:szCs w:val="24"/>
        </w:rPr>
        <w:t>. Saastetasu</w:t>
      </w:r>
      <w:r w:rsidR="00E8596E" w:rsidRPr="00E17DB8">
        <w:rPr>
          <w:rStyle w:val="Kommentaariviide"/>
          <w:b/>
          <w:sz w:val="24"/>
          <w:szCs w:val="24"/>
        </w:rPr>
        <w:t xml:space="preserve"> </w:t>
      </w:r>
      <w:r w:rsidR="05BCF3E2" w:rsidRPr="00E17DB8">
        <w:rPr>
          <w:rStyle w:val="Kommentaariviide"/>
          <w:b/>
          <w:sz w:val="24"/>
          <w:szCs w:val="24"/>
        </w:rPr>
        <w:t>k</w:t>
      </w:r>
      <w:r w:rsidR="05BCF3E2" w:rsidRPr="00E17DB8">
        <w:rPr>
          <w:b/>
          <w:color w:val="auto"/>
          <w:szCs w:val="24"/>
        </w:rPr>
        <w:t>õrgendatud määrad jäätmete energiakasutusel lubatust suuremas koguses</w:t>
      </w:r>
    </w:p>
    <w:p w14:paraId="3F24CA2F" w14:textId="1A61DACD" w:rsidR="2B32C8D3" w:rsidRPr="00A213E3" w:rsidRDefault="2B32C8D3" w:rsidP="00E14255">
      <w:pPr>
        <w:shd w:val="clear" w:color="auto" w:fill="FFFFFF" w:themeFill="background1"/>
        <w:spacing w:after="0" w:line="240" w:lineRule="auto"/>
        <w:ind w:left="0" w:right="0"/>
        <w:rPr>
          <w:color w:val="auto"/>
          <w:szCs w:val="24"/>
        </w:rPr>
      </w:pPr>
    </w:p>
    <w:p w14:paraId="56DA8805" w14:textId="5687DDC6" w:rsidR="2B32C8D3" w:rsidRPr="00A213E3" w:rsidRDefault="05BCF3E2" w:rsidP="00E14255">
      <w:pPr>
        <w:shd w:val="clear" w:color="auto" w:fill="FFFFFF" w:themeFill="background1"/>
        <w:spacing w:after="0" w:line="240" w:lineRule="auto"/>
        <w:ind w:left="0" w:right="0"/>
        <w:rPr>
          <w:color w:val="auto"/>
          <w:szCs w:val="24"/>
        </w:rPr>
      </w:pPr>
      <w:r w:rsidRPr="00A213E3">
        <w:rPr>
          <w:color w:val="auto"/>
          <w:szCs w:val="24"/>
        </w:rPr>
        <w:t>Jäätmete energiakasutusel keskkonnaloas lubatust suuremas koguses kõrgendatakse käesoleva seaduse §</w:t>
      </w:r>
      <w:r w:rsidR="00924B3A">
        <w:rPr>
          <w:color w:val="auto"/>
          <w:szCs w:val="24"/>
        </w:rPr>
        <w:t>-s</w:t>
      </w:r>
      <w:r w:rsidRPr="00A213E3">
        <w:rPr>
          <w:color w:val="auto"/>
          <w:szCs w:val="24"/>
        </w:rPr>
        <w:t xml:space="preserve"> 20</w:t>
      </w:r>
      <w:r w:rsidRPr="00A213E3">
        <w:rPr>
          <w:color w:val="auto"/>
          <w:szCs w:val="24"/>
          <w:vertAlign w:val="superscript"/>
        </w:rPr>
        <w:t>1</w:t>
      </w:r>
      <w:r w:rsidRPr="00A213E3">
        <w:rPr>
          <w:color w:val="auto"/>
          <w:szCs w:val="24"/>
        </w:rPr>
        <w:t xml:space="preserve"> sätestatud saastetasumäära</w:t>
      </w:r>
      <w:r w:rsidR="00E8596E">
        <w:rPr>
          <w:color w:val="auto"/>
          <w:szCs w:val="24"/>
        </w:rPr>
        <w:t>sid</w:t>
      </w:r>
      <w:r w:rsidRPr="00A213E3">
        <w:rPr>
          <w:color w:val="auto"/>
          <w:szCs w:val="24"/>
        </w:rPr>
        <w:t xml:space="preserve"> viis korda.</w:t>
      </w:r>
      <w:r w:rsidR="00924B3A">
        <w:rPr>
          <w:color w:val="auto"/>
          <w:szCs w:val="24"/>
        </w:rPr>
        <w:t>“</w:t>
      </w:r>
      <w:r w:rsidRPr="00A213E3">
        <w:rPr>
          <w:color w:val="auto"/>
          <w:szCs w:val="24"/>
        </w:rPr>
        <w:t>;</w:t>
      </w:r>
    </w:p>
    <w:p w14:paraId="29A7DC53" w14:textId="1B8D1F38" w:rsidR="2B32C8D3" w:rsidRPr="00A213E3" w:rsidRDefault="2B32C8D3" w:rsidP="00E14255">
      <w:pPr>
        <w:shd w:val="clear" w:color="auto" w:fill="FFFFFF" w:themeFill="background1"/>
        <w:spacing w:after="0" w:line="240" w:lineRule="auto"/>
        <w:ind w:left="0" w:right="0"/>
        <w:rPr>
          <w:color w:val="auto"/>
          <w:szCs w:val="24"/>
        </w:rPr>
      </w:pPr>
    </w:p>
    <w:p w14:paraId="05591DE1" w14:textId="4C037B42" w:rsidR="2B32C8D3" w:rsidRPr="00A213E3" w:rsidRDefault="05BCF3E2" w:rsidP="00E14255">
      <w:pPr>
        <w:shd w:val="clear" w:color="auto" w:fill="FFFFFF" w:themeFill="background1"/>
        <w:spacing w:after="0" w:line="240" w:lineRule="auto"/>
        <w:ind w:left="0" w:right="0"/>
        <w:rPr>
          <w:color w:val="auto"/>
        </w:rPr>
      </w:pPr>
      <w:commentRangeStart w:id="144"/>
      <w:r w:rsidRPr="00A213E3">
        <w:rPr>
          <w:b/>
          <w:bCs/>
          <w:color w:val="auto"/>
        </w:rPr>
        <w:t>1</w:t>
      </w:r>
      <w:r w:rsidR="1D90F82E" w:rsidRPr="00A213E3">
        <w:rPr>
          <w:b/>
          <w:bCs/>
          <w:color w:val="auto"/>
        </w:rPr>
        <w:t>4</w:t>
      </w:r>
      <w:r w:rsidRPr="00A213E3">
        <w:rPr>
          <w:b/>
          <w:color w:val="auto"/>
        </w:rPr>
        <w:t xml:space="preserve">) </w:t>
      </w:r>
      <w:r w:rsidRPr="00A213E3">
        <w:rPr>
          <w:color w:val="auto"/>
        </w:rPr>
        <w:t xml:space="preserve">paragrahvi 26 pealkirja täiendatakse pärast sõna </w:t>
      </w:r>
      <w:r w:rsidR="00924B3A">
        <w:rPr>
          <w:color w:val="auto"/>
        </w:rPr>
        <w:t>„</w:t>
      </w:r>
      <w:r w:rsidRPr="00A213E3">
        <w:rPr>
          <w:color w:val="auto"/>
        </w:rPr>
        <w:t>kõrvaldamisel</w:t>
      </w:r>
      <w:r w:rsidR="00924B3A">
        <w:rPr>
          <w:color w:val="auto"/>
        </w:rPr>
        <w:t>“</w:t>
      </w:r>
      <w:r w:rsidRPr="00A213E3">
        <w:rPr>
          <w:color w:val="auto"/>
        </w:rPr>
        <w:t xml:space="preserve"> sõnadega </w:t>
      </w:r>
      <w:r w:rsidR="00924B3A">
        <w:rPr>
          <w:color w:val="auto"/>
        </w:rPr>
        <w:t>„</w:t>
      </w:r>
      <w:r w:rsidRPr="00A213E3">
        <w:rPr>
          <w:color w:val="auto"/>
        </w:rPr>
        <w:t>ning jäätmete energiakasutusel</w:t>
      </w:r>
      <w:r w:rsidR="00924B3A">
        <w:rPr>
          <w:color w:val="auto"/>
        </w:rPr>
        <w:t>“</w:t>
      </w:r>
      <w:r w:rsidRPr="00A213E3">
        <w:rPr>
          <w:color w:val="auto"/>
        </w:rPr>
        <w:t>;</w:t>
      </w:r>
      <w:commentRangeEnd w:id="144"/>
      <w:r w:rsidR="00E17DB8">
        <w:rPr>
          <w:rStyle w:val="Kommentaariviide"/>
        </w:rPr>
        <w:commentReference w:id="144"/>
      </w:r>
    </w:p>
    <w:p w14:paraId="2D3EE708" w14:textId="1DA5EF03" w:rsidR="2B32C8D3" w:rsidRPr="00A213E3" w:rsidRDefault="2B32C8D3" w:rsidP="00E14255">
      <w:pPr>
        <w:shd w:val="clear" w:color="auto" w:fill="FFFFFF" w:themeFill="background1"/>
        <w:spacing w:after="0" w:line="240" w:lineRule="auto"/>
        <w:ind w:left="0" w:right="0"/>
        <w:rPr>
          <w:color w:val="auto"/>
          <w:szCs w:val="24"/>
        </w:rPr>
      </w:pPr>
    </w:p>
    <w:p w14:paraId="2EAC268C" w14:textId="4BC3C6D4" w:rsidR="2B32C8D3" w:rsidRPr="00A213E3" w:rsidRDefault="05BCF3E2" w:rsidP="00E14255">
      <w:pPr>
        <w:shd w:val="clear" w:color="auto" w:fill="FFFFFF" w:themeFill="background1"/>
        <w:spacing w:after="0" w:line="240" w:lineRule="auto"/>
        <w:ind w:left="0" w:right="0"/>
        <w:rPr>
          <w:color w:val="auto"/>
        </w:rPr>
      </w:pPr>
      <w:r w:rsidRPr="00A213E3">
        <w:rPr>
          <w:b/>
          <w:bCs/>
          <w:color w:val="auto"/>
        </w:rPr>
        <w:t>1</w:t>
      </w:r>
      <w:r w:rsidR="66E1594D" w:rsidRPr="00A213E3">
        <w:rPr>
          <w:b/>
          <w:bCs/>
          <w:color w:val="auto"/>
        </w:rPr>
        <w:t>5</w:t>
      </w:r>
      <w:r w:rsidRPr="00A213E3">
        <w:rPr>
          <w:b/>
          <w:color w:val="auto"/>
        </w:rPr>
        <w:t xml:space="preserve">) </w:t>
      </w:r>
      <w:r w:rsidRPr="00A213E3">
        <w:rPr>
          <w:color w:val="auto"/>
        </w:rPr>
        <w:t>paragrahvi 26 täiendatakse lõikega 4 järgmises sõnastuses:</w:t>
      </w:r>
    </w:p>
    <w:p w14:paraId="66D57397" w14:textId="2F44AACA" w:rsidR="2B32C8D3" w:rsidRPr="00A213E3" w:rsidRDefault="00924B3A" w:rsidP="00E14255">
      <w:pPr>
        <w:shd w:val="clear" w:color="auto" w:fill="FFFFFF" w:themeFill="background1"/>
        <w:spacing w:after="0" w:line="240" w:lineRule="auto"/>
        <w:ind w:left="0" w:right="0"/>
        <w:rPr>
          <w:color w:val="auto"/>
          <w:szCs w:val="24"/>
        </w:rPr>
      </w:pPr>
      <w:r>
        <w:rPr>
          <w:color w:val="auto"/>
          <w:szCs w:val="24"/>
        </w:rPr>
        <w:t>„</w:t>
      </w:r>
      <w:r w:rsidR="05BCF3E2" w:rsidRPr="00A213E3">
        <w:rPr>
          <w:color w:val="auto"/>
          <w:szCs w:val="24"/>
        </w:rPr>
        <w:t>(4) Jäätmete</w:t>
      </w:r>
      <w:r w:rsidR="05BCF3E2" w:rsidRPr="00A213E3" w:rsidDel="00924B3A">
        <w:rPr>
          <w:color w:val="auto"/>
          <w:szCs w:val="24"/>
        </w:rPr>
        <w:t xml:space="preserve"> </w:t>
      </w:r>
      <w:r w:rsidR="05BCF3E2" w:rsidRPr="00A213E3">
        <w:rPr>
          <w:color w:val="auto"/>
          <w:szCs w:val="24"/>
        </w:rPr>
        <w:t>energiakasutusel</w:t>
      </w:r>
      <w:r w:rsidR="05BCF3E2" w:rsidRPr="00A213E3" w:rsidDel="00924B3A">
        <w:rPr>
          <w:color w:val="auto"/>
          <w:szCs w:val="24"/>
        </w:rPr>
        <w:t xml:space="preserve"> ilma keskkonnaloata</w:t>
      </w:r>
      <w:r w:rsidR="05BCF3E2" w:rsidRPr="00A213E3">
        <w:rPr>
          <w:color w:val="auto"/>
          <w:szCs w:val="24"/>
        </w:rPr>
        <w:t xml:space="preserve">, </w:t>
      </w:r>
      <w:r w:rsidR="05BCF3E2" w:rsidRPr="00A213E3" w:rsidDel="0078542C">
        <w:rPr>
          <w:color w:val="auto"/>
          <w:szCs w:val="24"/>
        </w:rPr>
        <w:t>sealhulgas põletatud jäätmeliigi puudumise</w:t>
      </w:r>
      <w:r w:rsidR="05BCF3E2" w:rsidRPr="00A213E3" w:rsidDel="00924B3A">
        <w:rPr>
          <w:color w:val="auto"/>
          <w:szCs w:val="24"/>
        </w:rPr>
        <w:t>l</w:t>
      </w:r>
      <w:r w:rsidR="05BCF3E2" w:rsidRPr="00A213E3" w:rsidDel="0078542C">
        <w:rPr>
          <w:color w:val="auto"/>
          <w:szCs w:val="24"/>
        </w:rPr>
        <w:t xml:space="preserve"> </w:t>
      </w:r>
      <w:r w:rsidR="05BCF3E2" w:rsidRPr="00A213E3">
        <w:rPr>
          <w:color w:val="auto"/>
          <w:szCs w:val="24"/>
        </w:rPr>
        <w:t xml:space="preserve">keskkonnaloalt, </w:t>
      </w:r>
      <w:r w:rsidR="05BCF3E2" w:rsidRPr="00A213E3" w:rsidDel="00924B3A">
        <w:rPr>
          <w:color w:val="auto"/>
          <w:szCs w:val="24"/>
        </w:rPr>
        <w:t>kõrgendatakse</w:t>
      </w:r>
      <w:r w:rsidR="05BCF3E2" w:rsidRPr="00A213E3">
        <w:rPr>
          <w:color w:val="auto"/>
          <w:szCs w:val="24"/>
        </w:rPr>
        <w:t xml:space="preserve"> käesoleva seaduse §</w:t>
      </w:r>
      <w:r>
        <w:rPr>
          <w:color w:val="auto"/>
          <w:szCs w:val="24"/>
        </w:rPr>
        <w:t>-s</w:t>
      </w:r>
      <w:r w:rsidR="05BCF3E2" w:rsidRPr="00A213E3">
        <w:rPr>
          <w:color w:val="auto"/>
          <w:szCs w:val="24"/>
        </w:rPr>
        <w:t xml:space="preserve"> 20</w:t>
      </w:r>
      <w:r w:rsidR="05BCF3E2" w:rsidRPr="00A213E3">
        <w:rPr>
          <w:color w:val="auto"/>
          <w:szCs w:val="24"/>
          <w:vertAlign w:val="superscript"/>
        </w:rPr>
        <w:t>1</w:t>
      </w:r>
      <w:r w:rsidR="05BCF3E2" w:rsidRPr="00A213E3">
        <w:rPr>
          <w:color w:val="auto"/>
          <w:szCs w:val="24"/>
        </w:rPr>
        <w:t xml:space="preserve"> sätestatud tasumäära</w:t>
      </w:r>
      <w:r w:rsidR="003544A5">
        <w:rPr>
          <w:color w:val="auto"/>
          <w:szCs w:val="24"/>
        </w:rPr>
        <w:t>sid</w:t>
      </w:r>
      <w:r w:rsidR="05BCF3E2" w:rsidRPr="00A213E3">
        <w:rPr>
          <w:color w:val="auto"/>
          <w:szCs w:val="24"/>
        </w:rPr>
        <w:t xml:space="preserve"> 10 korda.“;</w:t>
      </w:r>
    </w:p>
    <w:p w14:paraId="35CB13D3" w14:textId="71CD248D" w:rsidR="2B32C8D3" w:rsidRPr="00A213E3" w:rsidRDefault="2B32C8D3" w:rsidP="00E14255">
      <w:pPr>
        <w:shd w:val="clear" w:color="auto" w:fill="FFFFFF" w:themeFill="background1"/>
        <w:spacing w:after="0" w:line="240" w:lineRule="auto"/>
        <w:ind w:left="0" w:right="0"/>
        <w:rPr>
          <w:color w:val="auto"/>
          <w:szCs w:val="24"/>
        </w:rPr>
      </w:pPr>
    </w:p>
    <w:p w14:paraId="0432E0B8" w14:textId="7187DAAD" w:rsidR="2B32C8D3" w:rsidRPr="00A213E3" w:rsidRDefault="05BCF3E2" w:rsidP="00E14255">
      <w:pPr>
        <w:shd w:val="clear" w:color="auto" w:fill="FFFFFF" w:themeFill="background1"/>
        <w:spacing w:after="0" w:line="240" w:lineRule="auto"/>
        <w:ind w:left="0" w:right="0"/>
        <w:rPr>
          <w:color w:val="auto"/>
        </w:rPr>
      </w:pPr>
      <w:r w:rsidRPr="00A213E3">
        <w:rPr>
          <w:b/>
          <w:bCs/>
          <w:color w:val="auto"/>
        </w:rPr>
        <w:t>1</w:t>
      </w:r>
      <w:r w:rsidR="5B358478" w:rsidRPr="00A213E3">
        <w:rPr>
          <w:b/>
          <w:bCs/>
          <w:color w:val="auto"/>
        </w:rPr>
        <w:t>6</w:t>
      </w:r>
      <w:r w:rsidRPr="00A213E3">
        <w:rPr>
          <w:b/>
          <w:color w:val="auto"/>
        </w:rPr>
        <w:t xml:space="preserve">) </w:t>
      </w:r>
      <w:r w:rsidRPr="00A213E3">
        <w:rPr>
          <w:color w:val="auto"/>
        </w:rPr>
        <w:t xml:space="preserve">paragrahvi 32 lõiget 6 täiendatakse pärast sõna </w:t>
      </w:r>
      <w:r w:rsidR="0078542C">
        <w:rPr>
          <w:color w:val="auto"/>
        </w:rPr>
        <w:t>„</w:t>
      </w:r>
      <w:r w:rsidRPr="00A213E3">
        <w:rPr>
          <w:color w:val="auto"/>
        </w:rPr>
        <w:t>väljutamise</w:t>
      </w:r>
      <w:r w:rsidR="0078542C">
        <w:rPr>
          <w:color w:val="auto"/>
        </w:rPr>
        <w:t>“</w:t>
      </w:r>
      <w:r w:rsidRPr="00A213E3">
        <w:rPr>
          <w:color w:val="auto"/>
        </w:rPr>
        <w:t xml:space="preserve"> tekstiosaga </w:t>
      </w:r>
      <w:r w:rsidR="0078542C">
        <w:rPr>
          <w:color w:val="auto"/>
        </w:rPr>
        <w:t>„</w:t>
      </w:r>
      <w:r w:rsidRPr="00A213E3">
        <w:rPr>
          <w:color w:val="auto"/>
        </w:rPr>
        <w:t xml:space="preserve">, </w:t>
      </w:r>
      <w:r w:rsidR="486E7D69" w:rsidRPr="00A213E3">
        <w:rPr>
          <w:color w:val="auto"/>
        </w:rPr>
        <w:t xml:space="preserve">energiakasutuse </w:t>
      </w:r>
      <w:r w:rsidR="00150E22">
        <w:rPr>
          <w:color w:val="auto"/>
        </w:rPr>
        <w:t>otstarbel</w:t>
      </w:r>
      <w:r w:rsidR="00150E22" w:rsidRPr="00A213E3">
        <w:rPr>
          <w:color w:val="auto"/>
        </w:rPr>
        <w:t xml:space="preserve"> </w:t>
      </w:r>
      <w:r w:rsidRPr="00A213E3">
        <w:rPr>
          <w:color w:val="auto"/>
        </w:rPr>
        <w:t>põletamisse suunatud</w:t>
      </w:r>
      <w:r w:rsidR="0078542C">
        <w:rPr>
          <w:color w:val="auto"/>
        </w:rPr>
        <w:t>“</w:t>
      </w:r>
      <w:r w:rsidRPr="00A213E3">
        <w:rPr>
          <w:color w:val="auto"/>
        </w:rPr>
        <w:t>;</w:t>
      </w:r>
    </w:p>
    <w:p w14:paraId="1EA314FA" w14:textId="4CE6C2B7" w:rsidR="2B32C8D3" w:rsidRPr="00A213E3" w:rsidRDefault="2B32C8D3" w:rsidP="00E14255">
      <w:pPr>
        <w:shd w:val="clear" w:color="auto" w:fill="FFFFFF" w:themeFill="background1"/>
        <w:spacing w:after="0" w:line="240" w:lineRule="auto"/>
        <w:ind w:left="0" w:right="0"/>
        <w:rPr>
          <w:color w:val="auto"/>
          <w:szCs w:val="24"/>
        </w:rPr>
      </w:pPr>
    </w:p>
    <w:p w14:paraId="7FF9BFFF" w14:textId="46B614BD" w:rsidR="2B32C8D3" w:rsidRPr="00A213E3" w:rsidRDefault="05BCF3E2" w:rsidP="00E14255">
      <w:pPr>
        <w:shd w:val="clear" w:color="auto" w:fill="FFFFFF" w:themeFill="background1"/>
        <w:spacing w:after="0" w:line="240" w:lineRule="auto"/>
        <w:ind w:left="0" w:right="0"/>
        <w:rPr>
          <w:color w:val="auto"/>
        </w:rPr>
      </w:pPr>
      <w:r w:rsidRPr="00A213E3">
        <w:rPr>
          <w:b/>
          <w:bCs/>
          <w:color w:val="auto"/>
        </w:rPr>
        <w:t>1</w:t>
      </w:r>
      <w:r w:rsidR="785B4FFF" w:rsidRPr="00A213E3">
        <w:rPr>
          <w:b/>
          <w:bCs/>
          <w:color w:val="auto"/>
        </w:rPr>
        <w:t>7</w:t>
      </w:r>
      <w:r w:rsidRPr="00A213E3">
        <w:rPr>
          <w:b/>
          <w:color w:val="auto"/>
        </w:rPr>
        <w:t xml:space="preserve">) </w:t>
      </w:r>
      <w:r w:rsidRPr="00A213E3">
        <w:rPr>
          <w:color w:val="auto"/>
        </w:rPr>
        <w:t>paragrahvi 32 lõiget 6</w:t>
      </w:r>
      <w:r w:rsidRPr="00A213E3">
        <w:rPr>
          <w:color w:val="auto"/>
          <w:vertAlign w:val="superscript"/>
        </w:rPr>
        <w:t>1</w:t>
      </w:r>
      <w:r w:rsidRPr="00A213E3">
        <w:rPr>
          <w:color w:val="auto"/>
        </w:rPr>
        <w:t xml:space="preserve"> täiendatakse punktiga 4 järgmises sõnastuses:</w:t>
      </w:r>
    </w:p>
    <w:p w14:paraId="71A2151E" w14:textId="522365C8" w:rsidR="2B32C8D3" w:rsidRPr="00A213E3" w:rsidRDefault="0078542C" w:rsidP="00E14255">
      <w:pPr>
        <w:shd w:val="clear" w:color="auto" w:fill="FFFFFF" w:themeFill="background1"/>
        <w:spacing w:after="0" w:line="240" w:lineRule="auto"/>
        <w:ind w:left="0" w:right="0"/>
        <w:rPr>
          <w:color w:val="auto"/>
          <w:szCs w:val="24"/>
        </w:rPr>
      </w:pPr>
      <w:r>
        <w:rPr>
          <w:color w:val="auto"/>
          <w:szCs w:val="24"/>
        </w:rPr>
        <w:t>„</w:t>
      </w:r>
      <w:r w:rsidR="05BCF3E2" w:rsidRPr="00A213E3">
        <w:rPr>
          <w:color w:val="auto"/>
          <w:szCs w:val="24"/>
        </w:rPr>
        <w:t>4) jäätmete energiakasutusel jäätmekäitluskohtade kaupa</w:t>
      </w:r>
      <w:r w:rsidR="00E22C9C">
        <w:rPr>
          <w:color w:val="auto"/>
          <w:szCs w:val="24"/>
        </w:rPr>
        <w:t>.</w:t>
      </w:r>
      <w:r>
        <w:rPr>
          <w:color w:val="auto"/>
          <w:szCs w:val="24"/>
        </w:rPr>
        <w:t>“</w:t>
      </w:r>
      <w:r w:rsidR="05BCF3E2" w:rsidRPr="00A213E3">
        <w:rPr>
          <w:color w:val="auto"/>
          <w:szCs w:val="24"/>
        </w:rPr>
        <w:t>;</w:t>
      </w:r>
    </w:p>
    <w:p w14:paraId="64AA6552" w14:textId="3670C689" w:rsidR="2B32C8D3" w:rsidRPr="00A213E3" w:rsidRDefault="2B32C8D3" w:rsidP="00E14255">
      <w:pPr>
        <w:shd w:val="clear" w:color="auto" w:fill="FFFFFF" w:themeFill="background1"/>
        <w:spacing w:after="0" w:line="240" w:lineRule="auto"/>
        <w:ind w:left="0" w:right="0"/>
        <w:rPr>
          <w:color w:val="auto"/>
          <w:szCs w:val="24"/>
        </w:rPr>
      </w:pPr>
    </w:p>
    <w:p w14:paraId="3C842407" w14:textId="69921FDD" w:rsidR="2B32C8D3" w:rsidRPr="00A213E3" w:rsidRDefault="05BCF3E2" w:rsidP="00E14255">
      <w:pPr>
        <w:shd w:val="clear" w:color="auto" w:fill="FFFFFF" w:themeFill="background1"/>
        <w:spacing w:after="0" w:line="240" w:lineRule="auto"/>
        <w:ind w:left="0" w:right="0"/>
        <w:rPr>
          <w:color w:val="auto"/>
        </w:rPr>
      </w:pPr>
      <w:r w:rsidRPr="6F67CC83">
        <w:rPr>
          <w:b/>
          <w:bCs/>
          <w:color w:val="auto"/>
        </w:rPr>
        <w:t>1</w:t>
      </w:r>
      <w:r w:rsidR="7CE4032D" w:rsidRPr="6F67CC83">
        <w:rPr>
          <w:b/>
          <w:bCs/>
          <w:color w:val="auto"/>
        </w:rPr>
        <w:t>8</w:t>
      </w:r>
      <w:r w:rsidRPr="6F67CC83">
        <w:rPr>
          <w:b/>
          <w:bCs/>
          <w:color w:val="auto"/>
        </w:rPr>
        <w:t xml:space="preserve">) </w:t>
      </w:r>
      <w:r w:rsidRPr="6F67CC83">
        <w:rPr>
          <w:color w:val="auto"/>
        </w:rPr>
        <w:t>paragrahvi 33</w:t>
      </w:r>
      <w:r w:rsidRPr="6F67CC83">
        <w:rPr>
          <w:color w:val="auto"/>
          <w:vertAlign w:val="superscript"/>
        </w:rPr>
        <w:t>1</w:t>
      </w:r>
      <w:r w:rsidRPr="6F67CC83">
        <w:rPr>
          <w:color w:val="auto"/>
        </w:rPr>
        <w:t xml:space="preserve"> lõikes 6 asendatakse sõnad </w:t>
      </w:r>
      <w:r w:rsidR="0078542C">
        <w:rPr>
          <w:color w:val="auto"/>
        </w:rPr>
        <w:t>„</w:t>
      </w:r>
      <w:r w:rsidRPr="6F67CC83">
        <w:rPr>
          <w:color w:val="auto"/>
        </w:rPr>
        <w:t>või jäätmete kõrvaldamise kohas</w:t>
      </w:r>
      <w:r w:rsidR="0078542C">
        <w:rPr>
          <w:color w:val="auto"/>
        </w:rPr>
        <w:t>“</w:t>
      </w:r>
      <w:r w:rsidRPr="6F67CC83">
        <w:rPr>
          <w:color w:val="auto"/>
        </w:rPr>
        <w:t xml:space="preserve"> sõnadega </w:t>
      </w:r>
      <w:r w:rsidR="0078542C">
        <w:rPr>
          <w:color w:val="auto"/>
        </w:rPr>
        <w:t>„</w:t>
      </w:r>
      <w:r w:rsidRPr="6F67CC83">
        <w:rPr>
          <w:color w:val="auto"/>
        </w:rPr>
        <w:t>kohas ja jäätmekäitluskohas</w:t>
      </w:r>
      <w:r w:rsidR="0078542C">
        <w:rPr>
          <w:color w:val="auto"/>
        </w:rPr>
        <w:t>“</w:t>
      </w:r>
      <w:r w:rsidRPr="6F67CC83">
        <w:rPr>
          <w:color w:val="auto"/>
        </w:rPr>
        <w:t>;</w:t>
      </w:r>
    </w:p>
    <w:p w14:paraId="2BB6626D" w14:textId="31A9AF4A" w:rsidR="2B32C8D3" w:rsidRPr="00A213E3" w:rsidRDefault="2B32C8D3" w:rsidP="00E14255">
      <w:pPr>
        <w:shd w:val="clear" w:color="auto" w:fill="FFFFFF" w:themeFill="background1"/>
        <w:spacing w:after="0" w:line="240" w:lineRule="auto"/>
        <w:ind w:left="0" w:right="0"/>
        <w:rPr>
          <w:color w:val="auto"/>
          <w:szCs w:val="24"/>
        </w:rPr>
      </w:pPr>
    </w:p>
    <w:p w14:paraId="0EFD8E72" w14:textId="624EAE99" w:rsidR="2B32C8D3" w:rsidRPr="00A213E3" w:rsidRDefault="05BCF3E2" w:rsidP="00E14255">
      <w:pPr>
        <w:shd w:val="clear" w:color="auto" w:fill="FFFFFF" w:themeFill="background1"/>
        <w:spacing w:after="0" w:line="240" w:lineRule="auto"/>
        <w:ind w:left="0" w:right="0"/>
        <w:rPr>
          <w:color w:val="auto"/>
        </w:rPr>
      </w:pPr>
      <w:r w:rsidRPr="00A213E3">
        <w:rPr>
          <w:b/>
          <w:bCs/>
          <w:color w:val="auto"/>
        </w:rPr>
        <w:t>1</w:t>
      </w:r>
      <w:r w:rsidR="71FDA5C8" w:rsidRPr="00A213E3">
        <w:rPr>
          <w:b/>
          <w:bCs/>
          <w:color w:val="auto"/>
        </w:rPr>
        <w:t>9</w:t>
      </w:r>
      <w:r w:rsidRPr="00A213E3">
        <w:rPr>
          <w:b/>
          <w:color w:val="auto"/>
        </w:rPr>
        <w:t xml:space="preserve">) </w:t>
      </w:r>
      <w:r w:rsidRPr="00A213E3">
        <w:rPr>
          <w:color w:val="auto"/>
        </w:rPr>
        <w:t xml:space="preserve">paragrahvi 61 </w:t>
      </w:r>
      <w:r w:rsidRPr="589139B0">
        <w:rPr>
          <w:color w:val="auto"/>
        </w:rPr>
        <w:t>lõike 1</w:t>
      </w:r>
      <w:r w:rsidR="092DDE06" w:rsidRPr="589139B0">
        <w:rPr>
          <w:color w:val="auto"/>
        </w:rPr>
        <w:t xml:space="preserve"> </w:t>
      </w:r>
      <w:r w:rsidR="092DDE06" w:rsidRPr="15671062">
        <w:rPr>
          <w:color w:val="auto"/>
        </w:rPr>
        <w:t>punktis 1</w:t>
      </w:r>
      <w:r w:rsidRPr="00A213E3">
        <w:rPr>
          <w:color w:val="auto"/>
        </w:rPr>
        <w:t xml:space="preserve"> asendatakse sõnad </w:t>
      </w:r>
      <w:r w:rsidR="00E22C9C">
        <w:rPr>
          <w:color w:val="auto"/>
        </w:rPr>
        <w:t>„</w:t>
      </w:r>
      <w:r w:rsidRPr="00A213E3">
        <w:rPr>
          <w:color w:val="auto"/>
        </w:rPr>
        <w:t>ja jäätmete</w:t>
      </w:r>
      <w:r w:rsidR="00E22C9C">
        <w:rPr>
          <w:color w:val="auto"/>
        </w:rPr>
        <w:t>“</w:t>
      </w:r>
      <w:r w:rsidRPr="00A213E3">
        <w:rPr>
          <w:color w:val="auto"/>
        </w:rPr>
        <w:t xml:space="preserve"> tekstiosaga </w:t>
      </w:r>
      <w:r w:rsidR="00E22C9C">
        <w:rPr>
          <w:color w:val="auto"/>
        </w:rPr>
        <w:t>„</w:t>
      </w:r>
      <w:r w:rsidRPr="00A213E3">
        <w:rPr>
          <w:color w:val="auto"/>
        </w:rPr>
        <w:t>, jäätmete energiakasutuse ja</w:t>
      </w:r>
      <w:r w:rsidR="00E22C9C">
        <w:rPr>
          <w:color w:val="auto"/>
        </w:rPr>
        <w:t>“</w:t>
      </w:r>
      <w:r w:rsidRPr="00A213E3">
        <w:rPr>
          <w:color w:val="auto"/>
        </w:rPr>
        <w:t>.</w:t>
      </w:r>
    </w:p>
    <w:p w14:paraId="5D01E9F2" w14:textId="3FE2CEA5" w:rsidR="00E61E35" w:rsidRPr="00A213E3" w:rsidRDefault="00E61E35" w:rsidP="00E14255">
      <w:pPr>
        <w:spacing w:after="0" w:line="240" w:lineRule="auto"/>
        <w:ind w:left="0" w:right="0"/>
        <w:rPr>
          <w:color w:val="000000" w:themeColor="text1"/>
        </w:rPr>
      </w:pPr>
    </w:p>
    <w:p w14:paraId="38C446D1" w14:textId="6D16D8EA" w:rsidR="6D2E00D5" w:rsidRPr="006315AD" w:rsidRDefault="7A59F80F" w:rsidP="00E14255">
      <w:pPr>
        <w:spacing w:after="0" w:line="240" w:lineRule="auto"/>
        <w:ind w:left="0" w:right="0" w:hanging="11"/>
      </w:pPr>
      <w:r w:rsidRPr="006315AD">
        <w:rPr>
          <w:b/>
        </w:rPr>
        <w:t xml:space="preserve">§ </w:t>
      </w:r>
      <w:r w:rsidR="00D0779B">
        <w:rPr>
          <w:b/>
        </w:rPr>
        <w:t>4</w:t>
      </w:r>
      <w:r w:rsidRPr="006315AD">
        <w:rPr>
          <w:b/>
        </w:rPr>
        <w:t>. Kohaliku omavalitsuse korralduse seaduse muutmine</w:t>
      </w:r>
    </w:p>
    <w:p w14:paraId="06D73873" w14:textId="7E552241" w:rsidR="6D2E00D5" w:rsidRPr="006315AD" w:rsidRDefault="6D2E00D5" w:rsidP="00E14255">
      <w:pPr>
        <w:spacing w:after="0" w:line="240" w:lineRule="auto"/>
        <w:ind w:left="0" w:right="0" w:hanging="11"/>
      </w:pPr>
    </w:p>
    <w:p w14:paraId="04EF5326" w14:textId="2BF8901C" w:rsidR="6D2E00D5" w:rsidRPr="006315AD" w:rsidRDefault="7A59F80F" w:rsidP="00E14255">
      <w:pPr>
        <w:spacing w:after="0" w:line="240" w:lineRule="auto"/>
        <w:ind w:left="0" w:right="0" w:hanging="11"/>
      </w:pPr>
      <w:commentRangeStart w:id="145"/>
      <w:r w:rsidRPr="006315AD">
        <w:t>Kohaliku omavalitsuse korralduse seaduse § 22 lõiget 1 täiendatakse punktiga 36</w:t>
      </w:r>
      <w:r w:rsidRPr="006315AD">
        <w:rPr>
          <w:vertAlign w:val="superscript"/>
        </w:rPr>
        <w:t xml:space="preserve">8 </w:t>
      </w:r>
      <w:r w:rsidRPr="006315AD">
        <w:t>järgmises sõnastuses:</w:t>
      </w:r>
    </w:p>
    <w:p w14:paraId="316167ED" w14:textId="0300B739" w:rsidR="00B83BF6" w:rsidRPr="006315AD" w:rsidRDefault="7A59F80F" w:rsidP="00E14255">
      <w:pPr>
        <w:spacing w:after="0" w:line="240" w:lineRule="auto"/>
        <w:ind w:left="0" w:right="0" w:hanging="11"/>
      </w:pPr>
      <w:r w:rsidRPr="006315AD">
        <w:t>„36</w:t>
      </w:r>
      <w:r w:rsidRPr="006315AD">
        <w:rPr>
          <w:vertAlign w:val="superscript"/>
        </w:rPr>
        <w:t>8</w:t>
      </w:r>
      <w:r w:rsidRPr="006315AD">
        <w:t>)</w:t>
      </w:r>
      <w:r w:rsidRPr="006315AD">
        <w:rPr>
          <w:vertAlign w:val="superscript"/>
        </w:rPr>
        <w:t xml:space="preserve"> </w:t>
      </w:r>
      <w:r w:rsidR="00ED08BF" w:rsidRPr="006315AD">
        <w:rPr>
          <w:color w:val="202020"/>
        </w:rPr>
        <w:t>jäätmehoolduskulude kandmise kohustuse</w:t>
      </w:r>
      <w:r w:rsidRPr="006315AD">
        <w:t xml:space="preserve"> suuruse määramise korra kehtestamine;“</w:t>
      </w:r>
      <w:r w:rsidR="00222729" w:rsidRPr="006315AD">
        <w:t>.</w:t>
      </w:r>
      <w:commentRangeEnd w:id="145"/>
      <w:r w:rsidR="00EF2EDF">
        <w:rPr>
          <w:rStyle w:val="Kommentaariviide"/>
        </w:rPr>
        <w:commentReference w:id="145"/>
      </w:r>
    </w:p>
    <w:p w14:paraId="08143D2C" w14:textId="77777777" w:rsidR="00B83BF6" w:rsidRPr="006315AD" w:rsidRDefault="00B83BF6" w:rsidP="00E14255">
      <w:pPr>
        <w:spacing w:after="0" w:line="240" w:lineRule="auto"/>
        <w:ind w:left="0" w:right="0" w:hanging="11"/>
      </w:pPr>
    </w:p>
    <w:p w14:paraId="1B9C4CDA" w14:textId="208C841E" w:rsidR="00B83BF6" w:rsidRPr="00A213E3" w:rsidRDefault="00B83BF6" w:rsidP="00E14255">
      <w:pPr>
        <w:spacing w:after="0" w:line="240" w:lineRule="auto"/>
        <w:ind w:left="0" w:right="0" w:hanging="11"/>
        <w:rPr>
          <w:b/>
        </w:rPr>
      </w:pPr>
      <w:r w:rsidRPr="006315AD">
        <w:rPr>
          <w:b/>
        </w:rPr>
        <w:t xml:space="preserve">§ </w:t>
      </w:r>
      <w:r w:rsidR="00D0779B">
        <w:rPr>
          <w:b/>
        </w:rPr>
        <w:t>5</w:t>
      </w:r>
      <w:r w:rsidRPr="006315AD">
        <w:rPr>
          <w:b/>
        </w:rPr>
        <w:t>. Keskkonnaseadustiku üldosa seaduse muutmine</w:t>
      </w:r>
    </w:p>
    <w:p w14:paraId="37B61694" w14:textId="77777777" w:rsidR="00B83BF6" w:rsidRPr="00A213E3" w:rsidRDefault="00B83BF6" w:rsidP="00E14255">
      <w:pPr>
        <w:spacing w:after="0" w:line="240" w:lineRule="auto"/>
        <w:ind w:left="0" w:right="0" w:hanging="11"/>
      </w:pPr>
    </w:p>
    <w:p w14:paraId="1C3AF71C" w14:textId="46B58863" w:rsidR="656AB670" w:rsidRPr="00A213E3" w:rsidRDefault="656AB670" w:rsidP="00E14255">
      <w:pPr>
        <w:spacing w:after="0" w:line="240" w:lineRule="auto"/>
        <w:ind w:left="0" w:right="0" w:hanging="11"/>
      </w:pPr>
      <w:r w:rsidRPr="00A213E3">
        <w:t>Keskkonnaseadustiku üldosa seaduse § 40</w:t>
      </w:r>
      <w:r w:rsidR="3F861B0D" w:rsidRPr="00A213E3">
        <w:rPr>
          <w:vertAlign w:val="superscript"/>
        </w:rPr>
        <w:t>1</w:t>
      </w:r>
      <w:r w:rsidRPr="00A213E3">
        <w:t xml:space="preserve"> lõiget 1 täiendatakse punktiga 8 järgmises sõnastuses:</w:t>
      </w:r>
    </w:p>
    <w:p w14:paraId="49D53137" w14:textId="3D3E08BE" w:rsidR="70018100" w:rsidRPr="00A213E3" w:rsidRDefault="70018100" w:rsidP="00E14255">
      <w:pPr>
        <w:spacing w:after="0" w:line="240" w:lineRule="auto"/>
        <w:ind w:left="0" w:right="0" w:hanging="11"/>
        <w:rPr>
          <w:rFonts w:eastAsia="Segoe UI"/>
        </w:rPr>
      </w:pPr>
      <w:r w:rsidRPr="00A213E3">
        <w:rPr>
          <w:rFonts w:eastAsia="Segoe UI"/>
        </w:rPr>
        <w:t>„8) lihtsustada jäätmete saatedokumentide esitamist ning kogutud andmete säilitamist, kasutamist ja kättesaadavust.“</w:t>
      </w:r>
      <w:r w:rsidR="00222729" w:rsidRPr="00A213E3">
        <w:rPr>
          <w:rFonts w:eastAsia="Segoe UI"/>
        </w:rPr>
        <w:t>.</w:t>
      </w:r>
    </w:p>
    <w:p w14:paraId="6D9931FD" w14:textId="77777777" w:rsidR="004A79AB" w:rsidRPr="00A213E3" w:rsidRDefault="004A79AB" w:rsidP="00E14255">
      <w:pPr>
        <w:spacing w:after="0" w:line="240" w:lineRule="auto"/>
        <w:ind w:left="0" w:right="0"/>
        <w:rPr>
          <w:color w:val="000000" w:themeColor="text1"/>
          <w:szCs w:val="24"/>
        </w:rPr>
      </w:pPr>
    </w:p>
    <w:p w14:paraId="080654C0" w14:textId="70373B55" w:rsidR="00407553" w:rsidRPr="00B519E6" w:rsidRDefault="00407553" w:rsidP="00E14255">
      <w:pPr>
        <w:spacing w:after="0" w:line="240" w:lineRule="auto"/>
        <w:ind w:left="0" w:right="0"/>
        <w:rPr>
          <w:b/>
        </w:rPr>
      </w:pPr>
      <w:r w:rsidRPr="00FA0CFB">
        <w:rPr>
          <w:b/>
        </w:rPr>
        <w:t xml:space="preserve">§ </w:t>
      </w:r>
      <w:r w:rsidR="00D0779B" w:rsidRPr="00FA0CFB">
        <w:rPr>
          <w:b/>
        </w:rPr>
        <w:t>6</w:t>
      </w:r>
      <w:r w:rsidRPr="00FA0CFB">
        <w:rPr>
          <w:b/>
        </w:rPr>
        <w:t>. Seaduse jõustumine</w:t>
      </w:r>
    </w:p>
    <w:p w14:paraId="490CBDB4" w14:textId="77777777" w:rsidR="00D137E7" w:rsidRDefault="00D137E7" w:rsidP="00E14255">
      <w:pPr>
        <w:spacing w:after="0" w:line="240" w:lineRule="auto"/>
        <w:ind w:left="0" w:right="0"/>
        <w:rPr>
          <w:b/>
          <w:bCs/>
          <w:highlight w:val="yellow"/>
        </w:rPr>
      </w:pPr>
    </w:p>
    <w:p w14:paraId="32EE22F0" w14:textId="7991E727" w:rsidR="00D137E7" w:rsidRPr="00B519E6" w:rsidRDefault="00D137E7">
      <w:pPr>
        <w:spacing w:after="160" w:line="259" w:lineRule="auto"/>
      </w:pPr>
      <w:r w:rsidRPr="00B519E6">
        <w:t>Käesoleva seaduse § 1 punktid 44</w:t>
      </w:r>
      <w:commentRangeStart w:id="146"/>
      <w:r w:rsidRPr="00B519E6">
        <w:t>-</w:t>
      </w:r>
      <w:commentRangeEnd w:id="146"/>
      <w:r w:rsidR="00EF2EDF">
        <w:rPr>
          <w:rStyle w:val="Kommentaariviide"/>
        </w:rPr>
        <w:commentReference w:id="146"/>
      </w:r>
      <w:r w:rsidRPr="00B519E6">
        <w:t>46 ja punktid 4</w:t>
      </w:r>
      <w:r w:rsidR="00B519E6" w:rsidRPr="00B519E6">
        <w:t>8</w:t>
      </w:r>
      <w:commentRangeStart w:id="147"/>
      <w:r w:rsidRPr="00B519E6">
        <w:t>-</w:t>
      </w:r>
      <w:commentRangeEnd w:id="147"/>
      <w:r w:rsidR="00EF2EDF">
        <w:rPr>
          <w:rStyle w:val="Kommentaariviide"/>
        </w:rPr>
        <w:commentReference w:id="147"/>
      </w:r>
      <w:r w:rsidRPr="00B519E6">
        <w:t xml:space="preserve">58 ning § </w:t>
      </w:r>
      <w:r>
        <w:t>3</w:t>
      </w:r>
      <w:r w:rsidRPr="00B519E6">
        <w:t xml:space="preserve"> jõustuvad 2026. aasta 1.</w:t>
      </w:r>
      <w:r w:rsidR="00DF1D98">
        <w:t> </w:t>
      </w:r>
      <w:r w:rsidRPr="00B519E6">
        <w:t>jaanuaril. </w:t>
      </w:r>
    </w:p>
    <w:p w14:paraId="6DA0ADC6" w14:textId="77777777" w:rsidR="00D137E7" w:rsidRPr="00B519E6" w:rsidRDefault="00D137E7" w:rsidP="00E14255">
      <w:pPr>
        <w:spacing w:after="0" w:line="240" w:lineRule="auto"/>
        <w:ind w:left="0" w:right="0"/>
        <w:rPr>
          <w:b/>
          <w:highlight w:val="yellow"/>
        </w:rPr>
      </w:pPr>
    </w:p>
    <w:p w14:paraId="6CB0B68F" w14:textId="39B3ECE6" w:rsidR="6F67CC83" w:rsidRDefault="6F67CC83" w:rsidP="00E14255">
      <w:pPr>
        <w:spacing w:after="0" w:line="240" w:lineRule="auto"/>
        <w:ind w:left="0" w:right="0" w:firstLine="0"/>
      </w:pPr>
    </w:p>
    <w:p w14:paraId="2615D61C" w14:textId="77777777" w:rsidR="00F01FF8" w:rsidRPr="00A213E3" w:rsidRDefault="00F01FF8" w:rsidP="00E14255">
      <w:pPr>
        <w:spacing w:after="0" w:line="240" w:lineRule="auto"/>
        <w:ind w:left="0" w:right="-10" w:firstLine="0"/>
        <w:rPr>
          <w:szCs w:val="24"/>
        </w:rPr>
      </w:pPr>
    </w:p>
    <w:p w14:paraId="26B55082" w14:textId="77777777" w:rsidR="00F01FF8" w:rsidRPr="00A213E3" w:rsidRDefault="00F01FF8" w:rsidP="00E14255">
      <w:pPr>
        <w:spacing w:line="240" w:lineRule="auto"/>
        <w:ind w:left="-5" w:right="-10"/>
        <w:rPr>
          <w:szCs w:val="24"/>
        </w:rPr>
      </w:pPr>
      <w:r w:rsidRPr="00A213E3">
        <w:rPr>
          <w:szCs w:val="24"/>
        </w:rPr>
        <w:t>Lauri Hussar</w:t>
      </w:r>
    </w:p>
    <w:p w14:paraId="14DE5718" w14:textId="77777777" w:rsidR="00F01FF8" w:rsidRPr="00A213E3" w:rsidRDefault="00F01FF8" w:rsidP="00E14255">
      <w:pPr>
        <w:spacing w:line="240" w:lineRule="auto"/>
        <w:ind w:left="-5" w:right="-10"/>
        <w:rPr>
          <w:szCs w:val="24"/>
        </w:rPr>
      </w:pPr>
      <w:r w:rsidRPr="00A213E3">
        <w:rPr>
          <w:szCs w:val="24"/>
        </w:rPr>
        <w:t>Riigikogu esimees</w:t>
      </w:r>
    </w:p>
    <w:p w14:paraId="30BFF6F8" w14:textId="77777777" w:rsidR="00F01FF8" w:rsidRPr="00A213E3" w:rsidRDefault="00F01FF8" w:rsidP="00E14255">
      <w:pPr>
        <w:spacing w:after="0" w:line="240" w:lineRule="auto"/>
        <w:ind w:left="0" w:right="-10" w:firstLine="0"/>
        <w:rPr>
          <w:szCs w:val="24"/>
        </w:rPr>
      </w:pPr>
    </w:p>
    <w:p w14:paraId="4F724F9D" w14:textId="5E845503" w:rsidR="00F01FF8" w:rsidRPr="00A213E3" w:rsidRDefault="00F01FF8" w:rsidP="00E14255">
      <w:pPr>
        <w:spacing w:line="240" w:lineRule="auto"/>
        <w:ind w:left="-5" w:right="-10"/>
      </w:pPr>
      <w:r w:rsidRPr="00A213E3">
        <w:t>Tallinn „…“ ………….. 202</w:t>
      </w:r>
      <w:r w:rsidR="00153195" w:rsidRPr="00A213E3">
        <w:t>4</w:t>
      </w:r>
    </w:p>
    <w:p w14:paraId="6F650F1D" w14:textId="77777777" w:rsidR="00F01FF8" w:rsidRPr="00A213E3" w:rsidRDefault="00F01FF8" w:rsidP="00E14255">
      <w:pPr>
        <w:spacing w:after="0" w:line="240" w:lineRule="auto"/>
        <w:ind w:left="0" w:right="-10" w:firstLine="0"/>
        <w:rPr>
          <w:szCs w:val="24"/>
        </w:rPr>
      </w:pPr>
    </w:p>
    <w:p w14:paraId="1301C23A" w14:textId="77777777" w:rsidR="00F01FF8" w:rsidRPr="00A213E3" w:rsidRDefault="00F01FF8" w:rsidP="00E14255">
      <w:pPr>
        <w:spacing w:line="240" w:lineRule="auto"/>
        <w:ind w:left="-5" w:right="-10"/>
        <w:rPr>
          <w:b/>
          <w:szCs w:val="24"/>
        </w:rPr>
      </w:pPr>
      <w:r w:rsidRPr="00A213E3">
        <w:rPr>
          <w:b/>
          <w:szCs w:val="24"/>
        </w:rPr>
        <w:t>___________________________________________________________________________</w:t>
      </w:r>
    </w:p>
    <w:p w14:paraId="4584D3C2" w14:textId="5741C00C" w:rsidR="00F01FF8" w:rsidRPr="00A213E3" w:rsidRDefault="00F01FF8" w:rsidP="00E14255">
      <w:pPr>
        <w:spacing w:line="240" w:lineRule="auto"/>
        <w:ind w:left="-5" w:right="-10"/>
      </w:pPr>
      <w:r w:rsidRPr="00A213E3">
        <w:t>Algatab Vabariigi Valitsus „….“ ……………. 202</w:t>
      </w:r>
      <w:r w:rsidR="00153195" w:rsidRPr="00A213E3">
        <w:t>4</w:t>
      </w:r>
    </w:p>
    <w:p w14:paraId="13BC8528" w14:textId="77777777" w:rsidR="00F01FF8" w:rsidRPr="00A213E3" w:rsidRDefault="00F01FF8" w:rsidP="00E14255">
      <w:pPr>
        <w:spacing w:after="0" w:line="240" w:lineRule="auto"/>
        <w:ind w:left="0" w:right="-10" w:firstLine="0"/>
        <w:rPr>
          <w:szCs w:val="24"/>
        </w:rPr>
      </w:pPr>
    </w:p>
    <w:p w14:paraId="424D148A" w14:textId="6C286AA3" w:rsidR="00F01FF8" w:rsidRPr="00A213E3" w:rsidRDefault="048E8238" w:rsidP="00E14255">
      <w:pPr>
        <w:spacing w:line="240" w:lineRule="auto"/>
        <w:ind w:left="-5" w:right="-10"/>
      </w:pPr>
      <w:r>
        <w:t>(</w:t>
      </w:r>
      <w:r w:rsidR="00F01FF8">
        <w:t>allkirjastatud digitaalselt</w:t>
      </w:r>
      <w:r w:rsidR="158E921E">
        <w:t>)</w:t>
      </w:r>
    </w:p>
    <w:p w14:paraId="3CC203E2" w14:textId="66F91BA3" w:rsidR="00F01FF8" w:rsidRPr="00A213E3" w:rsidRDefault="00F01FF8" w:rsidP="00E14255">
      <w:pPr>
        <w:spacing w:line="240" w:lineRule="auto"/>
        <w:ind w:left="-5" w:right="-10"/>
      </w:pPr>
    </w:p>
    <w:p w14:paraId="4E4ADAE8" w14:textId="5167D2D9" w:rsidR="00F01FF8" w:rsidRPr="00A213E3" w:rsidRDefault="158E921E" w:rsidP="00E14255">
      <w:pPr>
        <w:spacing w:after="0" w:line="240" w:lineRule="auto"/>
      </w:pPr>
      <w:r w:rsidRPr="6F67CC83">
        <w:rPr>
          <w:i/>
          <w:iCs/>
          <w:szCs w:val="24"/>
        </w:rPr>
        <w:t>allkirjastaja nimi</w:t>
      </w:r>
    </w:p>
    <w:p w14:paraId="70F17FD7" w14:textId="581AA9B5" w:rsidR="001A6DEB" w:rsidRPr="00A213E3" w:rsidRDefault="158E921E" w:rsidP="006F27FC">
      <w:pPr>
        <w:spacing w:after="0" w:line="240" w:lineRule="auto"/>
        <w:rPr>
          <w:szCs w:val="24"/>
        </w:rPr>
      </w:pPr>
      <w:r w:rsidRPr="6F67CC83">
        <w:rPr>
          <w:szCs w:val="24"/>
        </w:rPr>
        <w:t>valitsuse nõunik</w:t>
      </w:r>
      <w:bookmarkEnd w:id="0"/>
    </w:p>
    <w:sectPr w:rsidR="001A6DEB" w:rsidRPr="00A213E3" w:rsidSect="004228F7">
      <w:footerReference w:type="default" r:id="rId13"/>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Piret Elenurm" w:date="2024-11-18T10:55:00Z" w:initials="PE">
    <w:p w14:paraId="063AB557" w14:textId="77777777" w:rsidR="00E63D60" w:rsidRDefault="00EE3D88" w:rsidP="00E63D60">
      <w:pPr>
        <w:pStyle w:val="Kommentaaritekst"/>
        <w:ind w:left="0" w:firstLine="0"/>
        <w:jc w:val="left"/>
      </w:pPr>
      <w:r>
        <w:rPr>
          <w:rStyle w:val="Kommentaariviide"/>
        </w:rPr>
        <w:annotationRef/>
      </w:r>
      <w:r w:rsidR="00E63D60">
        <w:t>HÕNTE § 35 lõikest tulenevalt palume sõnastada "Jäätmeseaduse ja sellega seotud teiste seaduste muutmise seaduse eelnõu". Soovitame eelnõu eristamiseks lisada vastavalt HÕNTE § 35 lõikele 2 eelnõu sisu avav teave sulgudes.</w:t>
      </w:r>
    </w:p>
  </w:comment>
  <w:comment w:id="2" w:author="Kärt Voor" w:date="2024-12-03T14:19:00Z" w:initials="KV">
    <w:p w14:paraId="0AE78C14" w14:textId="77777777" w:rsidR="001F1ACE" w:rsidRDefault="001F1ACE" w:rsidP="001F1ACE">
      <w:pPr>
        <w:pStyle w:val="Kommentaaritekst"/>
        <w:ind w:left="0" w:firstLine="0"/>
        <w:jc w:val="left"/>
      </w:pPr>
      <w:r>
        <w:rPr>
          <w:rStyle w:val="Kommentaariviide"/>
        </w:rPr>
        <w:annotationRef/>
      </w:r>
      <w:r>
        <w:t>Palume EN-s muudetavate seaduste järjestamisel lähtuda HÕNTE § 36 lg-st 2:</w:t>
      </w:r>
    </w:p>
    <w:p w14:paraId="6FF593D5" w14:textId="77777777" w:rsidR="001F1ACE" w:rsidRDefault="001F1ACE" w:rsidP="001F1ACE">
      <w:pPr>
        <w:pStyle w:val="Kommentaaritekst"/>
        <w:ind w:left="0" w:firstLine="0"/>
        <w:jc w:val="left"/>
      </w:pPr>
    </w:p>
    <w:p w14:paraId="3B3557E7" w14:textId="77777777" w:rsidR="001F1ACE" w:rsidRDefault="001F1ACE" w:rsidP="001F1ACE">
      <w:pPr>
        <w:pStyle w:val="Kommentaaritekst"/>
        <w:ind w:left="0" w:firstLine="0"/>
        <w:jc w:val="left"/>
      </w:pPr>
      <w:r>
        <w:t xml:space="preserve">(2) Kui eesmärk eeldab seaduse muutmise seaduse eelnõus mitme seaduse muutmist, siis paigutatakse esikohale seadus, mille muutmine tuleneb eelnõu peaeesmärgist, ning selle seaduse muutmisest tulenevad teiste seaduste muudatused reastatakse muudetavate seaduste pealkirjade tähestikulises järjekorras. </w:t>
      </w:r>
    </w:p>
    <w:p w14:paraId="087A06C6" w14:textId="77777777" w:rsidR="001F1ACE" w:rsidRDefault="001F1ACE" w:rsidP="001F1ACE">
      <w:pPr>
        <w:pStyle w:val="Kommentaaritekst"/>
        <w:ind w:left="0" w:firstLine="0"/>
        <w:jc w:val="left"/>
      </w:pPr>
    </w:p>
    <w:p w14:paraId="5A9C9FC3" w14:textId="77777777" w:rsidR="001F1ACE" w:rsidRDefault="001F1ACE" w:rsidP="001F1ACE">
      <w:pPr>
        <w:pStyle w:val="Kommentaaritekst"/>
        <w:ind w:left="0" w:firstLine="0"/>
        <w:jc w:val="left"/>
      </w:pPr>
      <w:r>
        <w:t>Seega tuleb EN muuta ja esimesena esitada jäätmeseaduse muudatused ja seejärel keskkonnaseadustiku üldosa seadus, keskkonnatasude seadus, kohaliku omavalitsuse korralduse seadus ja viimasena pakendiseadus.</w:t>
      </w:r>
    </w:p>
  </w:comment>
  <w:comment w:id="4" w:author="Kärt Voor" w:date="2024-12-05T09:44:00Z" w:initials="KV">
    <w:p w14:paraId="4C588703" w14:textId="77777777" w:rsidR="00D50450" w:rsidRDefault="00D50450" w:rsidP="00D50450">
      <w:pPr>
        <w:pStyle w:val="Kommentaaritekst"/>
        <w:ind w:left="0" w:firstLine="0"/>
        <w:jc w:val="left"/>
      </w:pPr>
      <w:r>
        <w:rPr>
          <w:rStyle w:val="Kommentaariviide"/>
        </w:rPr>
        <w:annotationRef/>
      </w:r>
      <w:r>
        <w:t>Üldine tähelepanek - palume täiendamisel ja asendamisel kasutada kas 1) "asendatakse sõna "x" sõnadega "xyz" või 2) "asendatakse tekstisoa "x" tekstiosaga "xyz". EN-s on paljudes muutmispunktides kasutusel "asendatakse sõna … tekstiosaga". See on EN koostaja valik, kas valida variant 1 või 2, oluline on, et valitut kasutatakse EN-s läbivalt.</w:t>
      </w:r>
    </w:p>
  </w:comment>
  <w:comment w:id="8" w:author="Kärt Voor" w:date="2024-12-03T14:32:00Z" w:initials="KV">
    <w:p w14:paraId="5441A690" w14:textId="747477FC" w:rsidR="00BD4C0B" w:rsidRDefault="00BD4C0B" w:rsidP="00BD4C0B">
      <w:pPr>
        <w:pStyle w:val="Kommentaaritekst"/>
        <w:ind w:left="0" w:firstLine="0"/>
        <w:jc w:val="left"/>
      </w:pPr>
      <w:r>
        <w:rPr>
          <w:rStyle w:val="Kommentaariviide"/>
        </w:rPr>
        <w:annotationRef/>
      </w:r>
      <w:r>
        <w:t>Seda normi pealkirjast ei nähtu, palume ka normi pealkirja täiendada.</w:t>
      </w:r>
    </w:p>
  </w:comment>
  <w:comment w:id="11" w:author="Kärt Voor" w:date="2024-12-03T14:36:00Z" w:initials="KV">
    <w:p w14:paraId="3B439F52" w14:textId="77777777" w:rsidR="00BD4C0B" w:rsidRDefault="00BD4C0B" w:rsidP="00BD4C0B">
      <w:pPr>
        <w:pStyle w:val="Kommentaaritekst"/>
        <w:ind w:left="0" w:firstLine="0"/>
        <w:jc w:val="left"/>
      </w:pPr>
      <w:r>
        <w:rPr>
          <w:rStyle w:val="Kommentaariviide"/>
        </w:rPr>
        <w:annotationRef/>
      </w:r>
      <w:r>
        <w:t>Ebaselge - kas peab esitama andmed viidatud normis sätestatud kohustuste täitmise kohta? Kui jah, siis peab ka sõna "täimise" EN-s olema. Palume vajadusel EN täiendada.</w:t>
      </w:r>
    </w:p>
  </w:comment>
  <w:comment w:id="14" w:author="Aili Sandre" w:date="2024-11-15T14:12:00Z" w:initials="AS">
    <w:p w14:paraId="392BDAD7" w14:textId="54F5612D" w:rsidR="008977F8" w:rsidRDefault="008977F8" w:rsidP="008977F8">
      <w:pPr>
        <w:pStyle w:val="Kommentaaritekst"/>
        <w:ind w:left="0" w:firstLine="0"/>
        <w:jc w:val="left"/>
      </w:pPr>
      <w:r>
        <w:rPr>
          <w:rStyle w:val="Kommentaariviide"/>
        </w:rPr>
        <w:annotationRef/>
      </w:r>
      <w:r>
        <w:t>Äkki niiviisi:</w:t>
      </w:r>
    </w:p>
    <w:p w14:paraId="62773A34" w14:textId="77777777" w:rsidR="008977F8" w:rsidRDefault="008977F8" w:rsidP="008977F8">
      <w:pPr>
        <w:pStyle w:val="Kommentaaritekst"/>
        <w:ind w:left="0" w:firstLine="0"/>
        <w:jc w:val="left"/>
      </w:pPr>
      <w:r>
        <w:t>„(1) Probleemtoodete või probleemtoodetest eraldatud osade jäätmeid võivad vastu võtta</w:t>
      </w:r>
    </w:p>
    <w:p w14:paraId="1300BD67" w14:textId="77777777" w:rsidR="008977F8" w:rsidRDefault="008977F8" w:rsidP="008977F8">
      <w:pPr>
        <w:pStyle w:val="Kommentaaritekst"/>
        <w:ind w:left="0" w:firstLine="0"/>
        <w:jc w:val="left"/>
      </w:pPr>
      <w:r>
        <w:t xml:space="preserve"> ja kokku osta probleemtooteregistris registreeritud tootja, tootjate ühendus ja keskkonnakaitseluba omav isik, kes täidab laiendatud tootjavastutusega seotud tootja kohustusi, sealhulgas käesoleva seaduse § 117 lõikes 2</w:t>
      </w:r>
      <w:r>
        <w:rPr>
          <w:vertAlign w:val="superscript"/>
        </w:rPr>
        <w:t>1</w:t>
      </w:r>
      <w:r>
        <w:t xml:space="preserve"> sätestatud kohustust.“;</w:t>
      </w:r>
    </w:p>
    <w:p w14:paraId="1E6ECA19" w14:textId="77777777" w:rsidR="008977F8" w:rsidRDefault="008977F8" w:rsidP="008977F8">
      <w:pPr>
        <w:pStyle w:val="Kommentaaritekst"/>
        <w:ind w:left="0" w:firstLine="0"/>
        <w:jc w:val="left"/>
      </w:pPr>
    </w:p>
    <w:p w14:paraId="1B4BE4F8" w14:textId="77777777" w:rsidR="008977F8" w:rsidRDefault="008977F8" w:rsidP="008977F8">
      <w:pPr>
        <w:pStyle w:val="Kommentaaritekst"/>
        <w:ind w:left="0" w:firstLine="0"/>
        <w:jc w:val="left"/>
      </w:pPr>
      <w:r>
        <w:t>Või kui peab tingimata kasutama sidesõna või:</w:t>
      </w:r>
    </w:p>
    <w:p w14:paraId="499BC74C" w14:textId="77777777" w:rsidR="008977F8" w:rsidRDefault="008977F8" w:rsidP="008977F8">
      <w:pPr>
        <w:pStyle w:val="Kommentaaritekst"/>
        <w:ind w:left="0" w:firstLine="0"/>
        <w:jc w:val="left"/>
      </w:pPr>
      <w:r>
        <w:t>Probleemtoodete või probleemtoodetest eraldatud osade jäätmeid võib vastu võtta või kokku osta üksnes probleemtooteregistris registreeritud tootja või tootjate ühendus või keskkonnakaitseluba omav isik, kes täidab laiendatud tootjavastutusega seotud tootja kohustusi, sealhulgas käesoleva seaduse § 117 lõikes 2</w:t>
      </w:r>
      <w:r>
        <w:rPr>
          <w:vertAlign w:val="superscript"/>
        </w:rPr>
        <w:t>1</w:t>
      </w:r>
      <w:r>
        <w:t xml:space="preserve"> sätestatud kohustust.</w:t>
      </w:r>
    </w:p>
    <w:p w14:paraId="1E3F025D" w14:textId="77777777" w:rsidR="008977F8" w:rsidRDefault="008977F8" w:rsidP="008977F8">
      <w:pPr>
        <w:pStyle w:val="Kommentaaritekst"/>
        <w:ind w:left="0" w:firstLine="0"/>
        <w:jc w:val="left"/>
      </w:pPr>
    </w:p>
  </w:comment>
  <w:comment w:id="20" w:author="Kärt Voor" w:date="2024-12-03T14:38:00Z" w:initials="KV">
    <w:p w14:paraId="3590F710" w14:textId="77777777" w:rsidR="00BD4C0B" w:rsidRDefault="00BD4C0B" w:rsidP="00BD4C0B">
      <w:pPr>
        <w:pStyle w:val="Kommentaaritekst"/>
        <w:ind w:left="0" w:firstLine="0"/>
        <w:jc w:val="left"/>
      </w:pPr>
      <w:r>
        <w:rPr>
          <w:rStyle w:val="Kommentaariviide"/>
        </w:rPr>
        <w:annotationRef/>
      </w:r>
      <w:r>
        <w:t>Viide sellele normile juba olemas, muudatuse tulemusena viidatakse selle normi kolmele lõikele.</w:t>
      </w:r>
    </w:p>
  </w:comment>
  <w:comment w:id="22" w:author="Piret Elenurm" w:date="2024-11-15T09:31:00Z" w:initials="PE">
    <w:p w14:paraId="4232470C" w14:textId="63CD1078" w:rsidR="00CB5FAE" w:rsidRDefault="00A81400" w:rsidP="00CB5FAE">
      <w:pPr>
        <w:pStyle w:val="Kommentaaritekst"/>
        <w:ind w:left="0" w:firstLine="0"/>
        <w:jc w:val="left"/>
      </w:pPr>
      <w:r>
        <w:rPr>
          <w:rStyle w:val="Kommentaariviide"/>
        </w:rPr>
        <w:annotationRef/>
      </w:r>
      <w:r w:rsidR="00CB5FAE">
        <w:t>Palume asendada "ning", muidu lausesse tuleb kaks korda "ja".</w:t>
      </w:r>
    </w:p>
  </w:comment>
  <w:comment w:id="23" w:author="Piret Elenurm" w:date="2024-11-15T09:37:00Z" w:initials="PE">
    <w:p w14:paraId="733B14F2" w14:textId="781AF963" w:rsidR="00A81400" w:rsidRDefault="00A81400" w:rsidP="00A81400">
      <w:pPr>
        <w:pStyle w:val="Kommentaaritekst"/>
        <w:ind w:left="0" w:firstLine="0"/>
        <w:jc w:val="left"/>
      </w:pPr>
      <w:r>
        <w:rPr>
          <w:rStyle w:val="Kommentaariviide"/>
        </w:rPr>
        <w:annotationRef/>
      </w:r>
      <w:r>
        <w:t>Lõikes 7 ei ole sätestatud korraldust. Palume mõtet täpsustada.</w:t>
      </w:r>
    </w:p>
  </w:comment>
  <w:comment w:id="24" w:author="Piret Elenurm" w:date="2024-11-15T10:34:00Z" w:initials="PE">
    <w:p w14:paraId="5D13102F" w14:textId="77777777" w:rsidR="00A81400" w:rsidRDefault="00A81400" w:rsidP="00A81400">
      <w:pPr>
        <w:pStyle w:val="Kommentaaritekst"/>
        <w:ind w:left="0" w:firstLine="0"/>
        <w:jc w:val="left"/>
      </w:pPr>
      <w:r>
        <w:rPr>
          <w:rStyle w:val="Kommentaariviide"/>
        </w:rPr>
        <w:annotationRef/>
      </w:r>
      <w:r>
        <w:t>Paragrahvi 42 lõike 3 punktide täiendamise tulemusel sisaldab iga punkt eraldi erinevaid teemasid, mis jäätmekava sisaldama peab. Palume kaaluda, kas parema selguse ei tagaks kogu lõike uuesti sõnastamine sel viisil, et igas loetelu punktis oleks üks teema.</w:t>
      </w:r>
    </w:p>
  </w:comment>
  <w:comment w:id="26" w:author="Kärt Voor" w:date="2024-12-03T14:42:00Z" w:initials="KV">
    <w:p w14:paraId="0FFFD9D9" w14:textId="77777777" w:rsidR="00866D85" w:rsidRDefault="00866D85" w:rsidP="00866D85">
      <w:pPr>
        <w:pStyle w:val="Kommentaaritekst"/>
        <w:ind w:left="0" w:firstLine="0"/>
        <w:jc w:val="left"/>
      </w:pPr>
      <w:r>
        <w:rPr>
          <w:rStyle w:val="Kommentaariviide"/>
        </w:rPr>
        <w:annotationRef/>
      </w:r>
      <w:r>
        <w:t>Punktitähise asemel peab olema lõiketähis.</w:t>
      </w:r>
    </w:p>
  </w:comment>
  <w:comment w:id="25" w:author="Piret Elenurm" w:date="2024-11-15T09:48:00Z" w:initials="PE">
    <w:p w14:paraId="6D97CF9D" w14:textId="400FF7B3" w:rsidR="00A81400" w:rsidRDefault="00A81400" w:rsidP="00A81400">
      <w:pPr>
        <w:pStyle w:val="Kommentaaritekst"/>
        <w:ind w:left="0" w:firstLine="0"/>
        <w:jc w:val="left"/>
      </w:pPr>
      <w:r>
        <w:rPr>
          <w:rStyle w:val="Kommentaariviide"/>
        </w:rPr>
        <w:annotationRef/>
      </w:r>
      <w:r>
        <w:t>Palume kaaluda, kas oleks selgem, kui jätta lõige 1</w:t>
      </w:r>
      <w:r>
        <w:rPr>
          <w:vertAlign w:val="superscript"/>
        </w:rPr>
        <w:t xml:space="preserve">1 </w:t>
      </w:r>
      <w:r>
        <w:t xml:space="preserve"> lisamata ja selle asemel muuta  § 42 lõiget 1 nii, et oleks seal sätestatud üldisemalt, et jäätmekava kehtestatakse kohaliku omavalitsuse volikogu õigusaktiga. Kui lõikes 1 ei täpsustata, et jäätmekava peab  arengukava osa olema, siis pole vaja uut lõiget, kus täiendatakse, et võib ka mitte olla arengukava osa.</w:t>
      </w:r>
    </w:p>
  </w:comment>
  <w:comment w:id="28" w:author="Piret Elenurm" w:date="2024-11-15T10:05:00Z" w:initials="PE">
    <w:p w14:paraId="28C8CEFE" w14:textId="77777777" w:rsidR="00A81400" w:rsidRDefault="00A81400" w:rsidP="00A81400">
      <w:pPr>
        <w:pStyle w:val="Kommentaaritekst"/>
        <w:ind w:left="0" w:firstLine="0"/>
        <w:jc w:val="left"/>
      </w:pPr>
      <w:r>
        <w:rPr>
          <w:rStyle w:val="Kommentaariviide"/>
        </w:rPr>
        <w:annotationRef/>
      </w:r>
      <w:r>
        <w:t>Kui olmejäätmete liigiti kogumise sihtarvu saavutamise kohustus on sätestatud eraldi sättega, siis palume kaaluda, kas on vaja seda lisada lõikesse 6. Kui see lauseosa lisatakse, siis palume vaadata üle sõnade järjestus.</w:t>
      </w:r>
    </w:p>
  </w:comment>
  <w:comment w:id="33" w:author="Kärt Voor" w:date="2024-12-05T11:48:00Z" w:initials="KV">
    <w:p w14:paraId="1239017C" w14:textId="77777777" w:rsidR="001037E3" w:rsidRDefault="001037E3" w:rsidP="001037E3">
      <w:pPr>
        <w:pStyle w:val="Kommentaaritekst"/>
        <w:ind w:left="0" w:firstLine="0"/>
        <w:jc w:val="left"/>
      </w:pPr>
      <w:r>
        <w:rPr>
          <w:rStyle w:val="Kommentaariviide"/>
        </w:rPr>
        <w:annotationRef/>
      </w:r>
      <w:r>
        <w:t>Teeme ettepaneku, et jäätmete liigiti kogumise sihtarvu saavutamise eesmärk  sätestada seaduses niiviisi, et seda poleks vaja igas sättes üle korrata.</w:t>
      </w:r>
    </w:p>
  </w:comment>
  <w:comment w:id="35" w:author="Kärt Voor" w:date="2024-12-03T14:43:00Z" w:initials="KV">
    <w:p w14:paraId="0E7C1AF4" w14:textId="2DF74CE7" w:rsidR="00866D85" w:rsidRDefault="00866D85" w:rsidP="00866D85">
      <w:pPr>
        <w:pStyle w:val="Kommentaaritekst"/>
        <w:ind w:left="0" w:firstLine="0"/>
        <w:jc w:val="left"/>
      </w:pPr>
      <w:r>
        <w:rPr>
          <w:rStyle w:val="Kommentaariviide"/>
        </w:rPr>
        <w:annotationRef/>
      </w:r>
      <w:r>
        <w:t>Kuna p 6 ei ole loetelu viimane, siis peab see lõppema semikooloniga.</w:t>
      </w:r>
    </w:p>
  </w:comment>
  <w:comment w:id="39" w:author="Aili Sandre" w:date="2024-11-15T14:14:00Z" w:initials="AS">
    <w:p w14:paraId="70C2B5E7" w14:textId="420E20AF" w:rsidR="008977F8" w:rsidRDefault="008977F8" w:rsidP="008977F8">
      <w:pPr>
        <w:pStyle w:val="Kommentaaritekst"/>
        <w:ind w:left="0" w:firstLine="0"/>
        <w:jc w:val="left"/>
      </w:pPr>
      <w:r>
        <w:rPr>
          <w:rStyle w:val="Kommentaariviide"/>
        </w:rPr>
        <w:annotationRef/>
      </w:r>
      <w:r>
        <w:t xml:space="preserve">Sõna </w:t>
      </w:r>
      <w:r>
        <w:rPr>
          <w:i/>
          <w:iCs/>
        </w:rPr>
        <w:t>selle</w:t>
      </w:r>
      <w:r>
        <w:t xml:space="preserve"> asemel peaks vist olema </w:t>
      </w:r>
      <w:r>
        <w:rPr>
          <w:i/>
          <w:iCs/>
        </w:rPr>
        <w:t>nimetatud kulude</w:t>
      </w:r>
    </w:p>
  </w:comment>
  <w:comment w:id="50" w:author="Kärt Voor" w:date="2024-12-06T11:55:00Z" w:initials="KV">
    <w:p w14:paraId="0B1F66F7" w14:textId="77777777" w:rsidR="00D81490" w:rsidRDefault="00D81490" w:rsidP="00D81490">
      <w:pPr>
        <w:pStyle w:val="Kommentaaritekst"/>
        <w:ind w:left="0" w:firstLine="0"/>
        <w:jc w:val="left"/>
      </w:pPr>
      <w:r>
        <w:rPr>
          <w:rStyle w:val="Kommentaariviide"/>
        </w:rPr>
        <w:annotationRef/>
      </w:r>
      <w:r>
        <w:t>Palume selgitada, miks tasu, mida KOV peab maksma, peaks koguma, kui seda peab maksma.</w:t>
      </w:r>
    </w:p>
  </w:comment>
  <w:comment w:id="54" w:author="Piret Elenurm" w:date="2024-11-18T14:39:00Z" w:initials="PE">
    <w:p w14:paraId="0B79928F" w14:textId="4A9225E6" w:rsidR="00EC7B39" w:rsidRDefault="000260E4" w:rsidP="00EC7B39">
      <w:pPr>
        <w:pStyle w:val="Kommentaaritekst"/>
        <w:ind w:left="0" w:firstLine="0"/>
        <w:jc w:val="left"/>
      </w:pPr>
      <w:r>
        <w:rPr>
          <w:rStyle w:val="Kommentaariviide"/>
        </w:rPr>
        <w:annotationRef/>
      </w:r>
      <w:r w:rsidR="00EC7B39">
        <w:t>Peab olema lõige 4, kuna kehtivast seaduses on kolm lõiget.</w:t>
      </w:r>
    </w:p>
  </w:comment>
  <w:comment w:id="57" w:author="Kärt Voor" w:date="2024-12-05T09:51:00Z" w:initials="KV">
    <w:p w14:paraId="2B5B981B" w14:textId="77777777" w:rsidR="00163D33" w:rsidRDefault="00163D33" w:rsidP="00163D33">
      <w:pPr>
        <w:pStyle w:val="Kommentaaritekst"/>
        <w:ind w:left="0" w:firstLine="0"/>
        <w:jc w:val="left"/>
      </w:pPr>
      <w:r>
        <w:rPr>
          <w:rStyle w:val="Kommentaariviide"/>
        </w:rPr>
        <w:annotationRef/>
      </w:r>
      <w:r>
        <w:t>Kuivõrd HÕNTE § 24 lg 5 kohaselt välditakse paljude lõigetega paragrahve, rühmitades sätted sisu järgi mitmeks paragrahviks, siis teeme ettepaneku lisatav paragrahv rühmitada sisu järgi mitmeks paragrahviks.</w:t>
      </w:r>
    </w:p>
  </w:comment>
  <w:comment w:id="58" w:author="Kärt Voor" w:date="2024-12-03T14:55:00Z" w:initials="KV">
    <w:p w14:paraId="32EE87D1" w14:textId="1C24F04A" w:rsidR="003914CE" w:rsidRDefault="003914CE" w:rsidP="003914CE">
      <w:pPr>
        <w:pStyle w:val="Kommentaaritekst"/>
        <w:ind w:left="0" w:firstLine="0"/>
        <w:jc w:val="left"/>
      </w:pPr>
      <w:r>
        <w:rPr>
          <w:rStyle w:val="Kommentaariviide"/>
        </w:rPr>
        <w:annotationRef/>
      </w:r>
      <w:r>
        <w:t>Palume selle paragrahvi normid üle vaadata ja veenduda, et normide esitamise järjekord on sama, mis pealkirjas - lähtealused, eesmärk ja põhialused.</w:t>
      </w:r>
    </w:p>
  </w:comment>
  <w:comment w:id="68" w:author="Piret Elenurm" w:date="2024-11-29T15:40:00Z" w:initials="PE">
    <w:p w14:paraId="66D5A9D3" w14:textId="70BC8026" w:rsidR="00EC7B39" w:rsidRDefault="00EC7B39" w:rsidP="00EC7B39">
      <w:pPr>
        <w:pStyle w:val="Kommentaaritekst"/>
        <w:ind w:left="0" w:firstLine="0"/>
        <w:jc w:val="left"/>
      </w:pPr>
      <w:r>
        <w:rPr>
          <w:rStyle w:val="Kommentaariviide"/>
        </w:rPr>
        <w:annotationRef/>
      </w:r>
      <w:r>
        <w:t>Palume parandada lauseehitust.</w:t>
      </w:r>
    </w:p>
  </w:comment>
  <w:comment w:id="72" w:author="Kärt Voor" w:date="2024-12-03T14:56:00Z" w:initials="KV">
    <w:p w14:paraId="19DEB8FA" w14:textId="77777777" w:rsidR="003914CE" w:rsidRDefault="003914CE" w:rsidP="003914CE">
      <w:pPr>
        <w:pStyle w:val="Kommentaaritekst"/>
        <w:ind w:left="0" w:firstLine="0"/>
        <w:jc w:val="left"/>
      </w:pPr>
      <w:r>
        <w:rPr>
          <w:rStyle w:val="Kommentaariviide"/>
        </w:rPr>
        <w:annotationRef/>
      </w:r>
      <w:r>
        <w:t>Alus: HÕNTE § 19 lg 1.</w:t>
      </w:r>
    </w:p>
  </w:comment>
  <w:comment w:id="75" w:author="Piret Elenurm" w:date="2024-11-27T12:24:00Z" w:initials="PE">
    <w:p w14:paraId="47432103" w14:textId="113A61E6" w:rsidR="006F15C3" w:rsidRDefault="006F15C3" w:rsidP="006F15C3">
      <w:pPr>
        <w:pStyle w:val="Kommentaaritekst"/>
        <w:ind w:left="0" w:firstLine="0"/>
        <w:jc w:val="left"/>
      </w:pPr>
      <w:r>
        <w:rPr>
          <w:rStyle w:val="Kommentaariviide"/>
        </w:rPr>
        <w:annotationRef/>
      </w:r>
      <w:r>
        <w:t>Palume kaaluda lauseosa sõnastuse parandamist.</w:t>
      </w:r>
    </w:p>
  </w:comment>
  <w:comment w:id="77" w:author="Aili Sandre" w:date="2024-11-15T14:39:00Z" w:initials="AS">
    <w:p w14:paraId="4168FFF6" w14:textId="69C13F85" w:rsidR="00CD2905" w:rsidRDefault="00CD2905" w:rsidP="00CD2905">
      <w:pPr>
        <w:pStyle w:val="Kommentaaritekst"/>
        <w:ind w:left="0" w:firstLine="0"/>
        <w:jc w:val="left"/>
      </w:pPr>
      <w:r>
        <w:rPr>
          <w:rStyle w:val="Kommentaariviide"/>
        </w:rPr>
        <w:annotationRef/>
      </w:r>
      <w:r>
        <w:t>...ja see võib edaspidi tõusta kuni 10% aastas eelmise aasta arvutamise aluseks olevast summast.</w:t>
      </w:r>
    </w:p>
  </w:comment>
  <w:comment w:id="81" w:author="Piret Elenurm" w:date="2024-11-27T12:26:00Z" w:initials="PE">
    <w:p w14:paraId="517EA59D" w14:textId="77777777" w:rsidR="00C1241B" w:rsidRDefault="006F15C3" w:rsidP="00C1241B">
      <w:pPr>
        <w:pStyle w:val="Kommentaaritekst"/>
        <w:ind w:left="0" w:firstLine="0"/>
        <w:jc w:val="left"/>
      </w:pPr>
      <w:r>
        <w:rPr>
          <w:rStyle w:val="Kommentaariviide"/>
        </w:rPr>
        <w:annotationRef/>
      </w:r>
      <w:r w:rsidR="00C1241B">
        <w:t>Palume kaaluda lauseosa sõnastamise parandamist. Kas poleks parem ,kui: "selles antakse hinnang:… 1) kulu rakendamise..". Võimalik, et täpsuse huvides võiks viidata seaduses sätestatud nõuetele?</w:t>
      </w:r>
    </w:p>
  </w:comment>
  <w:comment w:id="92" w:author="Kärt Voor" w:date="2024-12-03T15:02:00Z" w:initials="KV">
    <w:p w14:paraId="306FFC82" w14:textId="77777777" w:rsidR="00320398" w:rsidRDefault="00320398" w:rsidP="00320398">
      <w:pPr>
        <w:pStyle w:val="Kommentaaritekst"/>
        <w:ind w:left="0" w:firstLine="0"/>
        <w:jc w:val="left"/>
      </w:pPr>
      <w:r>
        <w:rPr>
          <w:rStyle w:val="Kommentaariviide"/>
        </w:rPr>
        <w:annotationRef/>
      </w:r>
      <w:r>
        <w:t>Semikoolon on pärast jutumärke.</w:t>
      </w:r>
    </w:p>
  </w:comment>
  <w:comment w:id="95" w:author="Kärt Voor" w:date="2024-12-03T15:05:00Z" w:initials="KV">
    <w:p w14:paraId="37854EEC" w14:textId="77777777" w:rsidR="00320398" w:rsidRDefault="00320398" w:rsidP="00320398">
      <w:pPr>
        <w:pStyle w:val="Kommentaaritekst"/>
        <w:ind w:left="0" w:firstLine="0"/>
        <w:jc w:val="left"/>
      </w:pPr>
      <w:r>
        <w:rPr>
          <w:rStyle w:val="Kommentaariviide"/>
        </w:rPr>
        <w:annotationRef/>
      </w:r>
      <w:r>
        <w:t>Kuivõrd peab olema selge, kas lisatav on 4. ptk viimane või 5. ptk esimene norm, siis tuleb muutmisvormelis esitada ka ptk.</w:t>
      </w:r>
    </w:p>
  </w:comment>
  <w:comment w:id="96" w:author="Kärt Voor" w:date="2024-12-03T15:08:00Z" w:initials="KV">
    <w:p w14:paraId="418422B9" w14:textId="77777777" w:rsidR="00320398" w:rsidRDefault="00320398" w:rsidP="00320398">
      <w:pPr>
        <w:pStyle w:val="Kommentaaritekst"/>
        <w:ind w:left="0" w:firstLine="0"/>
        <w:jc w:val="left"/>
      </w:pPr>
      <w:r>
        <w:rPr>
          <w:rStyle w:val="Kommentaariviide"/>
        </w:rPr>
        <w:annotationRef/>
      </w:r>
      <w:r>
        <w:t>Palume EN täiendada ja esitada ka viide normile, mis seda saatekirja reguleerib. Lisaks - tuleb kasutada "jäätmeveo saatekiri", sest sellele pikale sõnaühendile ei ole lühendit määratud. Palume EN läbivalt üle vaadata.</w:t>
      </w:r>
    </w:p>
  </w:comment>
  <w:comment w:id="100" w:author="Kärt Voor" w:date="2024-12-03T15:19:00Z" w:initials="KV">
    <w:p w14:paraId="3A7266F9" w14:textId="77777777" w:rsidR="000F6A11" w:rsidRDefault="000F6A11" w:rsidP="000F6A11">
      <w:pPr>
        <w:pStyle w:val="Kommentaaritekst"/>
        <w:ind w:left="0" w:firstLine="0"/>
        <w:jc w:val="left"/>
      </w:pPr>
      <w:r>
        <w:rPr>
          <w:rStyle w:val="Kommentaariviide"/>
        </w:rPr>
        <w:annotationRef/>
      </w:r>
      <w:r>
        <w:t>JäätS § 119(3):</w:t>
      </w:r>
    </w:p>
    <w:p w14:paraId="51E52C3B" w14:textId="77777777" w:rsidR="000F6A11" w:rsidRDefault="000F6A11" w:rsidP="000F6A11">
      <w:pPr>
        <w:pStyle w:val="Kommentaaritekst"/>
        <w:ind w:left="0" w:firstLine="0"/>
        <w:jc w:val="left"/>
      </w:pPr>
    </w:p>
    <w:p w14:paraId="5FDEC21A" w14:textId="77777777" w:rsidR="000F6A11" w:rsidRDefault="000F6A11" w:rsidP="000F6A11">
      <w:pPr>
        <w:pStyle w:val="Kommentaaritekst"/>
        <w:ind w:left="0" w:firstLine="0"/>
        <w:jc w:val="left"/>
      </w:pPr>
      <w:r>
        <w:rPr>
          <w:color w:val="202020"/>
          <w:highlight w:val="white"/>
        </w:rPr>
        <w:t>Ettekirjutuse täitmata jätmise korral on asendustäitmise ja sunniraha seaduses sätestatud korras rakendatava sunniraha ülemmäär 32 000 eurot.</w:t>
      </w:r>
      <w:r>
        <w:t xml:space="preserve"> </w:t>
      </w:r>
    </w:p>
    <w:p w14:paraId="7FC94425" w14:textId="77777777" w:rsidR="000F6A11" w:rsidRDefault="000F6A11" w:rsidP="000F6A11">
      <w:pPr>
        <w:pStyle w:val="Kommentaaritekst"/>
        <w:ind w:left="0" w:firstLine="0"/>
        <w:jc w:val="left"/>
      </w:pPr>
    </w:p>
    <w:p w14:paraId="126F82E9" w14:textId="77777777" w:rsidR="000F6A11" w:rsidRDefault="000F6A11" w:rsidP="000F6A11">
      <w:pPr>
        <w:pStyle w:val="Kommentaaritekst"/>
        <w:ind w:left="0" w:firstLine="0"/>
        <w:jc w:val="left"/>
      </w:pPr>
      <w:r>
        <w:t>Tekib kaks sunniraha määra sätestavat normi. Veelgi enam - lisatav on samasisuline nagu on VVS § 75(1) lg-s 4 ning seetõttu puudub vajadus kordamiseks ja norm tuleb EN-st välja jätta.</w:t>
      </w:r>
    </w:p>
  </w:comment>
  <w:comment w:id="102" w:author="Kärt Voor" w:date="2024-12-03T15:20:00Z" w:initials="KV">
    <w:p w14:paraId="4E6783A8" w14:textId="77777777" w:rsidR="000F6A11" w:rsidRDefault="000F6A11" w:rsidP="000F6A11">
      <w:pPr>
        <w:pStyle w:val="Kommentaaritekst"/>
        <w:ind w:left="0" w:firstLine="0"/>
        <w:jc w:val="left"/>
      </w:pPr>
      <w:r>
        <w:rPr>
          <w:rStyle w:val="Kommentaariviide"/>
        </w:rPr>
        <w:annotationRef/>
      </w:r>
      <w:r>
        <w:t>Vastutuse normidel on trafaretne sõnastus - karistus on ala teisel real.</w:t>
      </w:r>
    </w:p>
  </w:comment>
  <w:comment w:id="106" w:author="Kärt Voor" w:date="2024-12-03T15:22:00Z" w:initials="KV">
    <w:p w14:paraId="16524040" w14:textId="77777777" w:rsidR="00E3439B" w:rsidRDefault="00E3439B" w:rsidP="00E3439B">
      <w:pPr>
        <w:pStyle w:val="Kommentaaritekst"/>
        <w:ind w:left="0" w:firstLine="0"/>
        <w:jc w:val="left"/>
      </w:pPr>
      <w:r>
        <w:rPr>
          <w:rStyle w:val="Kommentaariviide"/>
        </w:rPr>
        <w:annotationRef/>
      </w:r>
      <w:r>
        <w:t xml:space="preserve">Palun pange tähele meie märkust sunniraha normi juures. </w:t>
      </w:r>
    </w:p>
    <w:p w14:paraId="6C77A7B8" w14:textId="77777777" w:rsidR="00E3439B" w:rsidRDefault="00E3439B" w:rsidP="00E3439B">
      <w:pPr>
        <w:pStyle w:val="Kommentaaritekst"/>
        <w:ind w:left="0" w:firstLine="0"/>
        <w:jc w:val="left"/>
      </w:pPr>
    </w:p>
    <w:p w14:paraId="687179F4" w14:textId="77777777" w:rsidR="00E3439B" w:rsidRDefault="00E3439B" w:rsidP="00E3439B">
      <w:pPr>
        <w:pStyle w:val="Kommentaaritekst"/>
        <w:ind w:left="0" w:firstLine="0"/>
        <w:jc w:val="left"/>
      </w:pPr>
      <w:r>
        <w:t xml:space="preserve">Lisaks - olukorras kus sunniraha hakatakse rakendama tulevikus, puudub vajadus rakendussätte järele, vaid selline norm jõustatakse vajalikul kuupäeval. </w:t>
      </w:r>
    </w:p>
  </w:comment>
  <w:comment w:id="109" w:author="Kärt Voor" w:date="2024-12-05T09:33:00Z" w:initials="KV">
    <w:p w14:paraId="4FE77CE2" w14:textId="77777777" w:rsidR="00D50450" w:rsidRDefault="008C4B00" w:rsidP="00D50450">
      <w:pPr>
        <w:pStyle w:val="Kommentaaritekst"/>
        <w:ind w:left="0" w:firstLine="0"/>
        <w:jc w:val="left"/>
      </w:pPr>
      <w:r>
        <w:rPr>
          <w:rStyle w:val="Kommentaariviide"/>
        </w:rPr>
        <w:annotationRef/>
      </w:r>
      <w:r w:rsidR="00D50450">
        <w:t>Kuivõrd "vastavas käändes" näitab, et asendusi on rohkem kui üks ja need on eri käänetes, siis on "läbivalt" tarbetu ja see tuleb välja jätta. Normitehnika käsiraamatu § 34 komm 17</w:t>
      </w:r>
    </w:p>
    <w:p w14:paraId="7EAED086" w14:textId="77777777" w:rsidR="00D50450" w:rsidRDefault="00D50450" w:rsidP="00D50450">
      <w:pPr>
        <w:pStyle w:val="Kommentaaritekst"/>
        <w:ind w:left="0" w:firstLine="0"/>
        <w:jc w:val="left"/>
      </w:pPr>
    </w:p>
    <w:p w14:paraId="1E09881D" w14:textId="77777777" w:rsidR="00D50450" w:rsidRDefault="00D50450" w:rsidP="00D50450">
      <w:pPr>
        <w:pStyle w:val="Kommentaaritekst"/>
        <w:ind w:left="0" w:firstLine="0"/>
        <w:jc w:val="left"/>
      </w:pPr>
      <w:r>
        <w:t>Sõna "läbivalt" tuleb lisada juhul, kui asendatavaid on rohkem kui üks ja need on samas käändes, selleks et rõhutada asendatavate paljusust.  Normitehnika käsiraamatu komm 18.</w:t>
      </w:r>
    </w:p>
  </w:comment>
  <w:comment w:id="110" w:author="Kärt Voor" w:date="2024-12-05T09:36:00Z" w:initials="KV">
    <w:p w14:paraId="26D0610C" w14:textId="17B9CFE1" w:rsidR="008C4B00" w:rsidRDefault="008C4B00" w:rsidP="008C4B00">
      <w:pPr>
        <w:pStyle w:val="Kommentaaritekst"/>
        <w:ind w:left="0" w:firstLine="0"/>
        <w:jc w:val="left"/>
      </w:pPr>
      <w:r>
        <w:rPr>
          <w:rStyle w:val="Kommentaariviide"/>
        </w:rPr>
        <w:annotationRef/>
      </w:r>
      <w:r>
        <w:t>Kuivõrd tegemist on olukorraga, kus pakendijäätmed antakse üle taaskasutusorganisatsioonile, siis sobivam on täiendada §-ga 7(1), et taaskasutusega seotu oleks järjestikustes normides.</w:t>
      </w:r>
    </w:p>
  </w:comment>
  <w:comment w:id="111" w:author="Piret Elenurm" w:date="2024-11-26T16:22:00Z" w:initials="PE">
    <w:p w14:paraId="3309C219" w14:textId="51596FDE" w:rsidR="002344EA" w:rsidRDefault="002344EA" w:rsidP="002344EA">
      <w:pPr>
        <w:pStyle w:val="Kommentaaritekst"/>
        <w:ind w:left="0" w:firstLine="0"/>
        <w:jc w:val="left"/>
      </w:pPr>
      <w:r>
        <w:rPr>
          <w:rStyle w:val="Kommentaariviide"/>
        </w:rPr>
        <w:annotationRef/>
      </w:r>
      <w:r>
        <w:t>Teeme ettepaneku sõnastada: "§ 19 kohane jäätmekäitluskoht,"</w:t>
      </w:r>
    </w:p>
  </w:comment>
  <w:comment w:id="112" w:author="Kärt Voor" w:date="2024-12-05T09:38:00Z" w:initials="KV">
    <w:p w14:paraId="7507A127" w14:textId="77777777" w:rsidR="008C4B00" w:rsidRDefault="008C4B00" w:rsidP="008C4B00">
      <w:pPr>
        <w:pStyle w:val="Kommentaaritekst"/>
        <w:ind w:left="0" w:firstLine="0"/>
        <w:jc w:val="left"/>
      </w:pPr>
      <w:r>
        <w:rPr>
          <w:rStyle w:val="Kommentaariviide"/>
        </w:rPr>
        <w:annotationRef/>
      </w:r>
      <w:r>
        <w:t xml:space="preserve">Kuivõrd § 10(1) viimane lg on 2, siis tuleb täiendada lg-ga 3. </w:t>
      </w:r>
    </w:p>
    <w:p w14:paraId="40BE567F" w14:textId="77777777" w:rsidR="008C4B00" w:rsidRDefault="008C4B00" w:rsidP="008C4B00">
      <w:pPr>
        <w:pStyle w:val="Kommentaaritekst"/>
        <w:ind w:left="0" w:firstLine="0"/>
        <w:jc w:val="left"/>
      </w:pPr>
    </w:p>
    <w:p w14:paraId="61090D64" w14:textId="77777777" w:rsidR="008C4B00" w:rsidRDefault="008C4B00" w:rsidP="008C4B00">
      <w:pPr>
        <w:pStyle w:val="Kommentaaritekst"/>
        <w:ind w:left="0" w:firstLine="0"/>
        <w:jc w:val="left"/>
      </w:pPr>
      <w:r>
        <w:t>HÕNTE § 37 lg 1:</w:t>
      </w:r>
    </w:p>
    <w:p w14:paraId="3353AB91" w14:textId="77777777" w:rsidR="008C4B00" w:rsidRDefault="008C4B00" w:rsidP="008C4B00">
      <w:pPr>
        <w:pStyle w:val="Kommentaaritekst"/>
        <w:ind w:left="0" w:firstLine="0"/>
        <w:jc w:val="left"/>
      </w:pPr>
    </w:p>
    <w:p w14:paraId="24947F6B" w14:textId="77777777" w:rsidR="008C4B00" w:rsidRDefault="008C4B00" w:rsidP="008C4B00">
      <w:pPr>
        <w:pStyle w:val="Kommentaaritekst"/>
        <w:ind w:left="0" w:firstLine="0"/>
        <w:jc w:val="left"/>
      </w:pPr>
      <w:r>
        <w:t>(1) Seaduse täiendamisel paragrahvide või muude struktuuriosadega ei muudeta kehtiva seaduse struktuuriosade numeratsiooni.</w:t>
      </w:r>
      <w:r>
        <w:rPr>
          <w:b/>
          <w:bCs/>
        </w:rPr>
        <w:t xml:space="preserve"> Kehtivate samaliigiliste struktuuriosade vahele uue struktuuriosa lisamisel antakse sellele eelneva struktuuriosa number araabianumbrilise ülaindeksiga.</w:t>
      </w:r>
      <w:r>
        <w:t xml:space="preserve"> Uue paragrahvi või muu struktuuriosa lisamisel ei anta sellele samas seaduses varem kehtetuks tunnistatud struktuuriosa numbrit. </w:t>
      </w:r>
    </w:p>
  </w:comment>
  <w:comment w:id="113" w:author="Kärt Voor" w:date="2024-12-05T09:49:00Z" w:initials="KV">
    <w:p w14:paraId="66FBF782" w14:textId="77777777" w:rsidR="0021695A" w:rsidRDefault="00163D33" w:rsidP="0021695A">
      <w:pPr>
        <w:pStyle w:val="Kommentaaritekst"/>
        <w:ind w:left="0" w:firstLine="0"/>
        <w:jc w:val="left"/>
      </w:pPr>
      <w:r>
        <w:rPr>
          <w:rStyle w:val="Kommentaariviide"/>
        </w:rPr>
        <w:annotationRef/>
      </w:r>
      <w:r w:rsidR="0021695A">
        <w:t xml:space="preserve">PakS 3. ptk täiendatakse nii, et selles hakatakse reguleerima ka kulude jaotust ning sellega seoses täiendatakse §-i 15 kümne lõikega. </w:t>
      </w:r>
    </w:p>
    <w:p w14:paraId="60C581EC" w14:textId="77777777" w:rsidR="0021695A" w:rsidRDefault="0021695A" w:rsidP="0021695A">
      <w:pPr>
        <w:pStyle w:val="Kommentaaritekst"/>
        <w:ind w:left="0" w:firstLine="0"/>
        <w:jc w:val="left"/>
      </w:pPr>
      <w:r>
        <w:t>Kuivõrd HÕNTE § 24 lg 5 sätestab, et paljude lõigetega paragrahve välditakse, rühmitades sätted sisu järgi mitmeks paragrahviks, siis teeme ettepaneku esitada kulude jaotusega seotud normid eraldi §-s. Samuti tuleb EN läbivalt kontrollida üle ka see, et ei oleks viiteid §-le 15, vaid viited oleks uuele paragrahvile. Palume EN muuta ja lisatav esitada §-s 15(1) ja seetõttu muuta järgmise lisatava §-i numbrit.</w:t>
      </w:r>
    </w:p>
  </w:comment>
  <w:comment w:id="114" w:author="Kärt Voor" w:date="2024-12-05T09:58:00Z" w:initials="KV">
    <w:p w14:paraId="54492266" w14:textId="6DA4A1F2" w:rsidR="00B87172" w:rsidRDefault="00B87172" w:rsidP="00B87172">
      <w:pPr>
        <w:pStyle w:val="Kommentaaritekst"/>
        <w:ind w:left="0" w:firstLine="0"/>
        <w:jc w:val="left"/>
      </w:pPr>
      <w:r>
        <w:rPr>
          <w:rStyle w:val="Kommentaariviide"/>
        </w:rPr>
        <w:annotationRef/>
      </w:r>
      <w:r>
        <w:t>Kuivõrd lg-te asukohad sõltuvad sellest, millises järjekorras on teemad normi pealkirjas, siis tuleb "vältimine" esitada pealkirjas viimasena. Palume EN muuta.</w:t>
      </w:r>
    </w:p>
  </w:comment>
  <w:comment w:id="115" w:author="Kärt Voor" w:date="2024-12-05T10:00:00Z" w:initials="KV">
    <w:p w14:paraId="68CC8A68" w14:textId="77777777" w:rsidR="0021695A" w:rsidRDefault="0021695A" w:rsidP="0021695A">
      <w:pPr>
        <w:pStyle w:val="Kommentaaritekst"/>
        <w:ind w:left="0" w:firstLine="0"/>
        <w:jc w:val="left"/>
      </w:pPr>
      <w:r>
        <w:rPr>
          <w:rStyle w:val="Kommentaariviide"/>
        </w:rPr>
        <w:annotationRef/>
      </w:r>
      <w:r>
        <w:t>Tuleb kaaluda, kas paljude lõigetega paragrahvi vältimiseks on võimalik lisatav vältimise regulatsioon esitada eraldi paragrahvis. Kui jah, siis tuleb EN muuta.</w:t>
      </w:r>
    </w:p>
  </w:comment>
  <w:comment w:id="117" w:author="Kärt Voor" w:date="2024-12-05T10:16:00Z" w:initials="KV">
    <w:p w14:paraId="3576E968" w14:textId="77777777" w:rsidR="00CD42DC" w:rsidRDefault="00CD42DC" w:rsidP="00CD42DC">
      <w:pPr>
        <w:pStyle w:val="Kommentaaritekst"/>
        <w:ind w:left="0" w:firstLine="0"/>
        <w:jc w:val="left"/>
      </w:pPr>
      <w:r>
        <w:rPr>
          <w:rStyle w:val="Kommentaariviide"/>
        </w:rPr>
        <w:annotationRef/>
      </w:r>
      <w:r>
        <w:t xml:space="preserve">Märgime, et normi reguleerimisala muutub, sest enam ei sätestata nõudeid tagatisrahata pakendi jäätmete kogumisele, vaid see peab toimuma väljaspool korraldatud jäätmevedu ehk see norm ei kohaldu enam absoluutselt igale tagatisrahata pakendi jäätmete kogumisele.. </w:t>
      </w:r>
    </w:p>
    <w:p w14:paraId="2DE50C61" w14:textId="77777777" w:rsidR="00CD42DC" w:rsidRDefault="00CD42DC" w:rsidP="00CD42DC">
      <w:pPr>
        <w:pStyle w:val="Kommentaaritekst"/>
        <w:ind w:left="0" w:firstLine="0"/>
        <w:jc w:val="left"/>
      </w:pPr>
    </w:p>
    <w:p w14:paraId="4FD557E8" w14:textId="77777777" w:rsidR="00CD42DC" w:rsidRDefault="00CD42DC" w:rsidP="00CD42DC">
      <w:pPr>
        <w:pStyle w:val="Kommentaaritekst"/>
        <w:ind w:left="0" w:firstLine="0"/>
        <w:jc w:val="left"/>
      </w:pPr>
      <w:r>
        <w:t>Muudetud, kuid samasisuline sõnastus tähendab, et struktuuriosa reguleerimisese peab jääma samaks. Kui paragrahvi sisuks on näiteks loa kehtetuks tunnistamise alused, siis paragrahvi muutmisel ei ole lubatud anda sellele uut sisu, näiteks loa peatamise alused. Kui senine paragrahv ei ole enam vajalik, siis tuleb see kehtetuks tunnistada ja uue sisu jaoks kavandada uue numbriga (ülaindeksiga) paragrahv sisuliselt sobivasse asukohta (NT käsiraamatu § 34 komm 6). Palume EN muuta.</w:t>
      </w:r>
    </w:p>
  </w:comment>
  <w:comment w:id="118" w:author="Kärt Voor" w:date="2024-12-05T10:13:00Z" w:initials="KV">
    <w:p w14:paraId="08AFB5FD" w14:textId="77777777" w:rsidR="00CD42DC" w:rsidRDefault="00A7425F" w:rsidP="00CD42DC">
      <w:pPr>
        <w:pStyle w:val="Kommentaaritekst"/>
        <w:ind w:left="0" w:firstLine="0"/>
        <w:jc w:val="left"/>
      </w:pPr>
      <w:r>
        <w:rPr>
          <w:rStyle w:val="Kommentaariviide"/>
        </w:rPr>
        <w:annotationRef/>
      </w:r>
      <w:r w:rsidR="00CD42DC">
        <w:t xml:space="preserve">Lg-s 1 nimetatakse kogumiskohtade tihedus. Ei ole selge, kas siin mõeldakse seda, et kokku peab leppima kogumiskohtade täpsed asukohad või kogumiskohtade tihedus ehk nende arv. Palume normi täpsustada ja ka SK-s selgitus esitada. </w:t>
      </w:r>
    </w:p>
    <w:p w14:paraId="57E56487" w14:textId="77777777" w:rsidR="00CD42DC" w:rsidRDefault="00CD42DC" w:rsidP="00CD42DC">
      <w:pPr>
        <w:pStyle w:val="Kommentaaritekst"/>
        <w:ind w:left="0" w:firstLine="0"/>
        <w:jc w:val="left"/>
      </w:pPr>
    </w:p>
    <w:p w14:paraId="164E8309" w14:textId="77777777" w:rsidR="00CD42DC" w:rsidRDefault="00CD42DC" w:rsidP="00CD42DC">
      <w:pPr>
        <w:pStyle w:val="Kommentaaritekst"/>
        <w:ind w:left="0" w:firstLine="0"/>
        <w:jc w:val="left"/>
      </w:pPr>
      <w:r>
        <w:t>Vt ka lg 4:</w:t>
      </w:r>
    </w:p>
    <w:p w14:paraId="5D05AAA3" w14:textId="77777777" w:rsidR="00CD42DC" w:rsidRDefault="00CD42DC" w:rsidP="00CD42DC">
      <w:pPr>
        <w:pStyle w:val="Kommentaaritekst"/>
        <w:ind w:left="0" w:firstLine="0"/>
        <w:jc w:val="left"/>
      </w:pPr>
    </w:p>
    <w:p w14:paraId="12487167" w14:textId="77777777" w:rsidR="00CD42DC" w:rsidRDefault="00CD42DC" w:rsidP="00CD42DC">
      <w:pPr>
        <w:pStyle w:val="Kommentaaritekst"/>
        <w:ind w:left="0" w:firstLine="0"/>
        <w:jc w:val="left"/>
      </w:pPr>
      <w:r>
        <w:rPr>
          <w:color w:val="202020"/>
          <w:highlight w:val="white"/>
        </w:rPr>
        <w:t>(4) Käesoleva paragrahvi lõikes 1 nimetatud kogumiskohtade asukoht, kogumiskonteinerite miinimumarv ja miinimummaht iga kogumiskoha kohta ning nende tühjendamissagedus lepitakse kokku taaskasutusorganisatsiooni ja kohaliku omavalitsuse organi vahel. Kohaliku omavalitsuse organiga kokkuleppel võib pakendijäätmete kogumist korraldada ka nende tekkekohal kogumisena. Sel juhul võib kohaliku omavalitsuse organi nõusolekul vähendada pakendijäätmete kogumiskohtade tihedust ning kogumiseks ettenähtud konteinerite arvu ja mahtu.</w:t>
      </w:r>
      <w:r>
        <w:t xml:space="preserve"> </w:t>
      </w:r>
    </w:p>
  </w:comment>
  <w:comment w:id="123" w:author="Kärt Voor" w:date="2024-12-05T10:22:00Z" w:initials="KV">
    <w:p w14:paraId="6DB38C62" w14:textId="77777777" w:rsidR="00CD42DC" w:rsidRDefault="00CD42DC" w:rsidP="00CD42DC">
      <w:pPr>
        <w:pStyle w:val="Kommentaaritekst"/>
        <w:ind w:left="0" w:firstLine="0"/>
        <w:jc w:val="left"/>
      </w:pPr>
      <w:r>
        <w:rPr>
          <w:rStyle w:val="Kommentaariviide"/>
        </w:rPr>
        <w:annotationRef/>
      </w:r>
      <w:r>
        <w:t>Arusaamatu, mis tähendus on sõnal "vähemalt". Palume SK-s seda selgitada ja vajadusel see sõna välja jätta.</w:t>
      </w:r>
    </w:p>
  </w:comment>
  <w:comment w:id="126" w:author="Kärt Voor" w:date="2024-12-05T10:33:00Z" w:initials="KV">
    <w:p w14:paraId="2B55DAC1" w14:textId="77777777" w:rsidR="004A65E3" w:rsidRDefault="004A65E3" w:rsidP="004A65E3">
      <w:pPr>
        <w:pStyle w:val="Kommentaaritekst"/>
        <w:ind w:left="0" w:firstLine="0"/>
        <w:jc w:val="left"/>
      </w:pPr>
      <w:r>
        <w:rPr>
          <w:rStyle w:val="Kommentaariviide"/>
        </w:rPr>
        <w:annotationRef/>
      </w:r>
      <w:r>
        <w:rPr>
          <w:color w:val="003366"/>
          <w:highlight w:val="white"/>
          <w:u w:val="single"/>
        </w:rPr>
        <w:t> </w:t>
      </w:r>
      <w:r>
        <w:rPr>
          <w:color w:val="202020"/>
          <w:highlight w:val="white"/>
        </w:rPr>
        <w:t>(2) Käesoleva paragrahvi lõike 1 punktis 2 nimetatud tegevuskava osad on:</w:t>
      </w:r>
      <w:r>
        <w:t xml:space="preserve"> </w:t>
      </w:r>
    </w:p>
    <w:p w14:paraId="17B5E3CD" w14:textId="77777777" w:rsidR="004A65E3" w:rsidRDefault="004A65E3" w:rsidP="004A65E3">
      <w:pPr>
        <w:pStyle w:val="Kommentaaritekst"/>
        <w:ind w:left="0" w:firstLine="0"/>
        <w:jc w:val="left"/>
      </w:pPr>
      <w:r>
        <w:t>6) viieks aastaks kommunikatsioonistrateegia…"</w:t>
      </w:r>
    </w:p>
    <w:p w14:paraId="37F0E01A" w14:textId="77777777" w:rsidR="004A65E3" w:rsidRDefault="004A65E3" w:rsidP="004A65E3">
      <w:pPr>
        <w:pStyle w:val="Kommentaaritekst"/>
        <w:ind w:left="0" w:firstLine="0"/>
        <w:jc w:val="left"/>
      </w:pPr>
    </w:p>
    <w:p w14:paraId="0B5A29E6" w14:textId="77777777" w:rsidR="004A65E3" w:rsidRDefault="004A65E3" w:rsidP="004A65E3">
      <w:pPr>
        <w:pStyle w:val="Kommentaaritekst"/>
        <w:ind w:left="0" w:firstLine="0"/>
        <w:jc w:val="left"/>
      </w:pPr>
      <w:r>
        <w:t>Palume lisatava lauseehitus üle vaadata, sest hetkel ei ole sissejuhatava lauseosa ja lisatav a p-i sõnastus kooskõlas.</w:t>
      </w:r>
    </w:p>
  </w:comment>
  <w:comment w:id="129" w:author="Kärt Voor" w:date="2024-12-05T10:37:00Z" w:initials="KV">
    <w:p w14:paraId="08CAFA8F" w14:textId="77777777" w:rsidR="00EA6171" w:rsidRDefault="00EA6171" w:rsidP="00EA6171">
      <w:pPr>
        <w:pStyle w:val="Kommentaaritekst"/>
        <w:ind w:left="0" w:firstLine="0"/>
        <w:jc w:val="left"/>
      </w:pPr>
      <w:r>
        <w:rPr>
          <w:rStyle w:val="Kommentaariviide"/>
        </w:rPr>
        <w:annotationRef/>
      </w:r>
      <w:r>
        <w:t>Kehtiv norm:</w:t>
      </w:r>
    </w:p>
    <w:p w14:paraId="6DFB0568" w14:textId="77777777" w:rsidR="00EA6171" w:rsidRDefault="00EA6171" w:rsidP="00EA6171">
      <w:pPr>
        <w:pStyle w:val="Kommentaaritekst"/>
        <w:ind w:left="0" w:firstLine="0"/>
        <w:jc w:val="left"/>
      </w:pPr>
      <w:r>
        <w:rPr>
          <w:color w:val="202020"/>
          <w:highlight w:val="white"/>
        </w:rPr>
        <w:t>12) valdkonna eest vastutavale ministrile iga aasta 31. juuliks oma eelmise kalendriaasta tegevuse kohta kirjaliku ülevaate esitamine.</w:t>
      </w:r>
      <w:r>
        <w:t xml:space="preserve"> </w:t>
      </w:r>
    </w:p>
    <w:p w14:paraId="520B4F3B" w14:textId="77777777" w:rsidR="00EA6171" w:rsidRDefault="00EA6171" w:rsidP="00EA6171">
      <w:pPr>
        <w:pStyle w:val="Kommentaaritekst"/>
        <w:ind w:left="0" w:firstLine="0"/>
        <w:jc w:val="left"/>
      </w:pPr>
    </w:p>
    <w:p w14:paraId="7012C159" w14:textId="77777777" w:rsidR="00EA6171" w:rsidRDefault="00EA6171" w:rsidP="00EA6171">
      <w:pPr>
        <w:pStyle w:val="Kommentaaritekst"/>
        <w:ind w:left="0" w:firstLine="0"/>
        <w:jc w:val="left"/>
      </w:pPr>
      <w:r>
        <w:t>Kuna reguleerimisese muutub, siis tuleb senine p 12 kehtetuks tunnistada ja muudatus esitada p-s 13.</w:t>
      </w:r>
    </w:p>
  </w:comment>
  <w:comment w:id="130" w:author="Kärt Voor" w:date="2024-12-05T10:37:00Z" w:initials="KV">
    <w:p w14:paraId="2EE70B75" w14:textId="77777777" w:rsidR="00EA6171" w:rsidRDefault="00EA6171" w:rsidP="00EA6171">
      <w:pPr>
        <w:pStyle w:val="Kommentaaritekst"/>
        <w:ind w:left="0" w:firstLine="0"/>
        <w:jc w:val="left"/>
      </w:pPr>
      <w:r>
        <w:rPr>
          <w:rStyle w:val="Kommentaariviide"/>
        </w:rPr>
        <w:annotationRef/>
      </w:r>
      <w:r>
        <w:t>Siia tuleb hõlmata ka muutmisp-s 27 esitatud muudatus.</w:t>
      </w:r>
    </w:p>
  </w:comment>
  <w:comment w:id="131" w:author="Kärt Voor" w:date="2024-12-05T10:42:00Z" w:initials="KV">
    <w:p w14:paraId="2752EF33" w14:textId="77777777" w:rsidR="00642BAF" w:rsidRDefault="00642BAF" w:rsidP="00642BAF">
      <w:pPr>
        <w:pStyle w:val="Kommentaaritekst"/>
        <w:ind w:left="0" w:firstLine="0"/>
        <w:jc w:val="left"/>
      </w:pPr>
      <w:r>
        <w:rPr>
          <w:rStyle w:val="Kommentaariviide"/>
        </w:rPr>
        <w:annotationRef/>
      </w:r>
      <w:r>
        <w:t>EN-s ei kasutata lühendeid (HÕNTE § 19 lg 1) ja sellist lühendit ei ole PakS-s ka mujal esitatud.</w:t>
      </w:r>
    </w:p>
  </w:comment>
  <w:comment w:id="134" w:author="Kärt Voor" w:date="2024-12-05T10:44:00Z" w:initials="KV">
    <w:p w14:paraId="5C369C51" w14:textId="77777777" w:rsidR="00642BAF" w:rsidRDefault="00642BAF" w:rsidP="00642BAF">
      <w:pPr>
        <w:pStyle w:val="Kommentaaritekst"/>
        <w:ind w:left="0" w:firstLine="0"/>
        <w:jc w:val="left"/>
      </w:pPr>
      <w:r>
        <w:rPr>
          <w:rStyle w:val="Kommentaariviide"/>
        </w:rPr>
        <w:annotationRef/>
      </w:r>
      <w:r>
        <w:t>ELT avaldamismärge on esitatud § 3 lg 3 p-s 1. Vt palun HÕNTE § 29 lg 3 ja 4:</w:t>
      </w:r>
    </w:p>
    <w:p w14:paraId="3617BE19" w14:textId="77777777" w:rsidR="00642BAF" w:rsidRDefault="00642BAF" w:rsidP="00642BAF">
      <w:pPr>
        <w:pStyle w:val="Kommentaaritekst"/>
        <w:ind w:left="0" w:firstLine="0"/>
        <w:jc w:val="left"/>
      </w:pPr>
    </w:p>
    <w:p w14:paraId="47E4836C" w14:textId="77777777" w:rsidR="00642BAF" w:rsidRDefault="00642BAF" w:rsidP="00642BAF">
      <w:pPr>
        <w:pStyle w:val="Kommentaaritekst"/>
        <w:ind w:left="0" w:firstLine="0"/>
        <w:jc w:val="left"/>
      </w:pPr>
      <w:r>
        <w:t xml:space="preserve">(3) Viites Euroopa Liidu õigusaktile peab nimetama viidatava õigusakti andja või andjad, akti liigi ja numbri, näiteks: nõukogu direktiiv 2011/85/EL. Lühend „EL” akti numbri juures näitab seda, et akti vastuvõtmine tuleneb Euroopa Liidu lepingust või Euroopa Liidu toimimise lepingust. Lühend „EÜ” või „EMÜ” akti numbri juures näitab seda, et akti vastuvõtmine tulenes Euroopa Ühenduse, varem Euroopa Majandusühenduse asutamislepingust. </w:t>
      </w:r>
    </w:p>
    <w:p w14:paraId="2492A4DF" w14:textId="77777777" w:rsidR="00642BAF" w:rsidRDefault="00642BAF" w:rsidP="00642BAF">
      <w:pPr>
        <w:pStyle w:val="Kommentaaritekst"/>
        <w:ind w:left="0" w:firstLine="0"/>
        <w:jc w:val="left"/>
      </w:pPr>
    </w:p>
    <w:p w14:paraId="29D96B29" w14:textId="77777777" w:rsidR="00642BAF" w:rsidRDefault="00642BAF" w:rsidP="00642BAF">
      <w:pPr>
        <w:pStyle w:val="Kommentaaritekst"/>
        <w:ind w:left="0" w:firstLine="0"/>
        <w:jc w:val="left"/>
      </w:pPr>
      <w:r>
        <w:t xml:space="preserve">(4) Eelnõu tekstis Euroopa Liidu õigusaktile esmakordsel viitamisel tuleb lõikes 3 nimetatud andmetele lisada viidatava õigusakti pealkiri ja esmakordse avaldamise andmed, näiteks: nõukogu määrus (EÜ) nr 44/2001 kohtualluvuse ja kohtuotsuste täitmise kohta tsiviil- ja kaubandusasjades (EÜT L 12, 16.01.2001, lk 1–23). </w:t>
      </w:r>
    </w:p>
  </w:comment>
  <w:comment w:id="135" w:author="Kärt Voor" w:date="2024-12-05T11:09:00Z" w:initials="KV">
    <w:p w14:paraId="778D873B" w14:textId="77777777" w:rsidR="00172F66" w:rsidRDefault="00172F66" w:rsidP="00172F66">
      <w:pPr>
        <w:pStyle w:val="Kommentaaritekst"/>
        <w:ind w:left="0" w:firstLine="0"/>
        <w:jc w:val="left"/>
      </w:pPr>
      <w:r>
        <w:rPr>
          <w:rStyle w:val="Kommentaariviide"/>
        </w:rPr>
        <w:annotationRef/>
      </w:r>
      <w:r>
        <w:t>Palume siin märkida konkreetne kpv ehk EN jõustumise kpv.</w:t>
      </w:r>
    </w:p>
  </w:comment>
  <w:comment w:id="136" w:author="Kärt Voor" w:date="2024-12-05T11:10:00Z" w:initials="KV">
    <w:p w14:paraId="6E38D285" w14:textId="77777777" w:rsidR="00172F66" w:rsidRDefault="00172F66" w:rsidP="00172F66">
      <w:pPr>
        <w:pStyle w:val="Kommentaaritekst"/>
        <w:ind w:left="0" w:firstLine="0"/>
        <w:jc w:val="left"/>
      </w:pPr>
      <w:r>
        <w:rPr>
          <w:rStyle w:val="Kommentaariviide"/>
        </w:rPr>
        <w:annotationRef/>
      </w:r>
      <w:r>
        <w:t>Ka siin tuleb märkida konkreetne kpv.</w:t>
      </w:r>
    </w:p>
  </w:comment>
  <w:comment w:id="137" w:author="Kärt Voor" w:date="2024-12-05T11:16:00Z" w:initials="KV">
    <w:p w14:paraId="07B08487" w14:textId="77777777" w:rsidR="00B77987" w:rsidRDefault="00B77987" w:rsidP="00B77987">
      <w:pPr>
        <w:pStyle w:val="Kommentaaritekst"/>
        <w:ind w:left="0" w:firstLine="0"/>
        <w:jc w:val="left"/>
      </w:pPr>
      <w:r>
        <w:rPr>
          <w:rStyle w:val="Kommentaariviide"/>
        </w:rPr>
        <w:annotationRef/>
      </w:r>
      <w:r>
        <w:t>Sobivam täiendada p-ga 7(1), et jäätmete regulatsioon oleks järjestikustes normides. Palume EN muuta.</w:t>
      </w:r>
    </w:p>
  </w:comment>
  <w:comment w:id="141" w:author="Kärt Voor" w:date="2024-12-05T11:20:00Z" w:initials="KV">
    <w:p w14:paraId="411A3AD3" w14:textId="77777777" w:rsidR="009D3F83" w:rsidRDefault="009D3F83" w:rsidP="009D3F83">
      <w:pPr>
        <w:pStyle w:val="Kommentaaritekst"/>
        <w:ind w:left="0" w:firstLine="0"/>
        <w:jc w:val="left"/>
      </w:pPr>
      <w:r>
        <w:rPr>
          <w:rStyle w:val="Kommentaariviide"/>
        </w:rPr>
        <w:annotationRef/>
      </w:r>
      <w:r>
        <w:t>Sobivam teha asendamise vormeli kaudu, et vältida sidesõnade rohkust:</w:t>
      </w:r>
    </w:p>
    <w:p w14:paraId="264F9236" w14:textId="77777777" w:rsidR="009D3F83" w:rsidRDefault="009D3F83" w:rsidP="009D3F83">
      <w:pPr>
        <w:pStyle w:val="Kommentaaritekst"/>
        <w:ind w:left="0" w:firstLine="0"/>
        <w:jc w:val="left"/>
      </w:pPr>
    </w:p>
    <w:p w14:paraId="416946DC" w14:textId="77777777" w:rsidR="009D3F83" w:rsidRDefault="009D3F83" w:rsidP="009D3F83">
      <w:pPr>
        <w:pStyle w:val="Kommentaaritekst"/>
        <w:ind w:left="0" w:firstLine="0"/>
        <w:jc w:val="left"/>
      </w:pPr>
      <w:r>
        <w:t>.. asendatakse sõnad "</w:t>
      </w:r>
      <w:r>
        <w:rPr>
          <w:color w:val="202020"/>
          <w:highlight w:val="white"/>
        </w:rPr>
        <w:t>ja parima võimaliku tehnika kasutamist" sõnadega ", parima võimaliku tehnika kasutamist ja ringmajanduse põhimõtteid";</w:t>
      </w:r>
    </w:p>
  </w:comment>
  <w:comment w:id="142" w:author="Kärt Voor" w:date="2024-12-05T11:24:00Z" w:initials="KV">
    <w:p w14:paraId="1D07C3FF" w14:textId="77777777" w:rsidR="004401E7" w:rsidRDefault="004401E7" w:rsidP="004401E7">
      <w:pPr>
        <w:pStyle w:val="Kommentaaritekst"/>
        <w:ind w:left="0" w:firstLine="0"/>
        <w:jc w:val="left"/>
      </w:pPr>
      <w:r>
        <w:rPr>
          <w:rStyle w:val="Kommentaariviide"/>
        </w:rPr>
        <w:annotationRef/>
      </w:r>
      <w:r>
        <w:t>Lg-s 4 on sõna "loodusvara" nimetatud käändes märgitud kahes kohas. Vormel peab olema selge ja arusaadav, et oleks võimalik mõista, kumma sõna "loodusvara" järgi peab tulema sõna "ja jäätmed". Palume EN täiendada.</w:t>
      </w:r>
    </w:p>
  </w:comment>
  <w:comment w:id="143" w:author="Kärt Voor" w:date="2024-12-05T11:29:00Z" w:initials="KV">
    <w:p w14:paraId="3F1E4972" w14:textId="77777777" w:rsidR="00567B76" w:rsidRDefault="00567B76" w:rsidP="00567B76">
      <w:pPr>
        <w:pStyle w:val="Kommentaaritekst"/>
        <w:ind w:left="0" w:firstLine="0"/>
        <w:jc w:val="left"/>
      </w:pPr>
      <w:r>
        <w:rPr>
          <w:rStyle w:val="Kommentaariviide"/>
        </w:rPr>
        <w:annotationRef/>
      </w:r>
      <w:r>
        <w:t>Kuivõrd muutmisp-s 9 esitatud on pärast jäätmete kõrvaldamist, siis tuleb ka siin täiendada pärast jäätmete kõrvaldamise normi ehk §-na 21(1) (vormelist peab siis nähtuma ka see, kas tegemist on 3(1). ptk viimase või 4. ptk esimese normina). Seetõttu tuleb muuta muutmisp-de 10 ja 11 asukohad. Palume EN muuta.</w:t>
      </w:r>
    </w:p>
  </w:comment>
  <w:comment w:id="144" w:author="Kärt Voor" w:date="2024-12-05T11:38:00Z" w:initials="KV">
    <w:p w14:paraId="67ACEB82" w14:textId="77777777" w:rsidR="00E17DB8" w:rsidRDefault="00E17DB8" w:rsidP="00E17DB8">
      <w:pPr>
        <w:pStyle w:val="Kommentaaritekst"/>
        <w:ind w:left="0" w:firstLine="0"/>
        <w:jc w:val="left"/>
      </w:pPr>
      <w:r>
        <w:rPr>
          <w:rStyle w:val="Kommentaariviide"/>
        </w:rPr>
        <w:annotationRef/>
      </w:r>
      <w:r>
        <w:t>Teeme ettepaneku asendamise vormeli kaudu teha, et normi sõnastus jääks: ".. väljutamisel keskkonda, jäätmete kõrvaldamisel ja energiakasutusel". Palume EN muuta.</w:t>
      </w:r>
    </w:p>
  </w:comment>
  <w:comment w:id="145" w:author="Kärt Voor" w:date="2024-12-05T11:44:00Z" w:initials="KV">
    <w:p w14:paraId="497AD7BB" w14:textId="77777777" w:rsidR="00EF2EDF" w:rsidRDefault="00EF2EDF" w:rsidP="00EF2EDF">
      <w:pPr>
        <w:pStyle w:val="Kommentaaritekst"/>
        <w:ind w:left="0" w:firstLine="0"/>
        <w:jc w:val="left"/>
      </w:pPr>
      <w:r>
        <w:rPr>
          <w:rStyle w:val="Kommentaariviide"/>
        </w:rPr>
        <w:annotationRef/>
      </w:r>
      <w:r>
        <w:t>Selleks, et jäätmetega seotud normid oleksid järjestikused, siis palume EN muuta järgmiselt:</w:t>
      </w:r>
    </w:p>
    <w:p w14:paraId="08B2F621" w14:textId="77777777" w:rsidR="00EF2EDF" w:rsidRDefault="00EF2EDF" w:rsidP="00EF2EDF">
      <w:pPr>
        <w:pStyle w:val="Kommentaaritekst"/>
        <w:ind w:left="0" w:firstLine="0"/>
        <w:jc w:val="left"/>
      </w:pPr>
    </w:p>
    <w:p w14:paraId="12F346A8" w14:textId="77777777" w:rsidR="00EF2EDF" w:rsidRDefault="00EF2EDF" w:rsidP="00EF2EDF">
      <w:pPr>
        <w:pStyle w:val="Kommentaaritekst"/>
        <w:ind w:left="0" w:firstLine="0"/>
        <w:jc w:val="left"/>
      </w:pPr>
      <w:r>
        <w:t>..) … § 22 lõike 1 punkt 36(7) loetakse punktiks 36(8) ja lõiget täiendatakse punktiga 36(7) järgmises sõnastuses:</w:t>
      </w:r>
    </w:p>
  </w:comment>
  <w:comment w:id="146" w:author="Kärt Voor" w:date="2024-12-05T11:45:00Z" w:initials="KV">
    <w:p w14:paraId="1889707D" w14:textId="77777777" w:rsidR="00EF2EDF" w:rsidRDefault="00EF2EDF" w:rsidP="00EF2EDF">
      <w:pPr>
        <w:pStyle w:val="Kommentaaritekst"/>
        <w:ind w:left="0" w:firstLine="0"/>
        <w:jc w:val="left"/>
      </w:pPr>
      <w:r>
        <w:rPr>
          <w:rStyle w:val="Kommentaariviide"/>
        </w:rPr>
        <w:annotationRef/>
      </w:r>
      <w:r>
        <w:t>Vahemikku tähistab pikk kriips, palume parandada.</w:t>
      </w:r>
    </w:p>
  </w:comment>
  <w:comment w:id="147" w:author="Kärt Voor" w:date="2024-12-05T11:45:00Z" w:initials="KV">
    <w:p w14:paraId="59B65A14" w14:textId="77777777" w:rsidR="00EF2EDF" w:rsidRDefault="00EF2EDF" w:rsidP="00EF2EDF">
      <w:pPr>
        <w:pStyle w:val="Kommentaaritekst"/>
        <w:ind w:left="0" w:firstLine="0"/>
        <w:jc w:val="left"/>
      </w:pPr>
      <w:r>
        <w:rPr>
          <w:rStyle w:val="Kommentaariviide"/>
        </w:rPr>
        <w:annotationRef/>
      </w:r>
      <w:r>
        <w:t>Vahemikku tähistab pikk kriips, palume parandada.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63AB557" w15:done="0"/>
  <w15:commentEx w15:paraId="5A9C9FC3" w15:done="0"/>
  <w15:commentEx w15:paraId="4C588703" w15:done="0"/>
  <w15:commentEx w15:paraId="5441A690" w15:done="0"/>
  <w15:commentEx w15:paraId="3B439F52" w15:done="0"/>
  <w15:commentEx w15:paraId="1E3F025D" w15:done="0"/>
  <w15:commentEx w15:paraId="3590F710" w15:done="0"/>
  <w15:commentEx w15:paraId="4232470C" w15:done="0"/>
  <w15:commentEx w15:paraId="733B14F2" w15:done="0"/>
  <w15:commentEx w15:paraId="5D13102F" w15:done="0"/>
  <w15:commentEx w15:paraId="0FFFD9D9" w15:done="0"/>
  <w15:commentEx w15:paraId="6D97CF9D" w15:done="0"/>
  <w15:commentEx w15:paraId="28C8CEFE" w15:done="0"/>
  <w15:commentEx w15:paraId="1239017C" w15:done="0"/>
  <w15:commentEx w15:paraId="0E7C1AF4" w15:done="0"/>
  <w15:commentEx w15:paraId="70C2B5E7" w15:done="0"/>
  <w15:commentEx w15:paraId="0B1F66F7" w15:done="0"/>
  <w15:commentEx w15:paraId="0B79928F" w15:done="0"/>
  <w15:commentEx w15:paraId="2B5B981B" w15:done="0"/>
  <w15:commentEx w15:paraId="32EE87D1" w15:done="0"/>
  <w15:commentEx w15:paraId="66D5A9D3" w15:done="0"/>
  <w15:commentEx w15:paraId="19DEB8FA" w15:done="0"/>
  <w15:commentEx w15:paraId="47432103" w15:done="0"/>
  <w15:commentEx w15:paraId="4168FFF6" w15:done="0"/>
  <w15:commentEx w15:paraId="517EA59D" w15:done="0"/>
  <w15:commentEx w15:paraId="306FFC82" w15:done="0"/>
  <w15:commentEx w15:paraId="37854EEC" w15:done="0"/>
  <w15:commentEx w15:paraId="418422B9" w15:done="0"/>
  <w15:commentEx w15:paraId="126F82E9" w15:done="0"/>
  <w15:commentEx w15:paraId="4E6783A8" w15:done="0"/>
  <w15:commentEx w15:paraId="687179F4" w15:done="0"/>
  <w15:commentEx w15:paraId="1E09881D" w15:done="0"/>
  <w15:commentEx w15:paraId="26D0610C" w15:done="0"/>
  <w15:commentEx w15:paraId="3309C219" w15:done="0"/>
  <w15:commentEx w15:paraId="24947F6B" w15:done="0"/>
  <w15:commentEx w15:paraId="60C581EC" w15:done="0"/>
  <w15:commentEx w15:paraId="54492266" w15:done="0"/>
  <w15:commentEx w15:paraId="68CC8A68" w15:done="0"/>
  <w15:commentEx w15:paraId="4FD557E8" w15:done="0"/>
  <w15:commentEx w15:paraId="12487167" w15:done="0"/>
  <w15:commentEx w15:paraId="6DB38C62" w15:done="0"/>
  <w15:commentEx w15:paraId="0B5A29E6" w15:done="0"/>
  <w15:commentEx w15:paraId="7012C159" w15:done="0"/>
  <w15:commentEx w15:paraId="2EE70B75" w15:done="0"/>
  <w15:commentEx w15:paraId="2752EF33" w15:done="0"/>
  <w15:commentEx w15:paraId="29D96B29" w15:done="0"/>
  <w15:commentEx w15:paraId="778D873B" w15:done="0"/>
  <w15:commentEx w15:paraId="6E38D285" w15:done="0"/>
  <w15:commentEx w15:paraId="07B08487" w15:done="0"/>
  <w15:commentEx w15:paraId="416946DC" w15:done="0"/>
  <w15:commentEx w15:paraId="1D07C3FF" w15:done="0"/>
  <w15:commentEx w15:paraId="3F1E4972" w15:done="0"/>
  <w15:commentEx w15:paraId="67ACEB82" w15:done="0"/>
  <w15:commentEx w15:paraId="12F346A8" w15:done="0"/>
  <w15:commentEx w15:paraId="1889707D" w15:done="0"/>
  <w15:commentEx w15:paraId="59B65A1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E59BBD" w16cex:dateUtc="2024-11-18T08:55:00Z"/>
  <w16cex:commentExtensible w16cex:durableId="2AF99206" w16cex:dateUtc="2024-12-03T12:19:00Z"/>
  <w16cex:commentExtensible w16cex:durableId="2AFBF47A" w16cex:dateUtc="2024-12-05T07:44:00Z"/>
  <w16cex:commentExtensible w16cex:durableId="2AF99516" w16cex:dateUtc="2024-12-03T12:32:00Z"/>
  <w16cex:commentExtensible w16cex:durableId="2AF995E8" w16cex:dateUtc="2024-12-03T12:36:00Z"/>
  <w16cex:commentExtensible w16cex:durableId="2AE1D559" w16cex:dateUtc="2024-11-15T12:12:00Z"/>
  <w16cex:commentExtensible w16cex:durableId="2AF99665" w16cex:dateUtc="2024-12-03T12:38:00Z"/>
  <w16cex:commentExtensible w16cex:durableId="2AE1937B" w16cex:dateUtc="2024-11-15T07:31:00Z"/>
  <w16cex:commentExtensible w16cex:durableId="2AE194D8" w16cex:dateUtc="2024-11-15T07:37:00Z"/>
  <w16cex:commentExtensible w16cex:durableId="2AE1A232" w16cex:dateUtc="2024-11-15T08:34:00Z"/>
  <w16cex:commentExtensible w16cex:durableId="2AF99756" w16cex:dateUtc="2024-12-03T12:42:00Z"/>
  <w16cex:commentExtensible w16cex:durableId="2AE19778" w16cex:dateUtc="2024-11-15T07:48:00Z"/>
  <w16cex:commentExtensible w16cex:durableId="2AE19B58" w16cex:dateUtc="2024-11-15T08:05:00Z"/>
  <w16cex:commentExtensible w16cex:durableId="2AFC1176" w16cex:dateUtc="2024-12-05T09:48:00Z"/>
  <w16cex:commentExtensible w16cex:durableId="2AF997AD" w16cex:dateUtc="2024-12-03T12:43:00Z"/>
  <w16cex:commentExtensible w16cex:durableId="2AE1D5C3" w16cex:dateUtc="2024-11-15T12:14:00Z"/>
  <w16cex:commentExtensible w16cex:durableId="2AFD64A7" w16cex:dateUtc="2024-12-06T09:55:00Z"/>
  <w16cex:commentExtensible w16cex:durableId="2AE5D012" w16cex:dateUtc="2024-11-18T12:39:00Z"/>
  <w16cex:commentExtensible w16cex:durableId="2AFBF629" w16cex:dateUtc="2024-12-05T07:51:00Z"/>
  <w16cex:commentExtensible w16cex:durableId="2AF99A70" w16cex:dateUtc="2024-12-03T12:55:00Z"/>
  <w16cex:commentExtensible w16cex:durableId="2AF45EF3" w16cex:dateUtc="2024-11-29T13:40:00Z"/>
  <w16cex:commentExtensible w16cex:durableId="2AF99AB1" w16cex:dateUtc="2024-12-03T12:56:00Z"/>
  <w16cex:commentExtensible w16cex:durableId="2AF18E14" w16cex:dateUtc="2024-11-27T10:24:00Z"/>
  <w16cex:commentExtensible w16cex:durableId="2AE1DBA8" w16cex:dateUtc="2024-11-15T12:39:00Z"/>
  <w16cex:commentExtensible w16cex:durableId="2AF18E63" w16cex:dateUtc="2024-11-27T10:26:00Z"/>
  <w16cex:commentExtensible w16cex:durableId="2AF99BE9" w16cex:dateUtc="2024-12-03T13:02:00Z"/>
  <w16cex:commentExtensible w16cex:durableId="2AF99C9D" w16cex:dateUtc="2024-12-03T13:05:00Z"/>
  <w16cex:commentExtensible w16cex:durableId="2AF99D56" w16cex:dateUtc="2024-12-03T13:08:00Z"/>
  <w16cex:commentExtensible w16cex:durableId="2AF99FE6" w16cex:dateUtc="2024-12-03T13:19:00Z"/>
  <w16cex:commentExtensible w16cex:durableId="2AF9A020" w16cex:dateUtc="2024-12-03T13:20:00Z"/>
  <w16cex:commentExtensible w16cex:durableId="2AF9A0BF" w16cex:dateUtc="2024-12-03T13:22:00Z"/>
  <w16cex:commentExtensible w16cex:durableId="2AFBF1D2" w16cex:dateUtc="2024-12-05T07:33:00Z"/>
  <w16cex:commentExtensible w16cex:durableId="2AFBF2B6" w16cex:dateUtc="2024-12-05T07:36:00Z"/>
  <w16cex:commentExtensible w16cex:durableId="2AF07455" w16cex:dateUtc="2024-11-26T14:22:00Z"/>
  <w16cex:commentExtensible w16cex:durableId="2AFBF32A" w16cex:dateUtc="2024-12-05T07:38:00Z"/>
  <w16cex:commentExtensible w16cex:durableId="2AFBF5BB" w16cex:dateUtc="2024-12-05T07:49:00Z"/>
  <w16cex:commentExtensible w16cex:durableId="2AFBF7D2" w16cex:dateUtc="2024-12-05T07:58:00Z"/>
  <w16cex:commentExtensible w16cex:durableId="2AFBF83A" w16cex:dateUtc="2024-12-05T08:00:00Z"/>
  <w16cex:commentExtensible w16cex:durableId="2AFBFBE0" w16cex:dateUtc="2024-12-05T08:16:00Z"/>
  <w16cex:commentExtensible w16cex:durableId="2AFBFB3F" w16cex:dateUtc="2024-12-05T08:13:00Z"/>
  <w16cex:commentExtensible w16cex:durableId="2AFBFD78" w16cex:dateUtc="2024-12-05T08:22:00Z"/>
  <w16cex:commentExtensible w16cex:durableId="2AFBFFF4" w16cex:dateUtc="2024-12-05T08:33:00Z"/>
  <w16cex:commentExtensible w16cex:durableId="2AFC00DA" w16cex:dateUtc="2024-12-05T08:37:00Z"/>
  <w16cex:commentExtensible w16cex:durableId="2AFC00FC" w16cex:dateUtc="2024-12-05T08:37:00Z"/>
  <w16cex:commentExtensible w16cex:durableId="2AFC01FE" w16cex:dateUtc="2024-12-05T08:42:00Z"/>
  <w16cex:commentExtensible w16cex:durableId="2AFC0272" w16cex:dateUtc="2024-12-05T08:44:00Z"/>
  <w16cex:commentExtensible w16cex:durableId="2AFC0884" w16cex:dateUtc="2024-12-05T09:09:00Z"/>
  <w16cex:commentExtensible w16cex:durableId="2AFC08A0" w16cex:dateUtc="2024-12-05T09:10:00Z"/>
  <w16cex:commentExtensible w16cex:durableId="2AFC0A26" w16cex:dateUtc="2024-12-05T09:16:00Z"/>
  <w16cex:commentExtensible w16cex:durableId="2AFC0B0E" w16cex:dateUtc="2024-12-05T09:20:00Z"/>
  <w16cex:commentExtensible w16cex:durableId="2AFC0BF6" w16cex:dateUtc="2024-12-05T09:24:00Z"/>
  <w16cex:commentExtensible w16cex:durableId="2AFC0D27" w16cex:dateUtc="2024-12-05T09:29:00Z"/>
  <w16cex:commentExtensible w16cex:durableId="2AFC0F1F" w16cex:dateUtc="2024-12-05T09:38:00Z"/>
  <w16cex:commentExtensible w16cex:durableId="2AFC109C" w16cex:dateUtc="2024-12-05T09:44:00Z"/>
  <w16cex:commentExtensible w16cex:durableId="2AFC10DA" w16cex:dateUtc="2024-12-05T09:45:00Z"/>
  <w16cex:commentExtensible w16cex:durableId="2AFC10E4" w16cex:dateUtc="2024-12-05T09: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3AB557" w16cid:durableId="2AE59BBD"/>
  <w16cid:commentId w16cid:paraId="5A9C9FC3" w16cid:durableId="2AF99206"/>
  <w16cid:commentId w16cid:paraId="4C588703" w16cid:durableId="2AFBF47A"/>
  <w16cid:commentId w16cid:paraId="5441A690" w16cid:durableId="2AF99516"/>
  <w16cid:commentId w16cid:paraId="3B439F52" w16cid:durableId="2AF995E8"/>
  <w16cid:commentId w16cid:paraId="1E3F025D" w16cid:durableId="2AE1D559"/>
  <w16cid:commentId w16cid:paraId="3590F710" w16cid:durableId="2AF99665"/>
  <w16cid:commentId w16cid:paraId="4232470C" w16cid:durableId="2AE1937B"/>
  <w16cid:commentId w16cid:paraId="733B14F2" w16cid:durableId="2AE194D8"/>
  <w16cid:commentId w16cid:paraId="5D13102F" w16cid:durableId="2AE1A232"/>
  <w16cid:commentId w16cid:paraId="0FFFD9D9" w16cid:durableId="2AF99756"/>
  <w16cid:commentId w16cid:paraId="6D97CF9D" w16cid:durableId="2AE19778"/>
  <w16cid:commentId w16cid:paraId="28C8CEFE" w16cid:durableId="2AE19B58"/>
  <w16cid:commentId w16cid:paraId="1239017C" w16cid:durableId="2AFC1176"/>
  <w16cid:commentId w16cid:paraId="0E7C1AF4" w16cid:durableId="2AF997AD"/>
  <w16cid:commentId w16cid:paraId="70C2B5E7" w16cid:durableId="2AE1D5C3"/>
  <w16cid:commentId w16cid:paraId="0B1F66F7" w16cid:durableId="2AFD64A7"/>
  <w16cid:commentId w16cid:paraId="0B79928F" w16cid:durableId="2AE5D012"/>
  <w16cid:commentId w16cid:paraId="2B5B981B" w16cid:durableId="2AFBF629"/>
  <w16cid:commentId w16cid:paraId="32EE87D1" w16cid:durableId="2AF99A70"/>
  <w16cid:commentId w16cid:paraId="66D5A9D3" w16cid:durableId="2AF45EF3"/>
  <w16cid:commentId w16cid:paraId="19DEB8FA" w16cid:durableId="2AF99AB1"/>
  <w16cid:commentId w16cid:paraId="47432103" w16cid:durableId="2AF18E14"/>
  <w16cid:commentId w16cid:paraId="4168FFF6" w16cid:durableId="2AE1DBA8"/>
  <w16cid:commentId w16cid:paraId="517EA59D" w16cid:durableId="2AF18E63"/>
  <w16cid:commentId w16cid:paraId="306FFC82" w16cid:durableId="2AF99BE9"/>
  <w16cid:commentId w16cid:paraId="37854EEC" w16cid:durableId="2AF99C9D"/>
  <w16cid:commentId w16cid:paraId="418422B9" w16cid:durableId="2AF99D56"/>
  <w16cid:commentId w16cid:paraId="126F82E9" w16cid:durableId="2AF99FE6"/>
  <w16cid:commentId w16cid:paraId="4E6783A8" w16cid:durableId="2AF9A020"/>
  <w16cid:commentId w16cid:paraId="687179F4" w16cid:durableId="2AF9A0BF"/>
  <w16cid:commentId w16cid:paraId="1E09881D" w16cid:durableId="2AFBF1D2"/>
  <w16cid:commentId w16cid:paraId="26D0610C" w16cid:durableId="2AFBF2B6"/>
  <w16cid:commentId w16cid:paraId="3309C219" w16cid:durableId="2AF07455"/>
  <w16cid:commentId w16cid:paraId="24947F6B" w16cid:durableId="2AFBF32A"/>
  <w16cid:commentId w16cid:paraId="60C581EC" w16cid:durableId="2AFBF5BB"/>
  <w16cid:commentId w16cid:paraId="54492266" w16cid:durableId="2AFBF7D2"/>
  <w16cid:commentId w16cid:paraId="68CC8A68" w16cid:durableId="2AFBF83A"/>
  <w16cid:commentId w16cid:paraId="4FD557E8" w16cid:durableId="2AFBFBE0"/>
  <w16cid:commentId w16cid:paraId="12487167" w16cid:durableId="2AFBFB3F"/>
  <w16cid:commentId w16cid:paraId="6DB38C62" w16cid:durableId="2AFBFD78"/>
  <w16cid:commentId w16cid:paraId="0B5A29E6" w16cid:durableId="2AFBFFF4"/>
  <w16cid:commentId w16cid:paraId="7012C159" w16cid:durableId="2AFC00DA"/>
  <w16cid:commentId w16cid:paraId="2EE70B75" w16cid:durableId="2AFC00FC"/>
  <w16cid:commentId w16cid:paraId="2752EF33" w16cid:durableId="2AFC01FE"/>
  <w16cid:commentId w16cid:paraId="29D96B29" w16cid:durableId="2AFC0272"/>
  <w16cid:commentId w16cid:paraId="778D873B" w16cid:durableId="2AFC0884"/>
  <w16cid:commentId w16cid:paraId="6E38D285" w16cid:durableId="2AFC08A0"/>
  <w16cid:commentId w16cid:paraId="07B08487" w16cid:durableId="2AFC0A26"/>
  <w16cid:commentId w16cid:paraId="416946DC" w16cid:durableId="2AFC0B0E"/>
  <w16cid:commentId w16cid:paraId="1D07C3FF" w16cid:durableId="2AFC0BF6"/>
  <w16cid:commentId w16cid:paraId="3F1E4972" w16cid:durableId="2AFC0D27"/>
  <w16cid:commentId w16cid:paraId="67ACEB82" w16cid:durableId="2AFC0F1F"/>
  <w16cid:commentId w16cid:paraId="12F346A8" w16cid:durableId="2AFC109C"/>
  <w16cid:commentId w16cid:paraId="1889707D" w16cid:durableId="2AFC10DA"/>
  <w16cid:commentId w16cid:paraId="59B65A14" w16cid:durableId="2AFC10E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0BD0D" w14:textId="77777777" w:rsidR="00F42AA5" w:rsidRDefault="00F42AA5" w:rsidP="002977B1">
      <w:pPr>
        <w:spacing w:after="0" w:line="240" w:lineRule="auto"/>
      </w:pPr>
      <w:r>
        <w:separator/>
      </w:r>
    </w:p>
  </w:endnote>
  <w:endnote w:type="continuationSeparator" w:id="0">
    <w:p w14:paraId="6E98D383" w14:textId="77777777" w:rsidR="00F42AA5" w:rsidRDefault="00F42AA5" w:rsidP="002977B1">
      <w:pPr>
        <w:spacing w:after="0" w:line="240" w:lineRule="auto"/>
      </w:pPr>
      <w:r>
        <w:continuationSeparator/>
      </w:r>
    </w:p>
  </w:endnote>
  <w:endnote w:type="continuationNotice" w:id="1">
    <w:p w14:paraId="6365DFD4" w14:textId="77777777" w:rsidR="00F42AA5" w:rsidRDefault="00F42A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3137545"/>
      <w:docPartObj>
        <w:docPartGallery w:val="Page Numbers (Bottom of Page)"/>
        <w:docPartUnique/>
      </w:docPartObj>
    </w:sdtPr>
    <w:sdtEndPr/>
    <w:sdtContent>
      <w:p w14:paraId="7C318F91" w14:textId="15388389" w:rsidR="00706FCE" w:rsidRDefault="00706FCE" w:rsidP="00947134">
        <w:pPr>
          <w:pStyle w:val="Jalus"/>
          <w:jc w:val="center"/>
        </w:pPr>
        <w:r>
          <w:fldChar w:fldCharType="begin"/>
        </w:r>
        <w:r>
          <w:instrText>PAGE   \* MERGEFORMAT</w:instrText>
        </w:r>
        <w:r>
          <w:fldChar w:fldCharType="separate"/>
        </w:r>
        <w:r w:rsidR="00E779ED">
          <w:rPr>
            <w:noProof/>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248BA" w14:textId="77777777" w:rsidR="00F42AA5" w:rsidRDefault="00F42AA5" w:rsidP="002977B1">
      <w:pPr>
        <w:spacing w:after="0" w:line="240" w:lineRule="auto"/>
      </w:pPr>
      <w:r>
        <w:separator/>
      </w:r>
    </w:p>
  </w:footnote>
  <w:footnote w:type="continuationSeparator" w:id="0">
    <w:p w14:paraId="7580FD1B" w14:textId="77777777" w:rsidR="00F42AA5" w:rsidRDefault="00F42AA5" w:rsidP="002977B1">
      <w:pPr>
        <w:spacing w:after="0" w:line="240" w:lineRule="auto"/>
      </w:pPr>
      <w:r>
        <w:continuationSeparator/>
      </w:r>
    </w:p>
  </w:footnote>
  <w:footnote w:type="continuationNotice" w:id="1">
    <w:p w14:paraId="35CBE038" w14:textId="77777777" w:rsidR="00F42AA5" w:rsidRDefault="00F42AA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625B1"/>
    <w:multiLevelType w:val="hybridMultilevel"/>
    <w:tmpl w:val="5672D9C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AB6256E"/>
    <w:multiLevelType w:val="hybridMultilevel"/>
    <w:tmpl w:val="DFCAF364"/>
    <w:lvl w:ilvl="0" w:tplc="99864344">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2" w15:restartNumberingAfterBreak="0">
    <w:nsid w:val="0C798DAF"/>
    <w:multiLevelType w:val="hybridMultilevel"/>
    <w:tmpl w:val="11FEB456"/>
    <w:lvl w:ilvl="0" w:tplc="BB1CA988">
      <w:start w:val="1"/>
      <w:numFmt w:val="decimal"/>
      <w:lvlText w:val="(%1)"/>
      <w:lvlJc w:val="left"/>
      <w:pPr>
        <w:ind w:left="10" w:hanging="360"/>
      </w:pPr>
      <w:rPr>
        <w:rFonts w:ascii="Times New Roman" w:hAnsi="Times New Roman" w:hint="default"/>
      </w:rPr>
    </w:lvl>
    <w:lvl w:ilvl="1" w:tplc="562419C2">
      <w:start w:val="1"/>
      <w:numFmt w:val="lowerLetter"/>
      <w:lvlText w:val="%2."/>
      <w:lvlJc w:val="left"/>
      <w:pPr>
        <w:ind w:left="1440" w:hanging="360"/>
      </w:pPr>
    </w:lvl>
    <w:lvl w:ilvl="2" w:tplc="92928832">
      <w:start w:val="1"/>
      <w:numFmt w:val="lowerRoman"/>
      <w:lvlText w:val="%3."/>
      <w:lvlJc w:val="right"/>
      <w:pPr>
        <w:ind w:left="2160" w:hanging="180"/>
      </w:pPr>
    </w:lvl>
    <w:lvl w:ilvl="3" w:tplc="8ED29F0A">
      <w:start w:val="1"/>
      <w:numFmt w:val="decimal"/>
      <w:lvlText w:val="%4."/>
      <w:lvlJc w:val="left"/>
      <w:pPr>
        <w:ind w:left="2880" w:hanging="360"/>
      </w:pPr>
    </w:lvl>
    <w:lvl w:ilvl="4" w:tplc="ACD86DEC">
      <w:start w:val="1"/>
      <w:numFmt w:val="lowerLetter"/>
      <w:lvlText w:val="%5."/>
      <w:lvlJc w:val="left"/>
      <w:pPr>
        <w:ind w:left="3600" w:hanging="360"/>
      </w:pPr>
    </w:lvl>
    <w:lvl w:ilvl="5" w:tplc="8CA87BAE">
      <w:start w:val="1"/>
      <w:numFmt w:val="lowerRoman"/>
      <w:lvlText w:val="%6."/>
      <w:lvlJc w:val="right"/>
      <w:pPr>
        <w:ind w:left="4320" w:hanging="180"/>
      </w:pPr>
    </w:lvl>
    <w:lvl w:ilvl="6" w:tplc="352AFE36">
      <w:start w:val="1"/>
      <w:numFmt w:val="decimal"/>
      <w:lvlText w:val="%7."/>
      <w:lvlJc w:val="left"/>
      <w:pPr>
        <w:ind w:left="5040" w:hanging="360"/>
      </w:pPr>
    </w:lvl>
    <w:lvl w:ilvl="7" w:tplc="E92AA060">
      <w:start w:val="1"/>
      <w:numFmt w:val="lowerLetter"/>
      <w:lvlText w:val="%8."/>
      <w:lvlJc w:val="left"/>
      <w:pPr>
        <w:ind w:left="5760" w:hanging="360"/>
      </w:pPr>
    </w:lvl>
    <w:lvl w:ilvl="8" w:tplc="082AA1E4">
      <w:start w:val="1"/>
      <w:numFmt w:val="lowerRoman"/>
      <w:lvlText w:val="%9."/>
      <w:lvlJc w:val="right"/>
      <w:pPr>
        <w:ind w:left="6480" w:hanging="180"/>
      </w:pPr>
    </w:lvl>
  </w:abstractNum>
  <w:abstractNum w:abstractNumId="3" w15:restartNumberingAfterBreak="0">
    <w:nsid w:val="0CE79BCA"/>
    <w:multiLevelType w:val="hybridMultilevel"/>
    <w:tmpl w:val="3FD8CCBC"/>
    <w:lvl w:ilvl="0" w:tplc="C0D2E4CE">
      <w:start w:val="1"/>
      <w:numFmt w:val="decimal"/>
      <w:lvlText w:val="(%1)"/>
      <w:lvlJc w:val="left"/>
      <w:pPr>
        <w:ind w:left="720" w:hanging="360"/>
      </w:pPr>
    </w:lvl>
    <w:lvl w:ilvl="1" w:tplc="686C807E">
      <w:start w:val="1"/>
      <w:numFmt w:val="lowerLetter"/>
      <w:lvlText w:val="%2."/>
      <w:lvlJc w:val="left"/>
      <w:pPr>
        <w:ind w:left="1440" w:hanging="360"/>
      </w:pPr>
    </w:lvl>
    <w:lvl w:ilvl="2" w:tplc="D7349DF2">
      <w:start w:val="1"/>
      <w:numFmt w:val="lowerRoman"/>
      <w:lvlText w:val="%3."/>
      <w:lvlJc w:val="right"/>
      <w:pPr>
        <w:ind w:left="2160" w:hanging="180"/>
      </w:pPr>
    </w:lvl>
    <w:lvl w:ilvl="3" w:tplc="EE224A80">
      <w:start w:val="1"/>
      <w:numFmt w:val="decimal"/>
      <w:lvlText w:val="%4."/>
      <w:lvlJc w:val="left"/>
      <w:pPr>
        <w:ind w:left="2880" w:hanging="360"/>
      </w:pPr>
    </w:lvl>
    <w:lvl w:ilvl="4" w:tplc="7E445B72">
      <w:start w:val="1"/>
      <w:numFmt w:val="lowerLetter"/>
      <w:lvlText w:val="%5."/>
      <w:lvlJc w:val="left"/>
      <w:pPr>
        <w:ind w:left="3600" w:hanging="360"/>
      </w:pPr>
    </w:lvl>
    <w:lvl w:ilvl="5" w:tplc="9B7C93AE">
      <w:start w:val="1"/>
      <w:numFmt w:val="lowerRoman"/>
      <w:lvlText w:val="%6."/>
      <w:lvlJc w:val="right"/>
      <w:pPr>
        <w:ind w:left="4320" w:hanging="180"/>
      </w:pPr>
    </w:lvl>
    <w:lvl w:ilvl="6" w:tplc="105A9588">
      <w:start w:val="1"/>
      <w:numFmt w:val="decimal"/>
      <w:lvlText w:val="%7."/>
      <w:lvlJc w:val="left"/>
      <w:pPr>
        <w:ind w:left="5040" w:hanging="360"/>
      </w:pPr>
    </w:lvl>
    <w:lvl w:ilvl="7" w:tplc="0798D6B8">
      <w:start w:val="1"/>
      <w:numFmt w:val="lowerLetter"/>
      <w:lvlText w:val="%8."/>
      <w:lvlJc w:val="left"/>
      <w:pPr>
        <w:ind w:left="5760" w:hanging="360"/>
      </w:pPr>
    </w:lvl>
    <w:lvl w:ilvl="8" w:tplc="C80ADD1C">
      <w:start w:val="1"/>
      <w:numFmt w:val="lowerRoman"/>
      <w:lvlText w:val="%9."/>
      <w:lvlJc w:val="right"/>
      <w:pPr>
        <w:ind w:left="6480" w:hanging="180"/>
      </w:pPr>
    </w:lvl>
  </w:abstractNum>
  <w:abstractNum w:abstractNumId="4" w15:restartNumberingAfterBreak="0">
    <w:nsid w:val="100850C5"/>
    <w:multiLevelType w:val="hybridMultilevel"/>
    <w:tmpl w:val="D88AD036"/>
    <w:lvl w:ilvl="0" w:tplc="590EFF54">
      <w:start w:val="1"/>
      <w:numFmt w:val="decimal"/>
      <w:lvlText w:val="%1)"/>
      <w:lvlJc w:val="left"/>
      <w:pPr>
        <w:ind w:left="720" w:hanging="360"/>
      </w:pPr>
    </w:lvl>
    <w:lvl w:ilvl="1" w:tplc="E490097C">
      <w:start w:val="1"/>
      <w:numFmt w:val="lowerLetter"/>
      <w:lvlText w:val="%2."/>
      <w:lvlJc w:val="left"/>
      <w:pPr>
        <w:ind w:left="1440" w:hanging="360"/>
      </w:pPr>
    </w:lvl>
    <w:lvl w:ilvl="2" w:tplc="4C0851BC">
      <w:start w:val="1"/>
      <w:numFmt w:val="lowerRoman"/>
      <w:lvlText w:val="%3."/>
      <w:lvlJc w:val="right"/>
      <w:pPr>
        <w:ind w:left="2160" w:hanging="180"/>
      </w:pPr>
    </w:lvl>
    <w:lvl w:ilvl="3" w:tplc="264C7D6C">
      <w:start w:val="1"/>
      <w:numFmt w:val="decimal"/>
      <w:lvlText w:val="%4."/>
      <w:lvlJc w:val="left"/>
      <w:pPr>
        <w:ind w:left="2880" w:hanging="360"/>
      </w:pPr>
    </w:lvl>
    <w:lvl w:ilvl="4" w:tplc="FE8CDF76">
      <w:start w:val="1"/>
      <w:numFmt w:val="lowerLetter"/>
      <w:lvlText w:val="%5."/>
      <w:lvlJc w:val="left"/>
      <w:pPr>
        <w:ind w:left="3600" w:hanging="360"/>
      </w:pPr>
    </w:lvl>
    <w:lvl w:ilvl="5" w:tplc="66288E4E">
      <w:start w:val="1"/>
      <w:numFmt w:val="lowerRoman"/>
      <w:lvlText w:val="%6."/>
      <w:lvlJc w:val="right"/>
      <w:pPr>
        <w:ind w:left="4320" w:hanging="180"/>
      </w:pPr>
    </w:lvl>
    <w:lvl w:ilvl="6" w:tplc="AD1C9014">
      <w:start w:val="1"/>
      <w:numFmt w:val="decimal"/>
      <w:lvlText w:val="%7."/>
      <w:lvlJc w:val="left"/>
      <w:pPr>
        <w:ind w:left="5040" w:hanging="360"/>
      </w:pPr>
    </w:lvl>
    <w:lvl w:ilvl="7" w:tplc="D32CC1A0">
      <w:start w:val="1"/>
      <w:numFmt w:val="lowerLetter"/>
      <w:lvlText w:val="%8."/>
      <w:lvlJc w:val="left"/>
      <w:pPr>
        <w:ind w:left="5760" w:hanging="360"/>
      </w:pPr>
    </w:lvl>
    <w:lvl w:ilvl="8" w:tplc="C6541F4E">
      <w:start w:val="1"/>
      <w:numFmt w:val="lowerRoman"/>
      <w:lvlText w:val="%9."/>
      <w:lvlJc w:val="right"/>
      <w:pPr>
        <w:ind w:left="6480" w:hanging="180"/>
      </w:pPr>
    </w:lvl>
  </w:abstractNum>
  <w:abstractNum w:abstractNumId="5" w15:restartNumberingAfterBreak="0">
    <w:nsid w:val="12933857"/>
    <w:multiLevelType w:val="hybridMultilevel"/>
    <w:tmpl w:val="D8FCE1F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29B129F"/>
    <w:multiLevelType w:val="hybridMultilevel"/>
    <w:tmpl w:val="FFFFFFFF"/>
    <w:lvl w:ilvl="0" w:tplc="8B7EE20C">
      <w:start w:val="3"/>
      <w:numFmt w:val="decimal"/>
      <w:lvlText w:val="%1)"/>
      <w:lvlJc w:val="left"/>
      <w:pPr>
        <w:ind w:left="720" w:hanging="360"/>
      </w:pPr>
    </w:lvl>
    <w:lvl w:ilvl="1" w:tplc="A5A43756">
      <w:start w:val="1"/>
      <w:numFmt w:val="lowerLetter"/>
      <w:lvlText w:val="%2."/>
      <w:lvlJc w:val="left"/>
      <w:pPr>
        <w:ind w:left="1440" w:hanging="360"/>
      </w:pPr>
    </w:lvl>
    <w:lvl w:ilvl="2" w:tplc="5244564A">
      <w:start w:val="1"/>
      <w:numFmt w:val="lowerRoman"/>
      <w:lvlText w:val="%3."/>
      <w:lvlJc w:val="right"/>
      <w:pPr>
        <w:ind w:left="2160" w:hanging="180"/>
      </w:pPr>
    </w:lvl>
    <w:lvl w:ilvl="3" w:tplc="AA1A5750">
      <w:start w:val="1"/>
      <w:numFmt w:val="decimal"/>
      <w:lvlText w:val="%4."/>
      <w:lvlJc w:val="left"/>
      <w:pPr>
        <w:ind w:left="2880" w:hanging="360"/>
      </w:pPr>
    </w:lvl>
    <w:lvl w:ilvl="4" w:tplc="101679BE">
      <w:start w:val="1"/>
      <w:numFmt w:val="lowerLetter"/>
      <w:lvlText w:val="%5."/>
      <w:lvlJc w:val="left"/>
      <w:pPr>
        <w:ind w:left="3600" w:hanging="360"/>
      </w:pPr>
    </w:lvl>
    <w:lvl w:ilvl="5" w:tplc="FC24AA1A">
      <w:start w:val="1"/>
      <w:numFmt w:val="lowerRoman"/>
      <w:lvlText w:val="%6."/>
      <w:lvlJc w:val="right"/>
      <w:pPr>
        <w:ind w:left="4320" w:hanging="180"/>
      </w:pPr>
    </w:lvl>
    <w:lvl w:ilvl="6" w:tplc="15826F12">
      <w:start w:val="1"/>
      <w:numFmt w:val="decimal"/>
      <w:lvlText w:val="%7."/>
      <w:lvlJc w:val="left"/>
      <w:pPr>
        <w:ind w:left="5040" w:hanging="360"/>
      </w:pPr>
    </w:lvl>
    <w:lvl w:ilvl="7" w:tplc="A7F0542C">
      <w:start w:val="1"/>
      <w:numFmt w:val="lowerLetter"/>
      <w:lvlText w:val="%8."/>
      <w:lvlJc w:val="left"/>
      <w:pPr>
        <w:ind w:left="5760" w:hanging="360"/>
      </w:pPr>
    </w:lvl>
    <w:lvl w:ilvl="8" w:tplc="7E805B02">
      <w:start w:val="1"/>
      <w:numFmt w:val="lowerRoman"/>
      <w:lvlText w:val="%9."/>
      <w:lvlJc w:val="right"/>
      <w:pPr>
        <w:ind w:left="6480" w:hanging="180"/>
      </w:pPr>
    </w:lvl>
  </w:abstractNum>
  <w:abstractNum w:abstractNumId="7" w15:restartNumberingAfterBreak="0">
    <w:nsid w:val="15093C4C"/>
    <w:multiLevelType w:val="hybridMultilevel"/>
    <w:tmpl w:val="0590E804"/>
    <w:lvl w:ilvl="0" w:tplc="F8101BA6">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61346A7"/>
    <w:multiLevelType w:val="hybridMultilevel"/>
    <w:tmpl w:val="75DCE410"/>
    <w:lvl w:ilvl="0" w:tplc="EC340C5E">
      <w:start w:val="5"/>
      <w:numFmt w:val="decimal"/>
      <w:lvlText w:val="(%1)"/>
      <w:lvlJc w:val="left"/>
      <w:pPr>
        <w:ind w:left="10" w:hanging="360"/>
      </w:pPr>
      <w:rPr>
        <w:rFonts w:ascii="Times New Roman" w:hAnsi="Times New Roman" w:hint="default"/>
      </w:rPr>
    </w:lvl>
    <w:lvl w:ilvl="1" w:tplc="D5C4413E">
      <w:start w:val="1"/>
      <w:numFmt w:val="lowerLetter"/>
      <w:lvlText w:val="%2."/>
      <w:lvlJc w:val="left"/>
      <w:pPr>
        <w:ind w:left="1440" w:hanging="360"/>
      </w:pPr>
    </w:lvl>
    <w:lvl w:ilvl="2" w:tplc="32FA247C">
      <w:start w:val="1"/>
      <w:numFmt w:val="lowerRoman"/>
      <w:lvlText w:val="%3."/>
      <w:lvlJc w:val="right"/>
      <w:pPr>
        <w:ind w:left="2160" w:hanging="180"/>
      </w:pPr>
    </w:lvl>
    <w:lvl w:ilvl="3" w:tplc="F03CE428">
      <w:start w:val="1"/>
      <w:numFmt w:val="decimal"/>
      <w:lvlText w:val="%4."/>
      <w:lvlJc w:val="left"/>
      <w:pPr>
        <w:ind w:left="2880" w:hanging="360"/>
      </w:pPr>
    </w:lvl>
    <w:lvl w:ilvl="4" w:tplc="66AC40D8">
      <w:start w:val="1"/>
      <w:numFmt w:val="lowerLetter"/>
      <w:lvlText w:val="%5."/>
      <w:lvlJc w:val="left"/>
      <w:pPr>
        <w:ind w:left="3600" w:hanging="360"/>
      </w:pPr>
    </w:lvl>
    <w:lvl w:ilvl="5" w:tplc="019AABD4">
      <w:start w:val="1"/>
      <w:numFmt w:val="lowerRoman"/>
      <w:lvlText w:val="%6."/>
      <w:lvlJc w:val="right"/>
      <w:pPr>
        <w:ind w:left="4320" w:hanging="180"/>
      </w:pPr>
    </w:lvl>
    <w:lvl w:ilvl="6" w:tplc="66508192">
      <w:start w:val="1"/>
      <w:numFmt w:val="decimal"/>
      <w:lvlText w:val="%7."/>
      <w:lvlJc w:val="left"/>
      <w:pPr>
        <w:ind w:left="5040" w:hanging="360"/>
      </w:pPr>
    </w:lvl>
    <w:lvl w:ilvl="7" w:tplc="637C057C">
      <w:start w:val="1"/>
      <w:numFmt w:val="lowerLetter"/>
      <w:lvlText w:val="%8."/>
      <w:lvlJc w:val="left"/>
      <w:pPr>
        <w:ind w:left="5760" w:hanging="360"/>
      </w:pPr>
    </w:lvl>
    <w:lvl w:ilvl="8" w:tplc="AC782214">
      <w:start w:val="1"/>
      <w:numFmt w:val="lowerRoman"/>
      <w:lvlText w:val="%9."/>
      <w:lvlJc w:val="right"/>
      <w:pPr>
        <w:ind w:left="6480" w:hanging="180"/>
      </w:pPr>
    </w:lvl>
  </w:abstractNum>
  <w:abstractNum w:abstractNumId="9" w15:restartNumberingAfterBreak="0">
    <w:nsid w:val="17565287"/>
    <w:multiLevelType w:val="hybridMultilevel"/>
    <w:tmpl w:val="FFFFFFFF"/>
    <w:lvl w:ilvl="0" w:tplc="A7562514">
      <w:start w:val="1"/>
      <w:numFmt w:val="decimal"/>
      <w:lvlText w:val="%1)"/>
      <w:lvlJc w:val="left"/>
      <w:pPr>
        <w:ind w:left="720" w:hanging="360"/>
      </w:pPr>
    </w:lvl>
    <w:lvl w:ilvl="1" w:tplc="E7C27FBE">
      <w:start w:val="1"/>
      <w:numFmt w:val="lowerLetter"/>
      <w:lvlText w:val="%2."/>
      <w:lvlJc w:val="left"/>
      <w:pPr>
        <w:ind w:left="1440" w:hanging="360"/>
      </w:pPr>
    </w:lvl>
    <w:lvl w:ilvl="2" w:tplc="FDBE208C">
      <w:start w:val="1"/>
      <w:numFmt w:val="lowerRoman"/>
      <w:lvlText w:val="%3."/>
      <w:lvlJc w:val="right"/>
      <w:pPr>
        <w:ind w:left="2160" w:hanging="180"/>
      </w:pPr>
    </w:lvl>
    <w:lvl w:ilvl="3" w:tplc="E8E65EBA">
      <w:start w:val="1"/>
      <w:numFmt w:val="decimal"/>
      <w:lvlText w:val="%4."/>
      <w:lvlJc w:val="left"/>
      <w:pPr>
        <w:ind w:left="2880" w:hanging="360"/>
      </w:pPr>
    </w:lvl>
    <w:lvl w:ilvl="4" w:tplc="9F5C3C1A">
      <w:start w:val="1"/>
      <w:numFmt w:val="lowerLetter"/>
      <w:lvlText w:val="%5."/>
      <w:lvlJc w:val="left"/>
      <w:pPr>
        <w:ind w:left="3600" w:hanging="360"/>
      </w:pPr>
    </w:lvl>
    <w:lvl w:ilvl="5" w:tplc="41E4125E">
      <w:start w:val="1"/>
      <w:numFmt w:val="lowerRoman"/>
      <w:lvlText w:val="%6."/>
      <w:lvlJc w:val="right"/>
      <w:pPr>
        <w:ind w:left="4320" w:hanging="180"/>
      </w:pPr>
    </w:lvl>
    <w:lvl w:ilvl="6" w:tplc="FC1455AA">
      <w:start w:val="1"/>
      <w:numFmt w:val="decimal"/>
      <w:lvlText w:val="%7."/>
      <w:lvlJc w:val="left"/>
      <w:pPr>
        <w:ind w:left="5040" w:hanging="360"/>
      </w:pPr>
    </w:lvl>
    <w:lvl w:ilvl="7" w:tplc="B7CA44B2">
      <w:start w:val="1"/>
      <w:numFmt w:val="lowerLetter"/>
      <w:lvlText w:val="%8."/>
      <w:lvlJc w:val="left"/>
      <w:pPr>
        <w:ind w:left="5760" w:hanging="360"/>
      </w:pPr>
    </w:lvl>
    <w:lvl w:ilvl="8" w:tplc="F44219CC">
      <w:start w:val="1"/>
      <w:numFmt w:val="lowerRoman"/>
      <w:lvlText w:val="%9."/>
      <w:lvlJc w:val="right"/>
      <w:pPr>
        <w:ind w:left="6480" w:hanging="180"/>
      </w:pPr>
    </w:lvl>
  </w:abstractNum>
  <w:abstractNum w:abstractNumId="10" w15:restartNumberingAfterBreak="0">
    <w:nsid w:val="189F33C5"/>
    <w:multiLevelType w:val="hybridMultilevel"/>
    <w:tmpl w:val="AF42093C"/>
    <w:lvl w:ilvl="0" w:tplc="92507C7A">
      <w:start w:val="1"/>
      <w:numFmt w:val="decimal"/>
      <w:lvlText w:val="%1."/>
      <w:lvlJc w:val="left"/>
      <w:pPr>
        <w:ind w:left="1020" w:hanging="360"/>
      </w:pPr>
    </w:lvl>
    <w:lvl w:ilvl="1" w:tplc="EC4A6E42">
      <w:start w:val="1"/>
      <w:numFmt w:val="decimal"/>
      <w:lvlText w:val="%2."/>
      <w:lvlJc w:val="left"/>
      <w:pPr>
        <w:ind w:left="1020" w:hanging="360"/>
      </w:pPr>
    </w:lvl>
    <w:lvl w:ilvl="2" w:tplc="7322835E">
      <w:start w:val="1"/>
      <w:numFmt w:val="decimal"/>
      <w:lvlText w:val="%3."/>
      <w:lvlJc w:val="left"/>
      <w:pPr>
        <w:ind w:left="1020" w:hanging="360"/>
      </w:pPr>
    </w:lvl>
    <w:lvl w:ilvl="3" w:tplc="42CE6044">
      <w:start w:val="1"/>
      <w:numFmt w:val="decimal"/>
      <w:lvlText w:val="%4."/>
      <w:lvlJc w:val="left"/>
      <w:pPr>
        <w:ind w:left="1020" w:hanging="360"/>
      </w:pPr>
    </w:lvl>
    <w:lvl w:ilvl="4" w:tplc="8AAA1312">
      <w:start w:val="1"/>
      <w:numFmt w:val="decimal"/>
      <w:lvlText w:val="%5."/>
      <w:lvlJc w:val="left"/>
      <w:pPr>
        <w:ind w:left="1020" w:hanging="360"/>
      </w:pPr>
    </w:lvl>
    <w:lvl w:ilvl="5" w:tplc="018CC622">
      <w:start w:val="1"/>
      <w:numFmt w:val="decimal"/>
      <w:lvlText w:val="%6."/>
      <w:lvlJc w:val="left"/>
      <w:pPr>
        <w:ind w:left="1020" w:hanging="360"/>
      </w:pPr>
    </w:lvl>
    <w:lvl w:ilvl="6" w:tplc="84A653DA">
      <w:start w:val="1"/>
      <w:numFmt w:val="decimal"/>
      <w:lvlText w:val="%7."/>
      <w:lvlJc w:val="left"/>
      <w:pPr>
        <w:ind w:left="1020" w:hanging="360"/>
      </w:pPr>
    </w:lvl>
    <w:lvl w:ilvl="7" w:tplc="5B5A1AFA">
      <w:start w:val="1"/>
      <w:numFmt w:val="decimal"/>
      <w:lvlText w:val="%8."/>
      <w:lvlJc w:val="left"/>
      <w:pPr>
        <w:ind w:left="1020" w:hanging="360"/>
      </w:pPr>
    </w:lvl>
    <w:lvl w:ilvl="8" w:tplc="52BE9C74">
      <w:start w:val="1"/>
      <w:numFmt w:val="decimal"/>
      <w:lvlText w:val="%9."/>
      <w:lvlJc w:val="left"/>
      <w:pPr>
        <w:ind w:left="1020" w:hanging="360"/>
      </w:pPr>
    </w:lvl>
  </w:abstractNum>
  <w:abstractNum w:abstractNumId="11" w15:restartNumberingAfterBreak="0">
    <w:nsid w:val="1E60B1B7"/>
    <w:multiLevelType w:val="hybridMultilevel"/>
    <w:tmpl w:val="E4505FC2"/>
    <w:lvl w:ilvl="0" w:tplc="348E8556">
      <w:start w:val="4"/>
      <w:numFmt w:val="decimal"/>
      <w:lvlText w:val="(%1)"/>
      <w:lvlJc w:val="left"/>
      <w:pPr>
        <w:ind w:left="10" w:hanging="360"/>
      </w:pPr>
      <w:rPr>
        <w:rFonts w:ascii="Times New Roman" w:hAnsi="Times New Roman" w:hint="default"/>
      </w:rPr>
    </w:lvl>
    <w:lvl w:ilvl="1" w:tplc="BFA2348A">
      <w:start w:val="1"/>
      <w:numFmt w:val="lowerLetter"/>
      <w:lvlText w:val="%2."/>
      <w:lvlJc w:val="left"/>
      <w:pPr>
        <w:ind w:left="1440" w:hanging="360"/>
      </w:pPr>
    </w:lvl>
    <w:lvl w:ilvl="2" w:tplc="DCE033C2">
      <w:start w:val="1"/>
      <w:numFmt w:val="lowerRoman"/>
      <w:lvlText w:val="%3."/>
      <w:lvlJc w:val="right"/>
      <w:pPr>
        <w:ind w:left="2160" w:hanging="180"/>
      </w:pPr>
    </w:lvl>
    <w:lvl w:ilvl="3" w:tplc="01403FAC">
      <w:start w:val="1"/>
      <w:numFmt w:val="decimal"/>
      <w:lvlText w:val="%4."/>
      <w:lvlJc w:val="left"/>
      <w:pPr>
        <w:ind w:left="2880" w:hanging="360"/>
      </w:pPr>
    </w:lvl>
    <w:lvl w:ilvl="4" w:tplc="1982D52E">
      <w:start w:val="1"/>
      <w:numFmt w:val="lowerLetter"/>
      <w:lvlText w:val="%5."/>
      <w:lvlJc w:val="left"/>
      <w:pPr>
        <w:ind w:left="3600" w:hanging="360"/>
      </w:pPr>
    </w:lvl>
    <w:lvl w:ilvl="5" w:tplc="CBEEE324">
      <w:start w:val="1"/>
      <w:numFmt w:val="lowerRoman"/>
      <w:lvlText w:val="%6."/>
      <w:lvlJc w:val="right"/>
      <w:pPr>
        <w:ind w:left="4320" w:hanging="180"/>
      </w:pPr>
    </w:lvl>
    <w:lvl w:ilvl="6" w:tplc="64848D98">
      <w:start w:val="1"/>
      <w:numFmt w:val="decimal"/>
      <w:lvlText w:val="%7."/>
      <w:lvlJc w:val="left"/>
      <w:pPr>
        <w:ind w:left="5040" w:hanging="360"/>
      </w:pPr>
    </w:lvl>
    <w:lvl w:ilvl="7" w:tplc="83BC2470">
      <w:start w:val="1"/>
      <w:numFmt w:val="lowerLetter"/>
      <w:lvlText w:val="%8."/>
      <w:lvlJc w:val="left"/>
      <w:pPr>
        <w:ind w:left="5760" w:hanging="360"/>
      </w:pPr>
    </w:lvl>
    <w:lvl w:ilvl="8" w:tplc="5674161C">
      <w:start w:val="1"/>
      <w:numFmt w:val="lowerRoman"/>
      <w:lvlText w:val="%9."/>
      <w:lvlJc w:val="right"/>
      <w:pPr>
        <w:ind w:left="6480" w:hanging="180"/>
      </w:pPr>
    </w:lvl>
  </w:abstractNum>
  <w:abstractNum w:abstractNumId="12" w15:restartNumberingAfterBreak="0">
    <w:nsid w:val="2309887C"/>
    <w:multiLevelType w:val="hybridMultilevel"/>
    <w:tmpl w:val="FFFFFFFF"/>
    <w:lvl w:ilvl="0" w:tplc="39E0B33E">
      <w:start w:val="1"/>
      <w:numFmt w:val="decimal"/>
      <w:lvlText w:val="%1)"/>
      <w:lvlJc w:val="left"/>
      <w:pPr>
        <w:ind w:left="720" w:hanging="360"/>
      </w:pPr>
    </w:lvl>
    <w:lvl w:ilvl="1" w:tplc="E7B00558">
      <w:start w:val="1"/>
      <w:numFmt w:val="lowerLetter"/>
      <w:lvlText w:val="%2."/>
      <w:lvlJc w:val="left"/>
      <w:pPr>
        <w:ind w:left="1440" w:hanging="360"/>
      </w:pPr>
    </w:lvl>
    <w:lvl w:ilvl="2" w:tplc="7DE4F34C">
      <w:start w:val="1"/>
      <w:numFmt w:val="lowerRoman"/>
      <w:lvlText w:val="%3."/>
      <w:lvlJc w:val="right"/>
      <w:pPr>
        <w:ind w:left="2160" w:hanging="180"/>
      </w:pPr>
    </w:lvl>
    <w:lvl w:ilvl="3" w:tplc="4344F4B0">
      <w:start w:val="1"/>
      <w:numFmt w:val="decimal"/>
      <w:lvlText w:val="%4."/>
      <w:lvlJc w:val="left"/>
      <w:pPr>
        <w:ind w:left="2880" w:hanging="360"/>
      </w:pPr>
    </w:lvl>
    <w:lvl w:ilvl="4" w:tplc="8C58737E">
      <w:start w:val="1"/>
      <w:numFmt w:val="lowerLetter"/>
      <w:lvlText w:val="%5."/>
      <w:lvlJc w:val="left"/>
      <w:pPr>
        <w:ind w:left="3600" w:hanging="360"/>
      </w:pPr>
    </w:lvl>
    <w:lvl w:ilvl="5" w:tplc="19A4E9C2">
      <w:start w:val="1"/>
      <w:numFmt w:val="lowerRoman"/>
      <w:lvlText w:val="%6."/>
      <w:lvlJc w:val="right"/>
      <w:pPr>
        <w:ind w:left="4320" w:hanging="180"/>
      </w:pPr>
    </w:lvl>
    <w:lvl w:ilvl="6" w:tplc="64A0BBB8">
      <w:start w:val="1"/>
      <w:numFmt w:val="decimal"/>
      <w:lvlText w:val="%7."/>
      <w:lvlJc w:val="left"/>
      <w:pPr>
        <w:ind w:left="5040" w:hanging="360"/>
      </w:pPr>
    </w:lvl>
    <w:lvl w:ilvl="7" w:tplc="2CC6F070">
      <w:start w:val="1"/>
      <w:numFmt w:val="lowerLetter"/>
      <w:lvlText w:val="%8."/>
      <w:lvlJc w:val="left"/>
      <w:pPr>
        <w:ind w:left="5760" w:hanging="360"/>
      </w:pPr>
    </w:lvl>
    <w:lvl w:ilvl="8" w:tplc="91BC447C">
      <w:start w:val="1"/>
      <w:numFmt w:val="lowerRoman"/>
      <w:lvlText w:val="%9."/>
      <w:lvlJc w:val="right"/>
      <w:pPr>
        <w:ind w:left="6480" w:hanging="180"/>
      </w:pPr>
    </w:lvl>
  </w:abstractNum>
  <w:abstractNum w:abstractNumId="13" w15:restartNumberingAfterBreak="0">
    <w:nsid w:val="236A4B3B"/>
    <w:multiLevelType w:val="hybridMultilevel"/>
    <w:tmpl w:val="A5C63764"/>
    <w:lvl w:ilvl="0" w:tplc="49C2F13A">
      <w:start w:val="1"/>
      <w:numFmt w:val="decimal"/>
      <w:lvlText w:val="%1."/>
      <w:lvlJc w:val="left"/>
      <w:pPr>
        <w:ind w:left="720" w:hanging="360"/>
      </w:pPr>
    </w:lvl>
    <w:lvl w:ilvl="1" w:tplc="C8B2F3D8">
      <w:start w:val="1"/>
      <w:numFmt w:val="decimal"/>
      <w:lvlText w:val="%2."/>
      <w:lvlJc w:val="left"/>
      <w:pPr>
        <w:ind w:left="720" w:hanging="360"/>
      </w:pPr>
    </w:lvl>
    <w:lvl w:ilvl="2" w:tplc="38161EBA">
      <w:start w:val="1"/>
      <w:numFmt w:val="decimal"/>
      <w:lvlText w:val="%3."/>
      <w:lvlJc w:val="left"/>
      <w:pPr>
        <w:ind w:left="720" w:hanging="360"/>
      </w:pPr>
    </w:lvl>
    <w:lvl w:ilvl="3" w:tplc="1ECE1DBE">
      <w:start w:val="1"/>
      <w:numFmt w:val="decimal"/>
      <w:lvlText w:val="%4."/>
      <w:lvlJc w:val="left"/>
      <w:pPr>
        <w:ind w:left="720" w:hanging="360"/>
      </w:pPr>
    </w:lvl>
    <w:lvl w:ilvl="4" w:tplc="43F09A60">
      <w:start w:val="1"/>
      <w:numFmt w:val="decimal"/>
      <w:lvlText w:val="%5."/>
      <w:lvlJc w:val="left"/>
      <w:pPr>
        <w:ind w:left="720" w:hanging="360"/>
      </w:pPr>
    </w:lvl>
    <w:lvl w:ilvl="5" w:tplc="EDA2E306">
      <w:start w:val="1"/>
      <w:numFmt w:val="decimal"/>
      <w:lvlText w:val="%6."/>
      <w:lvlJc w:val="left"/>
      <w:pPr>
        <w:ind w:left="720" w:hanging="360"/>
      </w:pPr>
    </w:lvl>
    <w:lvl w:ilvl="6" w:tplc="10BA1380">
      <w:start w:val="1"/>
      <w:numFmt w:val="decimal"/>
      <w:lvlText w:val="%7."/>
      <w:lvlJc w:val="left"/>
      <w:pPr>
        <w:ind w:left="720" w:hanging="360"/>
      </w:pPr>
    </w:lvl>
    <w:lvl w:ilvl="7" w:tplc="73E8FC44">
      <w:start w:val="1"/>
      <w:numFmt w:val="decimal"/>
      <w:lvlText w:val="%8."/>
      <w:lvlJc w:val="left"/>
      <w:pPr>
        <w:ind w:left="720" w:hanging="360"/>
      </w:pPr>
    </w:lvl>
    <w:lvl w:ilvl="8" w:tplc="52F4E6E8">
      <w:start w:val="1"/>
      <w:numFmt w:val="decimal"/>
      <w:lvlText w:val="%9."/>
      <w:lvlJc w:val="left"/>
      <w:pPr>
        <w:ind w:left="720" w:hanging="360"/>
      </w:pPr>
    </w:lvl>
  </w:abstractNum>
  <w:abstractNum w:abstractNumId="14" w15:restartNumberingAfterBreak="0">
    <w:nsid w:val="27D8439E"/>
    <w:multiLevelType w:val="hybridMultilevel"/>
    <w:tmpl w:val="349CD730"/>
    <w:lvl w:ilvl="0" w:tplc="18E2D6E8">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C0334B8"/>
    <w:multiLevelType w:val="hybridMultilevel"/>
    <w:tmpl w:val="3C38BF38"/>
    <w:lvl w:ilvl="0" w:tplc="FFFFFFFF">
      <w:start w:val="1"/>
      <w:numFmt w:val="decimal"/>
      <w:lvlText w:val="%1)"/>
      <w:lvlJc w:val="left"/>
      <w:pPr>
        <w:ind w:left="370" w:hanging="360"/>
      </w:pPr>
      <w:rPr>
        <w:rFonts w:hint="default"/>
        <w:b/>
        <w:bCs/>
      </w:rPr>
    </w:lvl>
    <w:lvl w:ilvl="1" w:tplc="FFFFFFFF" w:tentative="1">
      <w:start w:val="1"/>
      <w:numFmt w:val="lowerLetter"/>
      <w:lvlText w:val="%2."/>
      <w:lvlJc w:val="left"/>
      <w:pPr>
        <w:ind w:left="1090" w:hanging="360"/>
      </w:pPr>
    </w:lvl>
    <w:lvl w:ilvl="2" w:tplc="FFFFFFFF" w:tentative="1">
      <w:start w:val="1"/>
      <w:numFmt w:val="lowerRoman"/>
      <w:lvlText w:val="%3."/>
      <w:lvlJc w:val="right"/>
      <w:pPr>
        <w:ind w:left="1810" w:hanging="180"/>
      </w:pPr>
    </w:lvl>
    <w:lvl w:ilvl="3" w:tplc="FFFFFFFF" w:tentative="1">
      <w:start w:val="1"/>
      <w:numFmt w:val="decimal"/>
      <w:lvlText w:val="%4."/>
      <w:lvlJc w:val="left"/>
      <w:pPr>
        <w:ind w:left="2530" w:hanging="360"/>
      </w:pPr>
    </w:lvl>
    <w:lvl w:ilvl="4" w:tplc="FFFFFFFF" w:tentative="1">
      <w:start w:val="1"/>
      <w:numFmt w:val="lowerLetter"/>
      <w:lvlText w:val="%5."/>
      <w:lvlJc w:val="left"/>
      <w:pPr>
        <w:ind w:left="3250" w:hanging="360"/>
      </w:pPr>
    </w:lvl>
    <w:lvl w:ilvl="5" w:tplc="FFFFFFFF" w:tentative="1">
      <w:start w:val="1"/>
      <w:numFmt w:val="lowerRoman"/>
      <w:lvlText w:val="%6."/>
      <w:lvlJc w:val="right"/>
      <w:pPr>
        <w:ind w:left="3970" w:hanging="180"/>
      </w:pPr>
    </w:lvl>
    <w:lvl w:ilvl="6" w:tplc="FFFFFFFF" w:tentative="1">
      <w:start w:val="1"/>
      <w:numFmt w:val="decimal"/>
      <w:lvlText w:val="%7."/>
      <w:lvlJc w:val="left"/>
      <w:pPr>
        <w:ind w:left="4690" w:hanging="360"/>
      </w:pPr>
    </w:lvl>
    <w:lvl w:ilvl="7" w:tplc="FFFFFFFF" w:tentative="1">
      <w:start w:val="1"/>
      <w:numFmt w:val="lowerLetter"/>
      <w:lvlText w:val="%8."/>
      <w:lvlJc w:val="left"/>
      <w:pPr>
        <w:ind w:left="5410" w:hanging="360"/>
      </w:pPr>
    </w:lvl>
    <w:lvl w:ilvl="8" w:tplc="FFFFFFFF" w:tentative="1">
      <w:start w:val="1"/>
      <w:numFmt w:val="lowerRoman"/>
      <w:lvlText w:val="%9."/>
      <w:lvlJc w:val="right"/>
      <w:pPr>
        <w:ind w:left="6130" w:hanging="180"/>
      </w:pPr>
    </w:lvl>
  </w:abstractNum>
  <w:abstractNum w:abstractNumId="16" w15:restartNumberingAfterBreak="0">
    <w:nsid w:val="310A7DAE"/>
    <w:multiLevelType w:val="hybridMultilevel"/>
    <w:tmpl w:val="B720BCCC"/>
    <w:lvl w:ilvl="0" w:tplc="924E349C">
      <w:start w:val="1"/>
      <w:numFmt w:val="bullet"/>
      <w:lvlText w:val=""/>
      <w:lvlJc w:val="left"/>
      <w:pPr>
        <w:ind w:left="720" w:hanging="360"/>
      </w:pPr>
      <w:rPr>
        <w:rFonts w:ascii="Symbol" w:hAnsi="Symbol"/>
      </w:rPr>
    </w:lvl>
    <w:lvl w:ilvl="1" w:tplc="D236001C">
      <w:start w:val="1"/>
      <w:numFmt w:val="bullet"/>
      <w:lvlText w:val=""/>
      <w:lvlJc w:val="left"/>
      <w:pPr>
        <w:ind w:left="720" w:hanging="360"/>
      </w:pPr>
      <w:rPr>
        <w:rFonts w:ascii="Symbol" w:hAnsi="Symbol"/>
      </w:rPr>
    </w:lvl>
    <w:lvl w:ilvl="2" w:tplc="7F486424">
      <w:start w:val="1"/>
      <w:numFmt w:val="bullet"/>
      <w:lvlText w:val=""/>
      <w:lvlJc w:val="left"/>
      <w:pPr>
        <w:ind w:left="720" w:hanging="360"/>
      </w:pPr>
      <w:rPr>
        <w:rFonts w:ascii="Symbol" w:hAnsi="Symbol"/>
      </w:rPr>
    </w:lvl>
    <w:lvl w:ilvl="3" w:tplc="4CEE9C7A">
      <w:start w:val="1"/>
      <w:numFmt w:val="bullet"/>
      <w:lvlText w:val=""/>
      <w:lvlJc w:val="left"/>
      <w:pPr>
        <w:ind w:left="720" w:hanging="360"/>
      </w:pPr>
      <w:rPr>
        <w:rFonts w:ascii="Symbol" w:hAnsi="Symbol"/>
      </w:rPr>
    </w:lvl>
    <w:lvl w:ilvl="4" w:tplc="7CF8D112">
      <w:start w:val="1"/>
      <w:numFmt w:val="bullet"/>
      <w:lvlText w:val=""/>
      <w:lvlJc w:val="left"/>
      <w:pPr>
        <w:ind w:left="720" w:hanging="360"/>
      </w:pPr>
      <w:rPr>
        <w:rFonts w:ascii="Symbol" w:hAnsi="Symbol"/>
      </w:rPr>
    </w:lvl>
    <w:lvl w:ilvl="5" w:tplc="3D5C86BC">
      <w:start w:val="1"/>
      <w:numFmt w:val="bullet"/>
      <w:lvlText w:val=""/>
      <w:lvlJc w:val="left"/>
      <w:pPr>
        <w:ind w:left="720" w:hanging="360"/>
      </w:pPr>
      <w:rPr>
        <w:rFonts w:ascii="Symbol" w:hAnsi="Symbol"/>
      </w:rPr>
    </w:lvl>
    <w:lvl w:ilvl="6" w:tplc="4E20B388">
      <w:start w:val="1"/>
      <w:numFmt w:val="bullet"/>
      <w:lvlText w:val=""/>
      <w:lvlJc w:val="left"/>
      <w:pPr>
        <w:ind w:left="720" w:hanging="360"/>
      </w:pPr>
      <w:rPr>
        <w:rFonts w:ascii="Symbol" w:hAnsi="Symbol"/>
      </w:rPr>
    </w:lvl>
    <w:lvl w:ilvl="7" w:tplc="DE74B192">
      <w:start w:val="1"/>
      <w:numFmt w:val="bullet"/>
      <w:lvlText w:val=""/>
      <w:lvlJc w:val="left"/>
      <w:pPr>
        <w:ind w:left="720" w:hanging="360"/>
      </w:pPr>
      <w:rPr>
        <w:rFonts w:ascii="Symbol" w:hAnsi="Symbol"/>
      </w:rPr>
    </w:lvl>
    <w:lvl w:ilvl="8" w:tplc="A704D7D2">
      <w:start w:val="1"/>
      <w:numFmt w:val="bullet"/>
      <w:lvlText w:val=""/>
      <w:lvlJc w:val="left"/>
      <w:pPr>
        <w:ind w:left="720" w:hanging="360"/>
      </w:pPr>
      <w:rPr>
        <w:rFonts w:ascii="Symbol" w:hAnsi="Symbol"/>
      </w:rPr>
    </w:lvl>
  </w:abstractNum>
  <w:abstractNum w:abstractNumId="17" w15:restartNumberingAfterBreak="0">
    <w:nsid w:val="337A0310"/>
    <w:multiLevelType w:val="hybridMultilevel"/>
    <w:tmpl w:val="5B74DB0A"/>
    <w:lvl w:ilvl="0" w:tplc="B6FC6BBC">
      <w:start w:val="1"/>
      <w:numFmt w:val="bullet"/>
      <w:lvlText w:val=""/>
      <w:lvlJc w:val="left"/>
      <w:pPr>
        <w:ind w:left="720" w:hanging="360"/>
      </w:pPr>
      <w:rPr>
        <w:rFonts w:ascii="Symbol" w:hAnsi="Symbol"/>
      </w:rPr>
    </w:lvl>
    <w:lvl w:ilvl="1" w:tplc="9426EE2A">
      <w:start w:val="1"/>
      <w:numFmt w:val="bullet"/>
      <w:lvlText w:val=""/>
      <w:lvlJc w:val="left"/>
      <w:pPr>
        <w:ind w:left="720" w:hanging="360"/>
      </w:pPr>
      <w:rPr>
        <w:rFonts w:ascii="Symbol" w:hAnsi="Symbol"/>
      </w:rPr>
    </w:lvl>
    <w:lvl w:ilvl="2" w:tplc="44746FB4">
      <w:start w:val="1"/>
      <w:numFmt w:val="bullet"/>
      <w:lvlText w:val=""/>
      <w:lvlJc w:val="left"/>
      <w:pPr>
        <w:ind w:left="720" w:hanging="360"/>
      </w:pPr>
      <w:rPr>
        <w:rFonts w:ascii="Symbol" w:hAnsi="Symbol"/>
      </w:rPr>
    </w:lvl>
    <w:lvl w:ilvl="3" w:tplc="D4729A6C">
      <w:start w:val="1"/>
      <w:numFmt w:val="bullet"/>
      <w:lvlText w:val=""/>
      <w:lvlJc w:val="left"/>
      <w:pPr>
        <w:ind w:left="720" w:hanging="360"/>
      </w:pPr>
      <w:rPr>
        <w:rFonts w:ascii="Symbol" w:hAnsi="Symbol"/>
      </w:rPr>
    </w:lvl>
    <w:lvl w:ilvl="4" w:tplc="BFCEF804">
      <w:start w:val="1"/>
      <w:numFmt w:val="bullet"/>
      <w:lvlText w:val=""/>
      <w:lvlJc w:val="left"/>
      <w:pPr>
        <w:ind w:left="720" w:hanging="360"/>
      </w:pPr>
      <w:rPr>
        <w:rFonts w:ascii="Symbol" w:hAnsi="Symbol"/>
      </w:rPr>
    </w:lvl>
    <w:lvl w:ilvl="5" w:tplc="6216604E">
      <w:start w:val="1"/>
      <w:numFmt w:val="bullet"/>
      <w:lvlText w:val=""/>
      <w:lvlJc w:val="left"/>
      <w:pPr>
        <w:ind w:left="720" w:hanging="360"/>
      </w:pPr>
      <w:rPr>
        <w:rFonts w:ascii="Symbol" w:hAnsi="Symbol"/>
      </w:rPr>
    </w:lvl>
    <w:lvl w:ilvl="6" w:tplc="21FE6126">
      <w:start w:val="1"/>
      <w:numFmt w:val="bullet"/>
      <w:lvlText w:val=""/>
      <w:lvlJc w:val="left"/>
      <w:pPr>
        <w:ind w:left="720" w:hanging="360"/>
      </w:pPr>
      <w:rPr>
        <w:rFonts w:ascii="Symbol" w:hAnsi="Symbol"/>
      </w:rPr>
    </w:lvl>
    <w:lvl w:ilvl="7" w:tplc="7B82B848">
      <w:start w:val="1"/>
      <w:numFmt w:val="bullet"/>
      <w:lvlText w:val=""/>
      <w:lvlJc w:val="left"/>
      <w:pPr>
        <w:ind w:left="720" w:hanging="360"/>
      </w:pPr>
      <w:rPr>
        <w:rFonts w:ascii="Symbol" w:hAnsi="Symbol"/>
      </w:rPr>
    </w:lvl>
    <w:lvl w:ilvl="8" w:tplc="198ED6DA">
      <w:start w:val="1"/>
      <w:numFmt w:val="bullet"/>
      <w:lvlText w:val=""/>
      <w:lvlJc w:val="left"/>
      <w:pPr>
        <w:ind w:left="720" w:hanging="360"/>
      </w:pPr>
      <w:rPr>
        <w:rFonts w:ascii="Symbol" w:hAnsi="Symbol"/>
      </w:rPr>
    </w:lvl>
  </w:abstractNum>
  <w:abstractNum w:abstractNumId="18" w15:restartNumberingAfterBreak="0">
    <w:nsid w:val="34322840"/>
    <w:multiLevelType w:val="hybridMultilevel"/>
    <w:tmpl w:val="129C2A16"/>
    <w:lvl w:ilvl="0" w:tplc="0948657A">
      <w:start w:val="1"/>
      <w:numFmt w:val="decimal"/>
      <w:lvlText w:val="%1)"/>
      <w:lvlJc w:val="left"/>
      <w:pPr>
        <w:ind w:left="720" w:hanging="360"/>
      </w:pPr>
      <w:rPr>
        <w:b w:val="0"/>
        <w:bCs w:val="0"/>
      </w:rPr>
    </w:lvl>
    <w:lvl w:ilvl="1" w:tplc="86501076">
      <w:start w:val="1"/>
      <w:numFmt w:val="lowerLetter"/>
      <w:lvlText w:val="%2."/>
      <w:lvlJc w:val="left"/>
      <w:pPr>
        <w:ind w:left="1440" w:hanging="360"/>
      </w:pPr>
    </w:lvl>
    <w:lvl w:ilvl="2" w:tplc="DB8AFED0">
      <w:start w:val="1"/>
      <w:numFmt w:val="lowerRoman"/>
      <w:lvlText w:val="%3."/>
      <w:lvlJc w:val="right"/>
      <w:pPr>
        <w:ind w:left="2160" w:hanging="180"/>
      </w:pPr>
    </w:lvl>
    <w:lvl w:ilvl="3" w:tplc="FCBE8CF8">
      <w:start w:val="1"/>
      <w:numFmt w:val="decimal"/>
      <w:lvlText w:val="%4."/>
      <w:lvlJc w:val="left"/>
      <w:pPr>
        <w:ind w:left="2880" w:hanging="360"/>
      </w:pPr>
    </w:lvl>
    <w:lvl w:ilvl="4" w:tplc="96F24828">
      <w:start w:val="1"/>
      <w:numFmt w:val="lowerLetter"/>
      <w:lvlText w:val="%5."/>
      <w:lvlJc w:val="left"/>
      <w:pPr>
        <w:ind w:left="3600" w:hanging="360"/>
      </w:pPr>
    </w:lvl>
    <w:lvl w:ilvl="5" w:tplc="B4BAEC72">
      <w:start w:val="1"/>
      <w:numFmt w:val="lowerRoman"/>
      <w:lvlText w:val="%6."/>
      <w:lvlJc w:val="right"/>
      <w:pPr>
        <w:ind w:left="4320" w:hanging="180"/>
      </w:pPr>
    </w:lvl>
    <w:lvl w:ilvl="6" w:tplc="50FC689C">
      <w:start w:val="1"/>
      <w:numFmt w:val="decimal"/>
      <w:lvlText w:val="%7."/>
      <w:lvlJc w:val="left"/>
      <w:pPr>
        <w:ind w:left="5040" w:hanging="360"/>
      </w:pPr>
    </w:lvl>
    <w:lvl w:ilvl="7" w:tplc="BC20C3D8">
      <w:start w:val="1"/>
      <w:numFmt w:val="lowerLetter"/>
      <w:lvlText w:val="%8."/>
      <w:lvlJc w:val="left"/>
      <w:pPr>
        <w:ind w:left="5760" w:hanging="360"/>
      </w:pPr>
    </w:lvl>
    <w:lvl w:ilvl="8" w:tplc="C4C2F232">
      <w:start w:val="1"/>
      <w:numFmt w:val="lowerRoman"/>
      <w:lvlText w:val="%9."/>
      <w:lvlJc w:val="right"/>
      <w:pPr>
        <w:ind w:left="6480" w:hanging="180"/>
      </w:pPr>
    </w:lvl>
  </w:abstractNum>
  <w:abstractNum w:abstractNumId="19" w15:restartNumberingAfterBreak="0">
    <w:nsid w:val="35831F15"/>
    <w:multiLevelType w:val="hybridMultilevel"/>
    <w:tmpl w:val="3C38BF38"/>
    <w:lvl w:ilvl="0" w:tplc="FFFFFFFF">
      <w:start w:val="1"/>
      <w:numFmt w:val="decimal"/>
      <w:lvlText w:val="%1)"/>
      <w:lvlJc w:val="left"/>
      <w:pPr>
        <w:ind w:left="370" w:hanging="360"/>
      </w:pPr>
      <w:rPr>
        <w:rFonts w:hint="default"/>
        <w:b/>
        <w:bCs/>
      </w:rPr>
    </w:lvl>
    <w:lvl w:ilvl="1" w:tplc="FFFFFFFF" w:tentative="1">
      <w:start w:val="1"/>
      <w:numFmt w:val="lowerLetter"/>
      <w:lvlText w:val="%2."/>
      <w:lvlJc w:val="left"/>
      <w:pPr>
        <w:ind w:left="1090" w:hanging="360"/>
      </w:pPr>
    </w:lvl>
    <w:lvl w:ilvl="2" w:tplc="FFFFFFFF" w:tentative="1">
      <w:start w:val="1"/>
      <w:numFmt w:val="lowerRoman"/>
      <w:lvlText w:val="%3."/>
      <w:lvlJc w:val="right"/>
      <w:pPr>
        <w:ind w:left="1810" w:hanging="180"/>
      </w:pPr>
    </w:lvl>
    <w:lvl w:ilvl="3" w:tplc="FFFFFFFF" w:tentative="1">
      <w:start w:val="1"/>
      <w:numFmt w:val="decimal"/>
      <w:lvlText w:val="%4."/>
      <w:lvlJc w:val="left"/>
      <w:pPr>
        <w:ind w:left="2530" w:hanging="360"/>
      </w:pPr>
    </w:lvl>
    <w:lvl w:ilvl="4" w:tplc="FFFFFFFF" w:tentative="1">
      <w:start w:val="1"/>
      <w:numFmt w:val="lowerLetter"/>
      <w:lvlText w:val="%5."/>
      <w:lvlJc w:val="left"/>
      <w:pPr>
        <w:ind w:left="3250" w:hanging="360"/>
      </w:pPr>
    </w:lvl>
    <w:lvl w:ilvl="5" w:tplc="FFFFFFFF" w:tentative="1">
      <w:start w:val="1"/>
      <w:numFmt w:val="lowerRoman"/>
      <w:lvlText w:val="%6."/>
      <w:lvlJc w:val="right"/>
      <w:pPr>
        <w:ind w:left="3970" w:hanging="180"/>
      </w:pPr>
    </w:lvl>
    <w:lvl w:ilvl="6" w:tplc="FFFFFFFF" w:tentative="1">
      <w:start w:val="1"/>
      <w:numFmt w:val="decimal"/>
      <w:lvlText w:val="%7."/>
      <w:lvlJc w:val="left"/>
      <w:pPr>
        <w:ind w:left="4690" w:hanging="360"/>
      </w:pPr>
    </w:lvl>
    <w:lvl w:ilvl="7" w:tplc="FFFFFFFF" w:tentative="1">
      <w:start w:val="1"/>
      <w:numFmt w:val="lowerLetter"/>
      <w:lvlText w:val="%8."/>
      <w:lvlJc w:val="left"/>
      <w:pPr>
        <w:ind w:left="5410" w:hanging="360"/>
      </w:pPr>
    </w:lvl>
    <w:lvl w:ilvl="8" w:tplc="FFFFFFFF" w:tentative="1">
      <w:start w:val="1"/>
      <w:numFmt w:val="lowerRoman"/>
      <w:lvlText w:val="%9."/>
      <w:lvlJc w:val="right"/>
      <w:pPr>
        <w:ind w:left="6130" w:hanging="180"/>
      </w:pPr>
    </w:lvl>
  </w:abstractNum>
  <w:abstractNum w:abstractNumId="20" w15:restartNumberingAfterBreak="0">
    <w:nsid w:val="3955C450"/>
    <w:multiLevelType w:val="hybridMultilevel"/>
    <w:tmpl w:val="FFFFFFFF"/>
    <w:lvl w:ilvl="0" w:tplc="35AEBB40">
      <w:start w:val="1"/>
      <w:numFmt w:val="decimal"/>
      <w:lvlText w:val="%1)"/>
      <w:lvlJc w:val="left"/>
      <w:pPr>
        <w:ind w:left="720" w:hanging="360"/>
      </w:pPr>
    </w:lvl>
    <w:lvl w:ilvl="1" w:tplc="30E65F5A">
      <w:start w:val="1"/>
      <w:numFmt w:val="lowerLetter"/>
      <w:lvlText w:val="%2."/>
      <w:lvlJc w:val="left"/>
      <w:pPr>
        <w:ind w:left="1440" w:hanging="360"/>
      </w:pPr>
    </w:lvl>
    <w:lvl w:ilvl="2" w:tplc="77EAA6FE">
      <w:start w:val="1"/>
      <w:numFmt w:val="lowerRoman"/>
      <w:lvlText w:val="%3."/>
      <w:lvlJc w:val="right"/>
      <w:pPr>
        <w:ind w:left="2160" w:hanging="180"/>
      </w:pPr>
    </w:lvl>
    <w:lvl w:ilvl="3" w:tplc="0C08EB26">
      <w:start w:val="1"/>
      <w:numFmt w:val="decimal"/>
      <w:lvlText w:val="%4."/>
      <w:lvlJc w:val="left"/>
      <w:pPr>
        <w:ind w:left="2880" w:hanging="360"/>
      </w:pPr>
    </w:lvl>
    <w:lvl w:ilvl="4" w:tplc="9658453E">
      <w:start w:val="1"/>
      <w:numFmt w:val="lowerLetter"/>
      <w:lvlText w:val="%5."/>
      <w:lvlJc w:val="left"/>
      <w:pPr>
        <w:ind w:left="3600" w:hanging="360"/>
      </w:pPr>
    </w:lvl>
    <w:lvl w:ilvl="5" w:tplc="D53E6120">
      <w:start w:val="1"/>
      <w:numFmt w:val="lowerRoman"/>
      <w:lvlText w:val="%6."/>
      <w:lvlJc w:val="right"/>
      <w:pPr>
        <w:ind w:left="4320" w:hanging="180"/>
      </w:pPr>
    </w:lvl>
    <w:lvl w:ilvl="6" w:tplc="5BE4B9D0">
      <w:start w:val="1"/>
      <w:numFmt w:val="decimal"/>
      <w:lvlText w:val="%7."/>
      <w:lvlJc w:val="left"/>
      <w:pPr>
        <w:ind w:left="5040" w:hanging="360"/>
      </w:pPr>
    </w:lvl>
    <w:lvl w:ilvl="7" w:tplc="17F21F30">
      <w:start w:val="1"/>
      <w:numFmt w:val="lowerLetter"/>
      <w:lvlText w:val="%8."/>
      <w:lvlJc w:val="left"/>
      <w:pPr>
        <w:ind w:left="5760" w:hanging="360"/>
      </w:pPr>
    </w:lvl>
    <w:lvl w:ilvl="8" w:tplc="E7D0B6E6">
      <w:start w:val="1"/>
      <w:numFmt w:val="lowerRoman"/>
      <w:lvlText w:val="%9."/>
      <w:lvlJc w:val="right"/>
      <w:pPr>
        <w:ind w:left="6480" w:hanging="180"/>
      </w:pPr>
    </w:lvl>
  </w:abstractNum>
  <w:abstractNum w:abstractNumId="21" w15:restartNumberingAfterBreak="0">
    <w:nsid w:val="3A6046A8"/>
    <w:multiLevelType w:val="hybridMultilevel"/>
    <w:tmpl w:val="09DCAB8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3D5B1AD1"/>
    <w:multiLevelType w:val="hybridMultilevel"/>
    <w:tmpl w:val="3C38BF38"/>
    <w:lvl w:ilvl="0" w:tplc="7CC4F8AC">
      <w:start w:val="1"/>
      <w:numFmt w:val="decimal"/>
      <w:lvlText w:val="%1)"/>
      <w:lvlJc w:val="left"/>
      <w:pPr>
        <w:ind w:left="370" w:hanging="360"/>
      </w:pPr>
      <w:rPr>
        <w:rFonts w:hint="default"/>
        <w:b/>
        <w:bCs/>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23" w15:restartNumberingAfterBreak="0">
    <w:nsid w:val="3D5DD7E2"/>
    <w:multiLevelType w:val="hybridMultilevel"/>
    <w:tmpl w:val="FFFFFFFF"/>
    <w:lvl w:ilvl="0" w:tplc="0D6E8532">
      <w:start w:val="1"/>
      <w:numFmt w:val="decimal"/>
      <w:lvlText w:val="(%1)"/>
      <w:lvlJc w:val="left"/>
      <w:pPr>
        <w:ind w:left="720" w:hanging="360"/>
      </w:pPr>
    </w:lvl>
    <w:lvl w:ilvl="1" w:tplc="411E99E2">
      <w:start w:val="1"/>
      <w:numFmt w:val="lowerLetter"/>
      <w:lvlText w:val="%2."/>
      <w:lvlJc w:val="left"/>
      <w:pPr>
        <w:ind w:left="1440" w:hanging="360"/>
      </w:pPr>
    </w:lvl>
    <w:lvl w:ilvl="2" w:tplc="14460698">
      <w:start w:val="1"/>
      <w:numFmt w:val="lowerRoman"/>
      <w:lvlText w:val="%3."/>
      <w:lvlJc w:val="right"/>
      <w:pPr>
        <w:ind w:left="2160" w:hanging="180"/>
      </w:pPr>
    </w:lvl>
    <w:lvl w:ilvl="3" w:tplc="524EE1AC">
      <w:start w:val="1"/>
      <w:numFmt w:val="decimal"/>
      <w:lvlText w:val="%4."/>
      <w:lvlJc w:val="left"/>
      <w:pPr>
        <w:ind w:left="2880" w:hanging="360"/>
      </w:pPr>
    </w:lvl>
    <w:lvl w:ilvl="4" w:tplc="2FA05290">
      <w:start w:val="1"/>
      <w:numFmt w:val="lowerLetter"/>
      <w:lvlText w:val="%5."/>
      <w:lvlJc w:val="left"/>
      <w:pPr>
        <w:ind w:left="3600" w:hanging="360"/>
      </w:pPr>
    </w:lvl>
    <w:lvl w:ilvl="5" w:tplc="ADBECE42">
      <w:start w:val="1"/>
      <w:numFmt w:val="lowerRoman"/>
      <w:lvlText w:val="%6."/>
      <w:lvlJc w:val="right"/>
      <w:pPr>
        <w:ind w:left="4320" w:hanging="180"/>
      </w:pPr>
    </w:lvl>
    <w:lvl w:ilvl="6" w:tplc="3B848C30">
      <w:start w:val="1"/>
      <w:numFmt w:val="decimal"/>
      <w:lvlText w:val="%7."/>
      <w:lvlJc w:val="left"/>
      <w:pPr>
        <w:ind w:left="5040" w:hanging="360"/>
      </w:pPr>
    </w:lvl>
    <w:lvl w:ilvl="7" w:tplc="962225B6">
      <w:start w:val="1"/>
      <w:numFmt w:val="lowerLetter"/>
      <w:lvlText w:val="%8."/>
      <w:lvlJc w:val="left"/>
      <w:pPr>
        <w:ind w:left="5760" w:hanging="360"/>
      </w:pPr>
    </w:lvl>
    <w:lvl w:ilvl="8" w:tplc="1426518A">
      <w:start w:val="1"/>
      <w:numFmt w:val="lowerRoman"/>
      <w:lvlText w:val="%9."/>
      <w:lvlJc w:val="right"/>
      <w:pPr>
        <w:ind w:left="6480" w:hanging="180"/>
      </w:pPr>
    </w:lvl>
  </w:abstractNum>
  <w:abstractNum w:abstractNumId="24" w15:restartNumberingAfterBreak="0">
    <w:nsid w:val="4398670D"/>
    <w:multiLevelType w:val="hybridMultilevel"/>
    <w:tmpl w:val="4746AFF4"/>
    <w:lvl w:ilvl="0" w:tplc="9F20009E">
      <w:start w:val="1"/>
      <w:numFmt w:val="bullet"/>
      <w:lvlText w:val=""/>
      <w:lvlJc w:val="left"/>
      <w:pPr>
        <w:ind w:left="720" w:hanging="360"/>
      </w:pPr>
      <w:rPr>
        <w:rFonts w:ascii="Symbol" w:hAnsi="Symbol"/>
      </w:rPr>
    </w:lvl>
    <w:lvl w:ilvl="1" w:tplc="F2EC106C">
      <w:start w:val="1"/>
      <w:numFmt w:val="bullet"/>
      <w:lvlText w:val=""/>
      <w:lvlJc w:val="left"/>
      <w:pPr>
        <w:ind w:left="720" w:hanging="360"/>
      </w:pPr>
      <w:rPr>
        <w:rFonts w:ascii="Symbol" w:hAnsi="Symbol"/>
      </w:rPr>
    </w:lvl>
    <w:lvl w:ilvl="2" w:tplc="57E68EF4">
      <w:start w:val="1"/>
      <w:numFmt w:val="bullet"/>
      <w:lvlText w:val=""/>
      <w:lvlJc w:val="left"/>
      <w:pPr>
        <w:ind w:left="720" w:hanging="360"/>
      </w:pPr>
      <w:rPr>
        <w:rFonts w:ascii="Symbol" w:hAnsi="Symbol"/>
      </w:rPr>
    </w:lvl>
    <w:lvl w:ilvl="3" w:tplc="BAF4D472">
      <w:start w:val="1"/>
      <w:numFmt w:val="bullet"/>
      <w:lvlText w:val=""/>
      <w:lvlJc w:val="left"/>
      <w:pPr>
        <w:ind w:left="720" w:hanging="360"/>
      </w:pPr>
      <w:rPr>
        <w:rFonts w:ascii="Symbol" w:hAnsi="Symbol"/>
      </w:rPr>
    </w:lvl>
    <w:lvl w:ilvl="4" w:tplc="D9CAC10E">
      <w:start w:val="1"/>
      <w:numFmt w:val="bullet"/>
      <w:lvlText w:val=""/>
      <w:lvlJc w:val="left"/>
      <w:pPr>
        <w:ind w:left="720" w:hanging="360"/>
      </w:pPr>
      <w:rPr>
        <w:rFonts w:ascii="Symbol" w:hAnsi="Symbol"/>
      </w:rPr>
    </w:lvl>
    <w:lvl w:ilvl="5" w:tplc="C76E3BEC">
      <w:start w:val="1"/>
      <w:numFmt w:val="bullet"/>
      <w:lvlText w:val=""/>
      <w:lvlJc w:val="left"/>
      <w:pPr>
        <w:ind w:left="720" w:hanging="360"/>
      </w:pPr>
      <w:rPr>
        <w:rFonts w:ascii="Symbol" w:hAnsi="Symbol"/>
      </w:rPr>
    </w:lvl>
    <w:lvl w:ilvl="6" w:tplc="19D0927C">
      <w:start w:val="1"/>
      <w:numFmt w:val="bullet"/>
      <w:lvlText w:val=""/>
      <w:lvlJc w:val="left"/>
      <w:pPr>
        <w:ind w:left="720" w:hanging="360"/>
      </w:pPr>
      <w:rPr>
        <w:rFonts w:ascii="Symbol" w:hAnsi="Symbol"/>
      </w:rPr>
    </w:lvl>
    <w:lvl w:ilvl="7" w:tplc="0202733E">
      <w:start w:val="1"/>
      <w:numFmt w:val="bullet"/>
      <w:lvlText w:val=""/>
      <w:lvlJc w:val="left"/>
      <w:pPr>
        <w:ind w:left="720" w:hanging="360"/>
      </w:pPr>
      <w:rPr>
        <w:rFonts w:ascii="Symbol" w:hAnsi="Symbol"/>
      </w:rPr>
    </w:lvl>
    <w:lvl w:ilvl="8" w:tplc="A57E5ADE">
      <w:start w:val="1"/>
      <w:numFmt w:val="bullet"/>
      <w:lvlText w:val=""/>
      <w:lvlJc w:val="left"/>
      <w:pPr>
        <w:ind w:left="720" w:hanging="360"/>
      </w:pPr>
      <w:rPr>
        <w:rFonts w:ascii="Symbol" w:hAnsi="Symbol"/>
      </w:rPr>
    </w:lvl>
  </w:abstractNum>
  <w:abstractNum w:abstractNumId="25" w15:restartNumberingAfterBreak="0">
    <w:nsid w:val="43BF4B7E"/>
    <w:multiLevelType w:val="hybridMultilevel"/>
    <w:tmpl w:val="FFFFFFFF"/>
    <w:lvl w:ilvl="0" w:tplc="5A7A8722">
      <w:start w:val="2"/>
      <w:numFmt w:val="decimal"/>
      <w:lvlText w:val="%1)"/>
      <w:lvlJc w:val="left"/>
      <w:pPr>
        <w:ind w:left="720" w:hanging="360"/>
      </w:pPr>
    </w:lvl>
    <w:lvl w:ilvl="1" w:tplc="BE728C80">
      <w:start w:val="1"/>
      <w:numFmt w:val="lowerLetter"/>
      <w:lvlText w:val="%2."/>
      <w:lvlJc w:val="left"/>
      <w:pPr>
        <w:ind w:left="1440" w:hanging="360"/>
      </w:pPr>
    </w:lvl>
    <w:lvl w:ilvl="2" w:tplc="9E26AD52">
      <w:start w:val="1"/>
      <w:numFmt w:val="lowerRoman"/>
      <w:lvlText w:val="%3."/>
      <w:lvlJc w:val="right"/>
      <w:pPr>
        <w:ind w:left="2160" w:hanging="180"/>
      </w:pPr>
    </w:lvl>
    <w:lvl w:ilvl="3" w:tplc="A768C4CE">
      <w:start w:val="1"/>
      <w:numFmt w:val="decimal"/>
      <w:lvlText w:val="%4."/>
      <w:lvlJc w:val="left"/>
      <w:pPr>
        <w:ind w:left="2880" w:hanging="360"/>
      </w:pPr>
    </w:lvl>
    <w:lvl w:ilvl="4" w:tplc="944491AC">
      <w:start w:val="1"/>
      <w:numFmt w:val="lowerLetter"/>
      <w:lvlText w:val="%5."/>
      <w:lvlJc w:val="left"/>
      <w:pPr>
        <w:ind w:left="3600" w:hanging="360"/>
      </w:pPr>
    </w:lvl>
    <w:lvl w:ilvl="5" w:tplc="133898F0">
      <w:start w:val="1"/>
      <w:numFmt w:val="lowerRoman"/>
      <w:lvlText w:val="%6."/>
      <w:lvlJc w:val="right"/>
      <w:pPr>
        <w:ind w:left="4320" w:hanging="180"/>
      </w:pPr>
    </w:lvl>
    <w:lvl w:ilvl="6" w:tplc="A0DEF728">
      <w:start w:val="1"/>
      <w:numFmt w:val="decimal"/>
      <w:lvlText w:val="%7."/>
      <w:lvlJc w:val="left"/>
      <w:pPr>
        <w:ind w:left="5040" w:hanging="360"/>
      </w:pPr>
    </w:lvl>
    <w:lvl w:ilvl="7" w:tplc="737CF7BA">
      <w:start w:val="1"/>
      <w:numFmt w:val="lowerLetter"/>
      <w:lvlText w:val="%8."/>
      <w:lvlJc w:val="left"/>
      <w:pPr>
        <w:ind w:left="5760" w:hanging="360"/>
      </w:pPr>
    </w:lvl>
    <w:lvl w:ilvl="8" w:tplc="2382AA2A">
      <w:start w:val="1"/>
      <w:numFmt w:val="lowerRoman"/>
      <w:lvlText w:val="%9."/>
      <w:lvlJc w:val="right"/>
      <w:pPr>
        <w:ind w:left="6480" w:hanging="180"/>
      </w:pPr>
    </w:lvl>
  </w:abstractNum>
  <w:abstractNum w:abstractNumId="26" w15:restartNumberingAfterBreak="0">
    <w:nsid w:val="45B14A89"/>
    <w:multiLevelType w:val="hybridMultilevel"/>
    <w:tmpl w:val="3C38BF38"/>
    <w:lvl w:ilvl="0" w:tplc="FFFFFFFF">
      <w:start w:val="1"/>
      <w:numFmt w:val="decimal"/>
      <w:lvlText w:val="%1)"/>
      <w:lvlJc w:val="left"/>
      <w:pPr>
        <w:ind w:left="370" w:hanging="360"/>
      </w:pPr>
      <w:rPr>
        <w:rFonts w:hint="default"/>
        <w:b/>
        <w:bCs/>
      </w:rPr>
    </w:lvl>
    <w:lvl w:ilvl="1" w:tplc="FFFFFFFF" w:tentative="1">
      <w:start w:val="1"/>
      <w:numFmt w:val="lowerLetter"/>
      <w:lvlText w:val="%2."/>
      <w:lvlJc w:val="left"/>
      <w:pPr>
        <w:ind w:left="1090" w:hanging="360"/>
      </w:pPr>
    </w:lvl>
    <w:lvl w:ilvl="2" w:tplc="FFFFFFFF" w:tentative="1">
      <w:start w:val="1"/>
      <w:numFmt w:val="lowerRoman"/>
      <w:lvlText w:val="%3."/>
      <w:lvlJc w:val="right"/>
      <w:pPr>
        <w:ind w:left="1810" w:hanging="180"/>
      </w:pPr>
    </w:lvl>
    <w:lvl w:ilvl="3" w:tplc="FFFFFFFF" w:tentative="1">
      <w:start w:val="1"/>
      <w:numFmt w:val="decimal"/>
      <w:lvlText w:val="%4."/>
      <w:lvlJc w:val="left"/>
      <w:pPr>
        <w:ind w:left="2530" w:hanging="360"/>
      </w:pPr>
    </w:lvl>
    <w:lvl w:ilvl="4" w:tplc="FFFFFFFF" w:tentative="1">
      <w:start w:val="1"/>
      <w:numFmt w:val="lowerLetter"/>
      <w:lvlText w:val="%5."/>
      <w:lvlJc w:val="left"/>
      <w:pPr>
        <w:ind w:left="3250" w:hanging="360"/>
      </w:pPr>
    </w:lvl>
    <w:lvl w:ilvl="5" w:tplc="FFFFFFFF" w:tentative="1">
      <w:start w:val="1"/>
      <w:numFmt w:val="lowerRoman"/>
      <w:lvlText w:val="%6."/>
      <w:lvlJc w:val="right"/>
      <w:pPr>
        <w:ind w:left="3970" w:hanging="180"/>
      </w:pPr>
    </w:lvl>
    <w:lvl w:ilvl="6" w:tplc="FFFFFFFF" w:tentative="1">
      <w:start w:val="1"/>
      <w:numFmt w:val="decimal"/>
      <w:lvlText w:val="%7."/>
      <w:lvlJc w:val="left"/>
      <w:pPr>
        <w:ind w:left="4690" w:hanging="360"/>
      </w:pPr>
    </w:lvl>
    <w:lvl w:ilvl="7" w:tplc="FFFFFFFF" w:tentative="1">
      <w:start w:val="1"/>
      <w:numFmt w:val="lowerLetter"/>
      <w:lvlText w:val="%8."/>
      <w:lvlJc w:val="left"/>
      <w:pPr>
        <w:ind w:left="5410" w:hanging="360"/>
      </w:pPr>
    </w:lvl>
    <w:lvl w:ilvl="8" w:tplc="FFFFFFFF" w:tentative="1">
      <w:start w:val="1"/>
      <w:numFmt w:val="lowerRoman"/>
      <w:lvlText w:val="%9."/>
      <w:lvlJc w:val="right"/>
      <w:pPr>
        <w:ind w:left="6130" w:hanging="180"/>
      </w:pPr>
    </w:lvl>
  </w:abstractNum>
  <w:abstractNum w:abstractNumId="27" w15:restartNumberingAfterBreak="0">
    <w:nsid w:val="470935B5"/>
    <w:multiLevelType w:val="hybridMultilevel"/>
    <w:tmpl w:val="FFFFFFFF"/>
    <w:lvl w:ilvl="0" w:tplc="BD3ADD1A">
      <w:start w:val="1"/>
      <w:numFmt w:val="decimal"/>
      <w:lvlText w:val="%1)"/>
      <w:lvlJc w:val="left"/>
      <w:pPr>
        <w:ind w:left="720" w:hanging="360"/>
      </w:pPr>
    </w:lvl>
    <w:lvl w:ilvl="1" w:tplc="E3DE64A6">
      <w:start w:val="1"/>
      <w:numFmt w:val="lowerLetter"/>
      <w:lvlText w:val="%2."/>
      <w:lvlJc w:val="left"/>
      <w:pPr>
        <w:ind w:left="1440" w:hanging="360"/>
      </w:pPr>
    </w:lvl>
    <w:lvl w:ilvl="2" w:tplc="C8F87D02">
      <w:start w:val="1"/>
      <w:numFmt w:val="lowerRoman"/>
      <w:lvlText w:val="%3."/>
      <w:lvlJc w:val="right"/>
      <w:pPr>
        <w:ind w:left="2160" w:hanging="180"/>
      </w:pPr>
    </w:lvl>
    <w:lvl w:ilvl="3" w:tplc="4E9E6DF0">
      <w:start w:val="1"/>
      <w:numFmt w:val="decimal"/>
      <w:lvlText w:val="%4."/>
      <w:lvlJc w:val="left"/>
      <w:pPr>
        <w:ind w:left="2880" w:hanging="360"/>
      </w:pPr>
    </w:lvl>
    <w:lvl w:ilvl="4" w:tplc="FDB4940E">
      <w:start w:val="1"/>
      <w:numFmt w:val="lowerLetter"/>
      <w:lvlText w:val="%5."/>
      <w:lvlJc w:val="left"/>
      <w:pPr>
        <w:ind w:left="3600" w:hanging="360"/>
      </w:pPr>
    </w:lvl>
    <w:lvl w:ilvl="5" w:tplc="4118C136">
      <w:start w:val="1"/>
      <w:numFmt w:val="lowerRoman"/>
      <w:lvlText w:val="%6."/>
      <w:lvlJc w:val="right"/>
      <w:pPr>
        <w:ind w:left="4320" w:hanging="180"/>
      </w:pPr>
    </w:lvl>
    <w:lvl w:ilvl="6" w:tplc="F0766962">
      <w:start w:val="1"/>
      <w:numFmt w:val="decimal"/>
      <w:lvlText w:val="%7."/>
      <w:lvlJc w:val="left"/>
      <w:pPr>
        <w:ind w:left="5040" w:hanging="360"/>
      </w:pPr>
    </w:lvl>
    <w:lvl w:ilvl="7" w:tplc="62EEAA68">
      <w:start w:val="1"/>
      <w:numFmt w:val="lowerLetter"/>
      <w:lvlText w:val="%8."/>
      <w:lvlJc w:val="left"/>
      <w:pPr>
        <w:ind w:left="5760" w:hanging="360"/>
      </w:pPr>
    </w:lvl>
    <w:lvl w:ilvl="8" w:tplc="F716A6A4">
      <w:start w:val="1"/>
      <w:numFmt w:val="lowerRoman"/>
      <w:lvlText w:val="%9."/>
      <w:lvlJc w:val="right"/>
      <w:pPr>
        <w:ind w:left="6480" w:hanging="180"/>
      </w:pPr>
    </w:lvl>
  </w:abstractNum>
  <w:abstractNum w:abstractNumId="28" w15:restartNumberingAfterBreak="0">
    <w:nsid w:val="49271197"/>
    <w:multiLevelType w:val="hybridMultilevel"/>
    <w:tmpl w:val="0C06B8A0"/>
    <w:lvl w:ilvl="0" w:tplc="43A0B592">
      <w:start w:val="1"/>
      <w:numFmt w:val="decimal"/>
      <w:lvlText w:val="%1."/>
      <w:lvlJc w:val="left"/>
      <w:pPr>
        <w:ind w:left="1020" w:hanging="360"/>
      </w:pPr>
    </w:lvl>
    <w:lvl w:ilvl="1" w:tplc="51300738">
      <w:start w:val="1"/>
      <w:numFmt w:val="decimal"/>
      <w:lvlText w:val="%2."/>
      <w:lvlJc w:val="left"/>
      <w:pPr>
        <w:ind w:left="1020" w:hanging="360"/>
      </w:pPr>
    </w:lvl>
    <w:lvl w:ilvl="2" w:tplc="443C0F4C">
      <w:start w:val="1"/>
      <w:numFmt w:val="decimal"/>
      <w:lvlText w:val="%3."/>
      <w:lvlJc w:val="left"/>
      <w:pPr>
        <w:ind w:left="1020" w:hanging="360"/>
      </w:pPr>
    </w:lvl>
    <w:lvl w:ilvl="3" w:tplc="4C4EC4A0">
      <w:start w:val="1"/>
      <w:numFmt w:val="decimal"/>
      <w:lvlText w:val="%4."/>
      <w:lvlJc w:val="left"/>
      <w:pPr>
        <w:ind w:left="1020" w:hanging="360"/>
      </w:pPr>
    </w:lvl>
    <w:lvl w:ilvl="4" w:tplc="D8FCBCBE">
      <w:start w:val="1"/>
      <w:numFmt w:val="decimal"/>
      <w:lvlText w:val="%5."/>
      <w:lvlJc w:val="left"/>
      <w:pPr>
        <w:ind w:left="1020" w:hanging="360"/>
      </w:pPr>
    </w:lvl>
    <w:lvl w:ilvl="5" w:tplc="7B82A036">
      <w:start w:val="1"/>
      <w:numFmt w:val="decimal"/>
      <w:lvlText w:val="%6."/>
      <w:lvlJc w:val="left"/>
      <w:pPr>
        <w:ind w:left="1020" w:hanging="360"/>
      </w:pPr>
    </w:lvl>
    <w:lvl w:ilvl="6" w:tplc="D8B636C0">
      <w:start w:val="1"/>
      <w:numFmt w:val="decimal"/>
      <w:lvlText w:val="%7."/>
      <w:lvlJc w:val="left"/>
      <w:pPr>
        <w:ind w:left="1020" w:hanging="360"/>
      </w:pPr>
    </w:lvl>
    <w:lvl w:ilvl="7" w:tplc="DBD8910E">
      <w:start w:val="1"/>
      <w:numFmt w:val="decimal"/>
      <w:lvlText w:val="%8."/>
      <w:lvlJc w:val="left"/>
      <w:pPr>
        <w:ind w:left="1020" w:hanging="360"/>
      </w:pPr>
    </w:lvl>
    <w:lvl w:ilvl="8" w:tplc="2F64913C">
      <w:start w:val="1"/>
      <w:numFmt w:val="decimal"/>
      <w:lvlText w:val="%9."/>
      <w:lvlJc w:val="left"/>
      <w:pPr>
        <w:ind w:left="1020" w:hanging="360"/>
      </w:pPr>
    </w:lvl>
  </w:abstractNum>
  <w:abstractNum w:abstractNumId="29" w15:restartNumberingAfterBreak="0">
    <w:nsid w:val="52024D05"/>
    <w:multiLevelType w:val="hybridMultilevel"/>
    <w:tmpl w:val="E9DAD3AC"/>
    <w:lvl w:ilvl="0" w:tplc="FE8E44B2">
      <w:start w:val="1"/>
      <w:numFmt w:val="decimal"/>
      <w:lvlText w:val="%1)"/>
      <w:lvlJc w:val="left"/>
      <w:pPr>
        <w:ind w:left="502" w:hanging="360"/>
      </w:pPr>
      <w:rPr>
        <w:rFonts w:hint="default"/>
        <w:b/>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30" w15:restartNumberingAfterBreak="0">
    <w:nsid w:val="53996326"/>
    <w:multiLevelType w:val="hybridMultilevel"/>
    <w:tmpl w:val="E6B8E0FA"/>
    <w:lvl w:ilvl="0" w:tplc="0425000F">
      <w:start w:val="1"/>
      <w:numFmt w:val="decimal"/>
      <w:lvlText w:val="%1."/>
      <w:lvlJc w:val="left"/>
      <w:pPr>
        <w:ind w:left="705" w:hanging="360"/>
      </w:pPr>
    </w:lvl>
    <w:lvl w:ilvl="1" w:tplc="04250019" w:tentative="1">
      <w:start w:val="1"/>
      <w:numFmt w:val="lowerLetter"/>
      <w:lvlText w:val="%2."/>
      <w:lvlJc w:val="left"/>
      <w:pPr>
        <w:ind w:left="1425" w:hanging="360"/>
      </w:pPr>
    </w:lvl>
    <w:lvl w:ilvl="2" w:tplc="0425001B" w:tentative="1">
      <w:start w:val="1"/>
      <w:numFmt w:val="lowerRoman"/>
      <w:lvlText w:val="%3."/>
      <w:lvlJc w:val="right"/>
      <w:pPr>
        <w:ind w:left="2145" w:hanging="180"/>
      </w:pPr>
    </w:lvl>
    <w:lvl w:ilvl="3" w:tplc="0425000F" w:tentative="1">
      <w:start w:val="1"/>
      <w:numFmt w:val="decimal"/>
      <w:lvlText w:val="%4."/>
      <w:lvlJc w:val="left"/>
      <w:pPr>
        <w:ind w:left="2865" w:hanging="360"/>
      </w:pPr>
    </w:lvl>
    <w:lvl w:ilvl="4" w:tplc="04250019" w:tentative="1">
      <w:start w:val="1"/>
      <w:numFmt w:val="lowerLetter"/>
      <w:lvlText w:val="%5."/>
      <w:lvlJc w:val="left"/>
      <w:pPr>
        <w:ind w:left="3585" w:hanging="360"/>
      </w:pPr>
    </w:lvl>
    <w:lvl w:ilvl="5" w:tplc="0425001B" w:tentative="1">
      <w:start w:val="1"/>
      <w:numFmt w:val="lowerRoman"/>
      <w:lvlText w:val="%6."/>
      <w:lvlJc w:val="right"/>
      <w:pPr>
        <w:ind w:left="4305" w:hanging="180"/>
      </w:pPr>
    </w:lvl>
    <w:lvl w:ilvl="6" w:tplc="0425000F" w:tentative="1">
      <w:start w:val="1"/>
      <w:numFmt w:val="decimal"/>
      <w:lvlText w:val="%7."/>
      <w:lvlJc w:val="left"/>
      <w:pPr>
        <w:ind w:left="5025" w:hanging="360"/>
      </w:pPr>
    </w:lvl>
    <w:lvl w:ilvl="7" w:tplc="04250019" w:tentative="1">
      <w:start w:val="1"/>
      <w:numFmt w:val="lowerLetter"/>
      <w:lvlText w:val="%8."/>
      <w:lvlJc w:val="left"/>
      <w:pPr>
        <w:ind w:left="5745" w:hanging="360"/>
      </w:pPr>
    </w:lvl>
    <w:lvl w:ilvl="8" w:tplc="0425001B" w:tentative="1">
      <w:start w:val="1"/>
      <w:numFmt w:val="lowerRoman"/>
      <w:lvlText w:val="%9."/>
      <w:lvlJc w:val="right"/>
      <w:pPr>
        <w:ind w:left="6465" w:hanging="180"/>
      </w:pPr>
    </w:lvl>
  </w:abstractNum>
  <w:abstractNum w:abstractNumId="31" w15:restartNumberingAfterBreak="0">
    <w:nsid w:val="572452C3"/>
    <w:multiLevelType w:val="hybridMultilevel"/>
    <w:tmpl w:val="FC7A5C6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97EF1B1"/>
    <w:multiLevelType w:val="hybridMultilevel"/>
    <w:tmpl w:val="FFFFFFFF"/>
    <w:lvl w:ilvl="0" w:tplc="FB80EBEA">
      <w:start w:val="1"/>
      <w:numFmt w:val="decimal"/>
      <w:lvlText w:val="%1)"/>
      <w:lvlJc w:val="left"/>
      <w:pPr>
        <w:ind w:left="720" w:hanging="360"/>
      </w:pPr>
    </w:lvl>
    <w:lvl w:ilvl="1" w:tplc="29C240CC">
      <w:start w:val="1"/>
      <w:numFmt w:val="lowerLetter"/>
      <w:lvlText w:val="%2."/>
      <w:lvlJc w:val="left"/>
      <w:pPr>
        <w:ind w:left="1440" w:hanging="360"/>
      </w:pPr>
    </w:lvl>
    <w:lvl w:ilvl="2" w:tplc="6304096C">
      <w:start w:val="1"/>
      <w:numFmt w:val="lowerRoman"/>
      <w:lvlText w:val="%3."/>
      <w:lvlJc w:val="right"/>
      <w:pPr>
        <w:ind w:left="2160" w:hanging="180"/>
      </w:pPr>
    </w:lvl>
    <w:lvl w:ilvl="3" w:tplc="E31A08D6">
      <w:start w:val="1"/>
      <w:numFmt w:val="decimal"/>
      <w:lvlText w:val="%4."/>
      <w:lvlJc w:val="left"/>
      <w:pPr>
        <w:ind w:left="2880" w:hanging="360"/>
      </w:pPr>
    </w:lvl>
    <w:lvl w:ilvl="4" w:tplc="55CE5312">
      <w:start w:val="1"/>
      <w:numFmt w:val="lowerLetter"/>
      <w:lvlText w:val="%5."/>
      <w:lvlJc w:val="left"/>
      <w:pPr>
        <w:ind w:left="3600" w:hanging="360"/>
      </w:pPr>
    </w:lvl>
    <w:lvl w:ilvl="5" w:tplc="685C0CB6">
      <w:start w:val="1"/>
      <w:numFmt w:val="lowerRoman"/>
      <w:lvlText w:val="%6."/>
      <w:lvlJc w:val="right"/>
      <w:pPr>
        <w:ind w:left="4320" w:hanging="180"/>
      </w:pPr>
    </w:lvl>
    <w:lvl w:ilvl="6" w:tplc="0A5CD6DC">
      <w:start w:val="1"/>
      <w:numFmt w:val="decimal"/>
      <w:lvlText w:val="%7."/>
      <w:lvlJc w:val="left"/>
      <w:pPr>
        <w:ind w:left="5040" w:hanging="360"/>
      </w:pPr>
    </w:lvl>
    <w:lvl w:ilvl="7" w:tplc="705CE0AE">
      <w:start w:val="1"/>
      <w:numFmt w:val="lowerLetter"/>
      <w:lvlText w:val="%8."/>
      <w:lvlJc w:val="left"/>
      <w:pPr>
        <w:ind w:left="5760" w:hanging="360"/>
      </w:pPr>
    </w:lvl>
    <w:lvl w:ilvl="8" w:tplc="129E8316">
      <w:start w:val="1"/>
      <w:numFmt w:val="lowerRoman"/>
      <w:lvlText w:val="%9."/>
      <w:lvlJc w:val="right"/>
      <w:pPr>
        <w:ind w:left="6480" w:hanging="180"/>
      </w:pPr>
    </w:lvl>
  </w:abstractNum>
  <w:abstractNum w:abstractNumId="33" w15:restartNumberingAfterBreak="0">
    <w:nsid w:val="5B6B59EA"/>
    <w:multiLevelType w:val="hybridMultilevel"/>
    <w:tmpl w:val="84F66378"/>
    <w:lvl w:ilvl="0" w:tplc="4718E53C">
      <w:start w:val="1"/>
      <w:numFmt w:val="decimal"/>
      <w:lvlText w:val="%1)"/>
      <w:lvlJc w:val="left"/>
      <w:pPr>
        <w:ind w:left="-120" w:hanging="360"/>
      </w:pPr>
      <w:rPr>
        <w:rFonts w:ascii="Times New Roman" w:eastAsia="Arial Unicode MS" w:hAnsi="Times New Roman" w:cs="Times New Roman"/>
      </w:rPr>
    </w:lvl>
    <w:lvl w:ilvl="1" w:tplc="04250019" w:tentative="1">
      <w:start w:val="1"/>
      <w:numFmt w:val="lowerLetter"/>
      <w:lvlText w:val="%2."/>
      <w:lvlJc w:val="left"/>
      <w:pPr>
        <w:ind w:left="600" w:hanging="360"/>
      </w:pPr>
    </w:lvl>
    <w:lvl w:ilvl="2" w:tplc="0425001B" w:tentative="1">
      <w:start w:val="1"/>
      <w:numFmt w:val="lowerRoman"/>
      <w:lvlText w:val="%3."/>
      <w:lvlJc w:val="right"/>
      <w:pPr>
        <w:ind w:left="1320" w:hanging="180"/>
      </w:pPr>
    </w:lvl>
    <w:lvl w:ilvl="3" w:tplc="0425000F" w:tentative="1">
      <w:start w:val="1"/>
      <w:numFmt w:val="decimal"/>
      <w:lvlText w:val="%4."/>
      <w:lvlJc w:val="left"/>
      <w:pPr>
        <w:ind w:left="2040" w:hanging="360"/>
      </w:pPr>
    </w:lvl>
    <w:lvl w:ilvl="4" w:tplc="04250019" w:tentative="1">
      <w:start w:val="1"/>
      <w:numFmt w:val="lowerLetter"/>
      <w:lvlText w:val="%5."/>
      <w:lvlJc w:val="left"/>
      <w:pPr>
        <w:ind w:left="2760" w:hanging="360"/>
      </w:pPr>
    </w:lvl>
    <w:lvl w:ilvl="5" w:tplc="0425001B" w:tentative="1">
      <w:start w:val="1"/>
      <w:numFmt w:val="lowerRoman"/>
      <w:lvlText w:val="%6."/>
      <w:lvlJc w:val="right"/>
      <w:pPr>
        <w:ind w:left="3480" w:hanging="180"/>
      </w:pPr>
    </w:lvl>
    <w:lvl w:ilvl="6" w:tplc="0425000F" w:tentative="1">
      <w:start w:val="1"/>
      <w:numFmt w:val="decimal"/>
      <w:lvlText w:val="%7."/>
      <w:lvlJc w:val="left"/>
      <w:pPr>
        <w:ind w:left="4200" w:hanging="360"/>
      </w:pPr>
    </w:lvl>
    <w:lvl w:ilvl="7" w:tplc="04250019" w:tentative="1">
      <w:start w:val="1"/>
      <w:numFmt w:val="lowerLetter"/>
      <w:lvlText w:val="%8."/>
      <w:lvlJc w:val="left"/>
      <w:pPr>
        <w:ind w:left="4920" w:hanging="360"/>
      </w:pPr>
    </w:lvl>
    <w:lvl w:ilvl="8" w:tplc="0425001B" w:tentative="1">
      <w:start w:val="1"/>
      <w:numFmt w:val="lowerRoman"/>
      <w:lvlText w:val="%9."/>
      <w:lvlJc w:val="right"/>
      <w:pPr>
        <w:ind w:left="5640" w:hanging="180"/>
      </w:pPr>
    </w:lvl>
  </w:abstractNum>
  <w:abstractNum w:abstractNumId="34" w15:restartNumberingAfterBreak="0">
    <w:nsid w:val="5F5D2C58"/>
    <w:multiLevelType w:val="hybridMultilevel"/>
    <w:tmpl w:val="C32ABF8A"/>
    <w:lvl w:ilvl="0" w:tplc="8F6CAF8A">
      <w:start w:val="1"/>
      <w:numFmt w:val="decimal"/>
      <w:lvlText w:val="%1)"/>
      <w:lvlJc w:val="left"/>
      <w:pPr>
        <w:ind w:left="730" w:hanging="360"/>
      </w:pPr>
      <w:rPr>
        <w:rFonts w:hint="default"/>
      </w:rPr>
    </w:lvl>
    <w:lvl w:ilvl="1" w:tplc="04250019" w:tentative="1">
      <w:start w:val="1"/>
      <w:numFmt w:val="lowerLetter"/>
      <w:lvlText w:val="%2."/>
      <w:lvlJc w:val="left"/>
      <w:pPr>
        <w:ind w:left="1450" w:hanging="360"/>
      </w:pPr>
    </w:lvl>
    <w:lvl w:ilvl="2" w:tplc="0425001B" w:tentative="1">
      <w:start w:val="1"/>
      <w:numFmt w:val="lowerRoman"/>
      <w:lvlText w:val="%3."/>
      <w:lvlJc w:val="right"/>
      <w:pPr>
        <w:ind w:left="2170" w:hanging="180"/>
      </w:pPr>
    </w:lvl>
    <w:lvl w:ilvl="3" w:tplc="0425000F" w:tentative="1">
      <w:start w:val="1"/>
      <w:numFmt w:val="decimal"/>
      <w:lvlText w:val="%4."/>
      <w:lvlJc w:val="left"/>
      <w:pPr>
        <w:ind w:left="2890" w:hanging="360"/>
      </w:pPr>
    </w:lvl>
    <w:lvl w:ilvl="4" w:tplc="04250019" w:tentative="1">
      <w:start w:val="1"/>
      <w:numFmt w:val="lowerLetter"/>
      <w:lvlText w:val="%5."/>
      <w:lvlJc w:val="left"/>
      <w:pPr>
        <w:ind w:left="3610" w:hanging="360"/>
      </w:pPr>
    </w:lvl>
    <w:lvl w:ilvl="5" w:tplc="0425001B" w:tentative="1">
      <w:start w:val="1"/>
      <w:numFmt w:val="lowerRoman"/>
      <w:lvlText w:val="%6."/>
      <w:lvlJc w:val="right"/>
      <w:pPr>
        <w:ind w:left="4330" w:hanging="180"/>
      </w:pPr>
    </w:lvl>
    <w:lvl w:ilvl="6" w:tplc="0425000F" w:tentative="1">
      <w:start w:val="1"/>
      <w:numFmt w:val="decimal"/>
      <w:lvlText w:val="%7."/>
      <w:lvlJc w:val="left"/>
      <w:pPr>
        <w:ind w:left="5050" w:hanging="360"/>
      </w:pPr>
    </w:lvl>
    <w:lvl w:ilvl="7" w:tplc="04250019" w:tentative="1">
      <w:start w:val="1"/>
      <w:numFmt w:val="lowerLetter"/>
      <w:lvlText w:val="%8."/>
      <w:lvlJc w:val="left"/>
      <w:pPr>
        <w:ind w:left="5770" w:hanging="360"/>
      </w:pPr>
    </w:lvl>
    <w:lvl w:ilvl="8" w:tplc="0425001B" w:tentative="1">
      <w:start w:val="1"/>
      <w:numFmt w:val="lowerRoman"/>
      <w:lvlText w:val="%9."/>
      <w:lvlJc w:val="right"/>
      <w:pPr>
        <w:ind w:left="6490" w:hanging="180"/>
      </w:pPr>
    </w:lvl>
  </w:abstractNum>
  <w:abstractNum w:abstractNumId="35" w15:restartNumberingAfterBreak="0">
    <w:nsid w:val="61CE14F5"/>
    <w:multiLevelType w:val="hybridMultilevel"/>
    <w:tmpl w:val="140433C4"/>
    <w:lvl w:ilvl="0" w:tplc="3C8E9524">
      <w:start w:val="1"/>
      <w:numFmt w:val="decimal"/>
      <w:lvlText w:val="%1)"/>
      <w:lvlJc w:val="left"/>
      <w:pPr>
        <w:ind w:left="720" w:hanging="360"/>
      </w:pPr>
    </w:lvl>
    <w:lvl w:ilvl="1" w:tplc="2FC61974">
      <w:start w:val="1"/>
      <w:numFmt w:val="lowerLetter"/>
      <w:lvlText w:val="%2."/>
      <w:lvlJc w:val="left"/>
      <w:pPr>
        <w:ind w:left="1440" w:hanging="360"/>
      </w:pPr>
    </w:lvl>
    <w:lvl w:ilvl="2" w:tplc="BDDE98A2">
      <w:start w:val="1"/>
      <w:numFmt w:val="lowerRoman"/>
      <w:lvlText w:val="%3."/>
      <w:lvlJc w:val="right"/>
      <w:pPr>
        <w:ind w:left="2160" w:hanging="180"/>
      </w:pPr>
    </w:lvl>
    <w:lvl w:ilvl="3" w:tplc="06B00020">
      <w:start w:val="1"/>
      <w:numFmt w:val="decimal"/>
      <w:lvlText w:val="%4."/>
      <w:lvlJc w:val="left"/>
      <w:pPr>
        <w:ind w:left="2880" w:hanging="360"/>
      </w:pPr>
    </w:lvl>
    <w:lvl w:ilvl="4" w:tplc="33743198">
      <w:start w:val="1"/>
      <w:numFmt w:val="lowerLetter"/>
      <w:lvlText w:val="%5."/>
      <w:lvlJc w:val="left"/>
      <w:pPr>
        <w:ind w:left="3600" w:hanging="360"/>
      </w:pPr>
    </w:lvl>
    <w:lvl w:ilvl="5" w:tplc="031457FA">
      <w:start w:val="1"/>
      <w:numFmt w:val="lowerRoman"/>
      <w:lvlText w:val="%6."/>
      <w:lvlJc w:val="right"/>
      <w:pPr>
        <w:ind w:left="4320" w:hanging="180"/>
      </w:pPr>
    </w:lvl>
    <w:lvl w:ilvl="6" w:tplc="A516A57A">
      <w:start w:val="1"/>
      <w:numFmt w:val="decimal"/>
      <w:lvlText w:val="%7."/>
      <w:lvlJc w:val="left"/>
      <w:pPr>
        <w:ind w:left="5040" w:hanging="360"/>
      </w:pPr>
    </w:lvl>
    <w:lvl w:ilvl="7" w:tplc="A8DEF12A">
      <w:start w:val="1"/>
      <w:numFmt w:val="lowerLetter"/>
      <w:lvlText w:val="%8."/>
      <w:lvlJc w:val="left"/>
      <w:pPr>
        <w:ind w:left="5760" w:hanging="360"/>
      </w:pPr>
    </w:lvl>
    <w:lvl w:ilvl="8" w:tplc="95683FF8">
      <w:start w:val="1"/>
      <w:numFmt w:val="lowerRoman"/>
      <w:lvlText w:val="%9."/>
      <w:lvlJc w:val="right"/>
      <w:pPr>
        <w:ind w:left="6480" w:hanging="180"/>
      </w:pPr>
    </w:lvl>
  </w:abstractNum>
  <w:abstractNum w:abstractNumId="36" w15:restartNumberingAfterBreak="0">
    <w:nsid w:val="67D112CE"/>
    <w:multiLevelType w:val="hybridMultilevel"/>
    <w:tmpl w:val="18D60DF4"/>
    <w:lvl w:ilvl="0" w:tplc="F484F89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82E5EC5"/>
    <w:multiLevelType w:val="hybridMultilevel"/>
    <w:tmpl w:val="FFFFFFFF"/>
    <w:lvl w:ilvl="0" w:tplc="4FAAAEAC">
      <w:start w:val="1"/>
      <w:numFmt w:val="decimal"/>
      <w:lvlText w:val="(%1)"/>
      <w:lvlJc w:val="left"/>
      <w:pPr>
        <w:ind w:left="720" w:hanging="360"/>
      </w:pPr>
    </w:lvl>
    <w:lvl w:ilvl="1" w:tplc="8DE89346">
      <w:start w:val="1"/>
      <w:numFmt w:val="lowerLetter"/>
      <w:lvlText w:val="%2."/>
      <w:lvlJc w:val="left"/>
      <w:pPr>
        <w:ind w:left="1440" w:hanging="360"/>
      </w:pPr>
    </w:lvl>
    <w:lvl w:ilvl="2" w:tplc="4E0A5F2C">
      <w:start w:val="1"/>
      <w:numFmt w:val="lowerRoman"/>
      <w:lvlText w:val="%3."/>
      <w:lvlJc w:val="right"/>
      <w:pPr>
        <w:ind w:left="2160" w:hanging="180"/>
      </w:pPr>
    </w:lvl>
    <w:lvl w:ilvl="3" w:tplc="6DC20EAE">
      <w:start w:val="1"/>
      <w:numFmt w:val="decimal"/>
      <w:lvlText w:val="%4."/>
      <w:lvlJc w:val="left"/>
      <w:pPr>
        <w:ind w:left="2880" w:hanging="360"/>
      </w:pPr>
    </w:lvl>
    <w:lvl w:ilvl="4" w:tplc="64B63584">
      <w:start w:val="1"/>
      <w:numFmt w:val="lowerLetter"/>
      <w:lvlText w:val="%5."/>
      <w:lvlJc w:val="left"/>
      <w:pPr>
        <w:ind w:left="3600" w:hanging="360"/>
      </w:pPr>
    </w:lvl>
    <w:lvl w:ilvl="5" w:tplc="55CA8A36">
      <w:start w:val="1"/>
      <w:numFmt w:val="lowerRoman"/>
      <w:lvlText w:val="%6."/>
      <w:lvlJc w:val="right"/>
      <w:pPr>
        <w:ind w:left="4320" w:hanging="180"/>
      </w:pPr>
    </w:lvl>
    <w:lvl w:ilvl="6" w:tplc="D46CE3D6">
      <w:start w:val="1"/>
      <w:numFmt w:val="decimal"/>
      <w:lvlText w:val="%7."/>
      <w:lvlJc w:val="left"/>
      <w:pPr>
        <w:ind w:left="5040" w:hanging="360"/>
      </w:pPr>
    </w:lvl>
    <w:lvl w:ilvl="7" w:tplc="0414DEF8">
      <w:start w:val="1"/>
      <w:numFmt w:val="lowerLetter"/>
      <w:lvlText w:val="%8."/>
      <w:lvlJc w:val="left"/>
      <w:pPr>
        <w:ind w:left="5760" w:hanging="360"/>
      </w:pPr>
    </w:lvl>
    <w:lvl w:ilvl="8" w:tplc="7A2682D2">
      <w:start w:val="1"/>
      <w:numFmt w:val="lowerRoman"/>
      <w:lvlText w:val="%9."/>
      <w:lvlJc w:val="right"/>
      <w:pPr>
        <w:ind w:left="6480" w:hanging="180"/>
      </w:pPr>
    </w:lvl>
  </w:abstractNum>
  <w:abstractNum w:abstractNumId="38" w15:restartNumberingAfterBreak="0">
    <w:nsid w:val="6AE9375F"/>
    <w:multiLevelType w:val="hybridMultilevel"/>
    <w:tmpl w:val="659ECEF6"/>
    <w:lvl w:ilvl="0" w:tplc="E5AEE3B6">
      <w:start w:val="1"/>
      <w:numFmt w:val="decimal"/>
      <w:lvlText w:val="(%1)"/>
      <w:lvlJc w:val="left"/>
      <w:pPr>
        <w:ind w:left="720" w:hanging="360"/>
      </w:pPr>
      <w:rPr>
        <w:rFonts w:hint="default"/>
        <w:color w:val="2020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720E5B9D"/>
    <w:multiLevelType w:val="hybridMultilevel"/>
    <w:tmpl w:val="AE488498"/>
    <w:lvl w:ilvl="0" w:tplc="17DA4684">
      <w:start w:val="1"/>
      <w:numFmt w:val="decimal"/>
      <w:lvlText w:val="(%1)"/>
      <w:lvlJc w:val="left"/>
      <w:pPr>
        <w:ind w:left="360" w:hanging="360"/>
      </w:pPr>
      <w:rPr>
        <w:rFonts w:ascii="Times New Roman" w:hAnsi="Times New Roman" w:cs="Times New Roman" w:hint="default"/>
        <w:b/>
        <w:i/>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24D33AB"/>
    <w:multiLevelType w:val="multilevel"/>
    <w:tmpl w:val="CEDE9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4D618E8"/>
    <w:multiLevelType w:val="hybridMultilevel"/>
    <w:tmpl w:val="642A1D1E"/>
    <w:lvl w:ilvl="0" w:tplc="5B5A2656">
      <w:start w:val="1"/>
      <w:numFmt w:val="decimal"/>
      <w:lvlText w:val="%1."/>
      <w:lvlJc w:val="left"/>
      <w:pPr>
        <w:ind w:left="1020" w:hanging="360"/>
      </w:pPr>
    </w:lvl>
    <w:lvl w:ilvl="1" w:tplc="10862C40">
      <w:start w:val="1"/>
      <w:numFmt w:val="decimal"/>
      <w:lvlText w:val="%2."/>
      <w:lvlJc w:val="left"/>
      <w:pPr>
        <w:ind w:left="1020" w:hanging="360"/>
      </w:pPr>
    </w:lvl>
    <w:lvl w:ilvl="2" w:tplc="15F49C9A">
      <w:start w:val="1"/>
      <w:numFmt w:val="decimal"/>
      <w:lvlText w:val="%3."/>
      <w:lvlJc w:val="left"/>
      <w:pPr>
        <w:ind w:left="1020" w:hanging="360"/>
      </w:pPr>
    </w:lvl>
    <w:lvl w:ilvl="3" w:tplc="58FAFF4A">
      <w:start w:val="1"/>
      <w:numFmt w:val="decimal"/>
      <w:lvlText w:val="%4."/>
      <w:lvlJc w:val="left"/>
      <w:pPr>
        <w:ind w:left="1020" w:hanging="360"/>
      </w:pPr>
    </w:lvl>
    <w:lvl w:ilvl="4" w:tplc="53D0A7AE">
      <w:start w:val="1"/>
      <w:numFmt w:val="decimal"/>
      <w:lvlText w:val="%5."/>
      <w:lvlJc w:val="left"/>
      <w:pPr>
        <w:ind w:left="1020" w:hanging="360"/>
      </w:pPr>
    </w:lvl>
    <w:lvl w:ilvl="5" w:tplc="3924A590">
      <w:start w:val="1"/>
      <w:numFmt w:val="decimal"/>
      <w:lvlText w:val="%6."/>
      <w:lvlJc w:val="left"/>
      <w:pPr>
        <w:ind w:left="1020" w:hanging="360"/>
      </w:pPr>
    </w:lvl>
    <w:lvl w:ilvl="6" w:tplc="3232078A">
      <w:start w:val="1"/>
      <w:numFmt w:val="decimal"/>
      <w:lvlText w:val="%7."/>
      <w:lvlJc w:val="left"/>
      <w:pPr>
        <w:ind w:left="1020" w:hanging="360"/>
      </w:pPr>
    </w:lvl>
    <w:lvl w:ilvl="7" w:tplc="8472AEEE">
      <w:start w:val="1"/>
      <w:numFmt w:val="decimal"/>
      <w:lvlText w:val="%8."/>
      <w:lvlJc w:val="left"/>
      <w:pPr>
        <w:ind w:left="1020" w:hanging="360"/>
      </w:pPr>
    </w:lvl>
    <w:lvl w:ilvl="8" w:tplc="82489BB6">
      <w:start w:val="1"/>
      <w:numFmt w:val="decimal"/>
      <w:lvlText w:val="%9."/>
      <w:lvlJc w:val="left"/>
      <w:pPr>
        <w:ind w:left="1020" w:hanging="360"/>
      </w:pPr>
    </w:lvl>
  </w:abstractNum>
  <w:abstractNum w:abstractNumId="42" w15:restartNumberingAfterBreak="0">
    <w:nsid w:val="769C0133"/>
    <w:multiLevelType w:val="hybridMultilevel"/>
    <w:tmpl w:val="54D03BCA"/>
    <w:lvl w:ilvl="0" w:tplc="04250001">
      <w:start w:val="14"/>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7809365C"/>
    <w:multiLevelType w:val="hybridMultilevel"/>
    <w:tmpl w:val="5CE06AFA"/>
    <w:lvl w:ilvl="0" w:tplc="7E7A7C3A">
      <w:start w:val="1"/>
      <w:numFmt w:val="bullet"/>
      <w:lvlText w:val=""/>
      <w:lvlJc w:val="left"/>
      <w:pPr>
        <w:ind w:left="720" w:hanging="360"/>
      </w:pPr>
      <w:rPr>
        <w:rFonts w:ascii="Symbol" w:hAnsi="Symbol"/>
      </w:rPr>
    </w:lvl>
    <w:lvl w:ilvl="1" w:tplc="4380138A">
      <w:start w:val="1"/>
      <w:numFmt w:val="bullet"/>
      <w:lvlText w:val=""/>
      <w:lvlJc w:val="left"/>
      <w:pPr>
        <w:ind w:left="720" w:hanging="360"/>
      </w:pPr>
      <w:rPr>
        <w:rFonts w:ascii="Symbol" w:hAnsi="Symbol"/>
      </w:rPr>
    </w:lvl>
    <w:lvl w:ilvl="2" w:tplc="DAA2159C">
      <w:start w:val="1"/>
      <w:numFmt w:val="bullet"/>
      <w:lvlText w:val=""/>
      <w:lvlJc w:val="left"/>
      <w:pPr>
        <w:ind w:left="720" w:hanging="360"/>
      </w:pPr>
      <w:rPr>
        <w:rFonts w:ascii="Symbol" w:hAnsi="Symbol"/>
      </w:rPr>
    </w:lvl>
    <w:lvl w:ilvl="3" w:tplc="53E8702C">
      <w:start w:val="1"/>
      <w:numFmt w:val="bullet"/>
      <w:lvlText w:val=""/>
      <w:lvlJc w:val="left"/>
      <w:pPr>
        <w:ind w:left="720" w:hanging="360"/>
      </w:pPr>
      <w:rPr>
        <w:rFonts w:ascii="Symbol" w:hAnsi="Symbol"/>
      </w:rPr>
    </w:lvl>
    <w:lvl w:ilvl="4" w:tplc="CD3290A4">
      <w:start w:val="1"/>
      <w:numFmt w:val="bullet"/>
      <w:lvlText w:val=""/>
      <w:lvlJc w:val="left"/>
      <w:pPr>
        <w:ind w:left="720" w:hanging="360"/>
      </w:pPr>
      <w:rPr>
        <w:rFonts w:ascii="Symbol" w:hAnsi="Symbol"/>
      </w:rPr>
    </w:lvl>
    <w:lvl w:ilvl="5" w:tplc="75A484E2">
      <w:start w:val="1"/>
      <w:numFmt w:val="bullet"/>
      <w:lvlText w:val=""/>
      <w:lvlJc w:val="left"/>
      <w:pPr>
        <w:ind w:left="720" w:hanging="360"/>
      </w:pPr>
      <w:rPr>
        <w:rFonts w:ascii="Symbol" w:hAnsi="Symbol"/>
      </w:rPr>
    </w:lvl>
    <w:lvl w:ilvl="6" w:tplc="37342388">
      <w:start w:val="1"/>
      <w:numFmt w:val="bullet"/>
      <w:lvlText w:val=""/>
      <w:lvlJc w:val="left"/>
      <w:pPr>
        <w:ind w:left="720" w:hanging="360"/>
      </w:pPr>
      <w:rPr>
        <w:rFonts w:ascii="Symbol" w:hAnsi="Symbol"/>
      </w:rPr>
    </w:lvl>
    <w:lvl w:ilvl="7" w:tplc="927064A6">
      <w:start w:val="1"/>
      <w:numFmt w:val="bullet"/>
      <w:lvlText w:val=""/>
      <w:lvlJc w:val="left"/>
      <w:pPr>
        <w:ind w:left="720" w:hanging="360"/>
      </w:pPr>
      <w:rPr>
        <w:rFonts w:ascii="Symbol" w:hAnsi="Symbol"/>
      </w:rPr>
    </w:lvl>
    <w:lvl w:ilvl="8" w:tplc="92146CD0">
      <w:start w:val="1"/>
      <w:numFmt w:val="bullet"/>
      <w:lvlText w:val=""/>
      <w:lvlJc w:val="left"/>
      <w:pPr>
        <w:ind w:left="720" w:hanging="360"/>
      </w:pPr>
      <w:rPr>
        <w:rFonts w:ascii="Symbol" w:hAnsi="Symbol"/>
      </w:rPr>
    </w:lvl>
  </w:abstractNum>
  <w:abstractNum w:abstractNumId="44" w15:restartNumberingAfterBreak="0">
    <w:nsid w:val="78AE08E7"/>
    <w:multiLevelType w:val="hybridMultilevel"/>
    <w:tmpl w:val="B4A0ED1C"/>
    <w:lvl w:ilvl="0" w:tplc="07FED994">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45" w15:restartNumberingAfterBreak="0">
    <w:nsid w:val="7AAC7261"/>
    <w:multiLevelType w:val="hybridMultilevel"/>
    <w:tmpl w:val="779E8248"/>
    <w:lvl w:ilvl="0" w:tplc="63645EA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7AF0C667"/>
    <w:multiLevelType w:val="hybridMultilevel"/>
    <w:tmpl w:val="FFFFFFFF"/>
    <w:lvl w:ilvl="0" w:tplc="5A1EAC04">
      <w:start w:val="1"/>
      <w:numFmt w:val="decimal"/>
      <w:lvlText w:val="%1)"/>
      <w:lvlJc w:val="left"/>
      <w:pPr>
        <w:ind w:left="720" w:hanging="360"/>
      </w:pPr>
    </w:lvl>
    <w:lvl w:ilvl="1" w:tplc="9684AAC4">
      <w:start w:val="1"/>
      <w:numFmt w:val="lowerLetter"/>
      <w:lvlText w:val="%2."/>
      <w:lvlJc w:val="left"/>
      <w:pPr>
        <w:ind w:left="1440" w:hanging="360"/>
      </w:pPr>
    </w:lvl>
    <w:lvl w:ilvl="2" w:tplc="9B581386">
      <w:start w:val="1"/>
      <w:numFmt w:val="lowerRoman"/>
      <w:lvlText w:val="%3."/>
      <w:lvlJc w:val="right"/>
      <w:pPr>
        <w:ind w:left="2160" w:hanging="180"/>
      </w:pPr>
    </w:lvl>
    <w:lvl w:ilvl="3" w:tplc="6EC26B48">
      <w:start w:val="1"/>
      <w:numFmt w:val="decimal"/>
      <w:lvlText w:val="%4."/>
      <w:lvlJc w:val="left"/>
      <w:pPr>
        <w:ind w:left="2880" w:hanging="360"/>
      </w:pPr>
    </w:lvl>
    <w:lvl w:ilvl="4" w:tplc="2932A706">
      <w:start w:val="1"/>
      <w:numFmt w:val="lowerLetter"/>
      <w:lvlText w:val="%5."/>
      <w:lvlJc w:val="left"/>
      <w:pPr>
        <w:ind w:left="3600" w:hanging="360"/>
      </w:pPr>
    </w:lvl>
    <w:lvl w:ilvl="5" w:tplc="12BE6448">
      <w:start w:val="1"/>
      <w:numFmt w:val="lowerRoman"/>
      <w:lvlText w:val="%6."/>
      <w:lvlJc w:val="right"/>
      <w:pPr>
        <w:ind w:left="4320" w:hanging="180"/>
      </w:pPr>
    </w:lvl>
    <w:lvl w:ilvl="6" w:tplc="7ADCDDB6">
      <w:start w:val="1"/>
      <w:numFmt w:val="decimal"/>
      <w:lvlText w:val="%7."/>
      <w:lvlJc w:val="left"/>
      <w:pPr>
        <w:ind w:left="5040" w:hanging="360"/>
      </w:pPr>
    </w:lvl>
    <w:lvl w:ilvl="7" w:tplc="2DBCF4FE">
      <w:start w:val="1"/>
      <w:numFmt w:val="lowerLetter"/>
      <w:lvlText w:val="%8."/>
      <w:lvlJc w:val="left"/>
      <w:pPr>
        <w:ind w:left="5760" w:hanging="360"/>
      </w:pPr>
    </w:lvl>
    <w:lvl w:ilvl="8" w:tplc="6CF446DC">
      <w:start w:val="1"/>
      <w:numFmt w:val="lowerRoman"/>
      <w:lvlText w:val="%9."/>
      <w:lvlJc w:val="right"/>
      <w:pPr>
        <w:ind w:left="6480" w:hanging="180"/>
      </w:pPr>
    </w:lvl>
  </w:abstractNum>
  <w:abstractNum w:abstractNumId="47" w15:restartNumberingAfterBreak="0">
    <w:nsid w:val="7AF444F1"/>
    <w:multiLevelType w:val="hybridMultilevel"/>
    <w:tmpl w:val="53A66C0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8" w15:restartNumberingAfterBreak="0">
    <w:nsid w:val="7F915631"/>
    <w:multiLevelType w:val="hybridMultilevel"/>
    <w:tmpl w:val="FFFFFFFF"/>
    <w:lvl w:ilvl="0" w:tplc="96548392">
      <w:start w:val="2"/>
      <w:numFmt w:val="decimal"/>
      <w:lvlText w:val="%1)"/>
      <w:lvlJc w:val="left"/>
      <w:pPr>
        <w:ind w:left="720" w:hanging="360"/>
      </w:pPr>
    </w:lvl>
    <w:lvl w:ilvl="1" w:tplc="159AF6E6">
      <w:start w:val="1"/>
      <w:numFmt w:val="lowerLetter"/>
      <w:lvlText w:val="%2."/>
      <w:lvlJc w:val="left"/>
      <w:pPr>
        <w:ind w:left="1440" w:hanging="360"/>
      </w:pPr>
    </w:lvl>
    <w:lvl w:ilvl="2" w:tplc="7DFA55B0">
      <w:start w:val="1"/>
      <w:numFmt w:val="lowerRoman"/>
      <w:lvlText w:val="%3."/>
      <w:lvlJc w:val="right"/>
      <w:pPr>
        <w:ind w:left="2160" w:hanging="180"/>
      </w:pPr>
    </w:lvl>
    <w:lvl w:ilvl="3" w:tplc="BF163EB8">
      <w:start w:val="1"/>
      <w:numFmt w:val="decimal"/>
      <w:lvlText w:val="%4."/>
      <w:lvlJc w:val="left"/>
      <w:pPr>
        <w:ind w:left="2880" w:hanging="360"/>
      </w:pPr>
    </w:lvl>
    <w:lvl w:ilvl="4" w:tplc="8F9A8CD6">
      <w:start w:val="1"/>
      <w:numFmt w:val="lowerLetter"/>
      <w:lvlText w:val="%5."/>
      <w:lvlJc w:val="left"/>
      <w:pPr>
        <w:ind w:left="3600" w:hanging="360"/>
      </w:pPr>
    </w:lvl>
    <w:lvl w:ilvl="5" w:tplc="524E0E9A">
      <w:start w:val="1"/>
      <w:numFmt w:val="lowerRoman"/>
      <w:lvlText w:val="%6."/>
      <w:lvlJc w:val="right"/>
      <w:pPr>
        <w:ind w:left="4320" w:hanging="180"/>
      </w:pPr>
    </w:lvl>
    <w:lvl w:ilvl="6" w:tplc="A3346C32">
      <w:start w:val="1"/>
      <w:numFmt w:val="decimal"/>
      <w:lvlText w:val="%7."/>
      <w:lvlJc w:val="left"/>
      <w:pPr>
        <w:ind w:left="5040" w:hanging="360"/>
      </w:pPr>
    </w:lvl>
    <w:lvl w:ilvl="7" w:tplc="5C42C5F6">
      <w:start w:val="1"/>
      <w:numFmt w:val="lowerLetter"/>
      <w:lvlText w:val="%8."/>
      <w:lvlJc w:val="left"/>
      <w:pPr>
        <w:ind w:left="5760" w:hanging="360"/>
      </w:pPr>
    </w:lvl>
    <w:lvl w:ilvl="8" w:tplc="FA30BD8C">
      <w:start w:val="1"/>
      <w:numFmt w:val="lowerRoman"/>
      <w:lvlText w:val="%9."/>
      <w:lvlJc w:val="right"/>
      <w:pPr>
        <w:ind w:left="6480" w:hanging="180"/>
      </w:pPr>
    </w:lvl>
  </w:abstractNum>
  <w:num w:numId="1" w16cid:durableId="1873495653">
    <w:abstractNumId w:val="35"/>
  </w:num>
  <w:num w:numId="2" w16cid:durableId="286552368">
    <w:abstractNumId w:val="18"/>
  </w:num>
  <w:num w:numId="3" w16cid:durableId="2138134809">
    <w:abstractNumId w:val="25"/>
  </w:num>
  <w:num w:numId="4" w16cid:durableId="688456399">
    <w:abstractNumId w:val="20"/>
  </w:num>
  <w:num w:numId="5" w16cid:durableId="2118937349">
    <w:abstractNumId w:val="29"/>
  </w:num>
  <w:num w:numId="6" w16cid:durableId="454060372">
    <w:abstractNumId w:val="1"/>
  </w:num>
  <w:num w:numId="7" w16cid:durableId="776798408">
    <w:abstractNumId w:val="47"/>
  </w:num>
  <w:num w:numId="8" w16cid:durableId="1497723552">
    <w:abstractNumId w:val="30"/>
  </w:num>
  <w:num w:numId="9" w16cid:durableId="1260141026">
    <w:abstractNumId w:val="40"/>
  </w:num>
  <w:num w:numId="10" w16cid:durableId="98915458">
    <w:abstractNumId w:val="36"/>
  </w:num>
  <w:num w:numId="11" w16cid:durableId="1046562544">
    <w:abstractNumId w:val="5"/>
  </w:num>
  <w:num w:numId="12" w16cid:durableId="902109066">
    <w:abstractNumId w:val="38"/>
  </w:num>
  <w:num w:numId="13" w16cid:durableId="64567924">
    <w:abstractNumId w:val="44"/>
  </w:num>
  <w:num w:numId="14" w16cid:durableId="989866893">
    <w:abstractNumId w:val="14"/>
  </w:num>
  <w:num w:numId="15" w16cid:durableId="2092269192">
    <w:abstractNumId w:val="39"/>
  </w:num>
  <w:num w:numId="16" w16cid:durableId="1833909843">
    <w:abstractNumId w:val="33"/>
  </w:num>
  <w:num w:numId="17" w16cid:durableId="794250596">
    <w:abstractNumId w:val="22"/>
  </w:num>
  <w:num w:numId="18" w16cid:durableId="538930496">
    <w:abstractNumId w:val="19"/>
  </w:num>
  <w:num w:numId="19" w16cid:durableId="1110392933">
    <w:abstractNumId w:val="15"/>
  </w:num>
  <w:num w:numId="20" w16cid:durableId="790632761">
    <w:abstractNumId w:val="26"/>
  </w:num>
  <w:num w:numId="21" w16cid:durableId="481656471">
    <w:abstractNumId w:val="34"/>
  </w:num>
  <w:num w:numId="22" w16cid:durableId="212931044">
    <w:abstractNumId w:val="31"/>
  </w:num>
  <w:num w:numId="23" w16cid:durableId="1322923305">
    <w:abstractNumId w:val="10"/>
  </w:num>
  <w:num w:numId="24" w16cid:durableId="533419098">
    <w:abstractNumId w:val="28"/>
  </w:num>
  <w:num w:numId="25" w16cid:durableId="853879666">
    <w:abstractNumId w:val="6"/>
  </w:num>
  <w:num w:numId="26" w16cid:durableId="830754152">
    <w:abstractNumId w:val="48"/>
  </w:num>
  <w:num w:numId="27" w16cid:durableId="639577353">
    <w:abstractNumId w:val="46"/>
  </w:num>
  <w:num w:numId="28" w16cid:durableId="798187965">
    <w:abstractNumId w:val="9"/>
  </w:num>
  <w:num w:numId="29" w16cid:durableId="917902745">
    <w:abstractNumId w:val="27"/>
  </w:num>
  <w:num w:numId="30" w16cid:durableId="1782458071">
    <w:abstractNumId w:val="32"/>
  </w:num>
  <w:num w:numId="31" w16cid:durableId="2118133722">
    <w:abstractNumId w:val="43"/>
  </w:num>
  <w:num w:numId="32" w16cid:durableId="1121924224">
    <w:abstractNumId w:val="37"/>
  </w:num>
  <w:num w:numId="33" w16cid:durableId="1669364108">
    <w:abstractNumId w:val="23"/>
  </w:num>
  <w:num w:numId="34" w16cid:durableId="2046909059">
    <w:abstractNumId w:val="0"/>
  </w:num>
  <w:num w:numId="35" w16cid:durableId="1296568317">
    <w:abstractNumId w:val="2"/>
  </w:num>
  <w:num w:numId="36" w16cid:durableId="1392197587">
    <w:abstractNumId w:val="8"/>
  </w:num>
  <w:num w:numId="37" w16cid:durableId="1704745328">
    <w:abstractNumId w:val="11"/>
  </w:num>
  <w:num w:numId="38" w16cid:durableId="53621644">
    <w:abstractNumId w:val="3"/>
  </w:num>
  <w:num w:numId="39" w16cid:durableId="40709205">
    <w:abstractNumId w:val="4"/>
  </w:num>
  <w:num w:numId="40" w16cid:durableId="370037791">
    <w:abstractNumId w:val="17"/>
  </w:num>
  <w:num w:numId="41" w16cid:durableId="664748514">
    <w:abstractNumId w:val="16"/>
  </w:num>
  <w:num w:numId="42" w16cid:durableId="1476335316">
    <w:abstractNumId w:val="7"/>
  </w:num>
  <w:num w:numId="43" w16cid:durableId="1166553282">
    <w:abstractNumId w:val="24"/>
  </w:num>
  <w:num w:numId="44" w16cid:durableId="625698777">
    <w:abstractNumId w:val="42"/>
  </w:num>
  <w:num w:numId="45" w16cid:durableId="1513717058">
    <w:abstractNumId w:val="12"/>
  </w:num>
  <w:num w:numId="46" w16cid:durableId="1255167996">
    <w:abstractNumId w:val="45"/>
  </w:num>
  <w:num w:numId="47" w16cid:durableId="738406478">
    <w:abstractNumId w:val="21"/>
  </w:num>
  <w:num w:numId="48" w16cid:durableId="536746809">
    <w:abstractNumId w:val="41"/>
  </w:num>
  <w:num w:numId="49" w16cid:durableId="1771966718">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ret Elenurm">
    <w15:presenceInfo w15:providerId="AD" w15:userId="S-1-5-21-23267018-1296325175-649218145-117115"/>
  </w15:person>
  <w15:person w15:author="Kärt Voor">
    <w15:presenceInfo w15:providerId="AD" w15:userId="S::Kart.Voor@just.ee::936b5c4a-8b96-47d5-8faa-8f1d9925cbbc"/>
  </w15:person>
  <w15:person w15:author="Aili Sandre">
    <w15:presenceInfo w15:providerId="AD" w15:userId="S::Aili.Sandre@just.ee::21c2fdd4-4be7-4997-be10-55426eb6f3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18A4"/>
    <w:rsid w:val="0000060B"/>
    <w:rsid w:val="00001ACF"/>
    <w:rsid w:val="00001DFE"/>
    <w:rsid w:val="00001F2E"/>
    <w:rsid w:val="000022C0"/>
    <w:rsid w:val="000022DA"/>
    <w:rsid w:val="00002532"/>
    <w:rsid w:val="0000278E"/>
    <w:rsid w:val="00002B35"/>
    <w:rsid w:val="00002C83"/>
    <w:rsid w:val="00002E2F"/>
    <w:rsid w:val="00002EE7"/>
    <w:rsid w:val="00003505"/>
    <w:rsid w:val="000040FD"/>
    <w:rsid w:val="0000432C"/>
    <w:rsid w:val="0000439C"/>
    <w:rsid w:val="0000479F"/>
    <w:rsid w:val="00004A46"/>
    <w:rsid w:val="000050E2"/>
    <w:rsid w:val="00005139"/>
    <w:rsid w:val="000052D9"/>
    <w:rsid w:val="00005612"/>
    <w:rsid w:val="0000585D"/>
    <w:rsid w:val="00005D6E"/>
    <w:rsid w:val="0000604A"/>
    <w:rsid w:val="00006CDE"/>
    <w:rsid w:val="0000758B"/>
    <w:rsid w:val="0000764A"/>
    <w:rsid w:val="000077A1"/>
    <w:rsid w:val="00007A06"/>
    <w:rsid w:val="00007A9E"/>
    <w:rsid w:val="00007C47"/>
    <w:rsid w:val="00007D2F"/>
    <w:rsid w:val="0001013A"/>
    <w:rsid w:val="00010195"/>
    <w:rsid w:val="0001029E"/>
    <w:rsid w:val="00010533"/>
    <w:rsid w:val="00010739"/>
    <w:rsid w:val="00010EA4"/>
    <w:rsid w:val="00010F00"/>
    <w:rsid w:val="00011077"/>
    <w:rsid w:val="000112DF"/>
    <w:rsid w:val="000113A3"/>
    <w:rsid w:val="000114A9"/>
    <w:rsid w:val="000117E4"/>
    <w:rsid w:val="00011844"/>
    <w:rsid w:val="00011B89"/>
    <w:rsid w:val="00011BFC"/>
    <w:rsid w:val="00012527"/>
    <w:rsid w:val="000125D5"/>
    <w:rsid w:val="00012FDA"/>
    <w:rsid w:val="00012FFD"/>
    <w:rsid w:val="00013841"/>
    <w:rsid w:val="00013AC5"/>
    <w:rsid w:val="00014765"/>
    <w:rsid w:val="0001478C"/>
    <w:rsid w:val="00014A49"/>
    <w:rsid w:val="00014B31"/>
    <w:rsid w:val="00014BF4"/>
    <w:rsid w:val="00014D46"/>
    <w:rsid w:val="000153CB"/>
    <w:rsid w:val="0001580A"/>
    <w:rsid w:val="000158FD"/>
    <w:rsid w:val="00015ECE"/>
    <w:rsid w:val="0001625E"/>
    <w:rsid w:val="0001663C"/>
    <w:rsid w:val="00016ADF"/>
    <w:rsid w:val="00016B32"/>
    <w:rsid w:val="00016E7F"/>
    <w:rsid w:val="00016F8B"/>
    <w:rsid w:val="00017164"/>
    <w:rsid w:val="0001780A"/>
    <w:rsid w:val="000203D2"/>
    <w:rsid w:val="000205D3"/>
    <w:rsid w:val="0002071D"/>
    <w:rsid w:val="00020741"/>
    <w:rsid w:val="00020A7C"/>
    <w:rsid w:val="00020C8A"/>
    <w:rsid w:val="00020CEB"/>
    <w:rsid w:val="00020D7A"/>
    <w:rsid w:val="000212D0"/>
    <w:rsid w:val="0002194A"/>
    <w:rsid w:val="00021A4E"/>
    <w:rsid w:val="0002291E"/>
    <w:rsid w:val="00022965"/>
    <w:rsid w:val="00022D30"/>
    <w:rsid w:val="00023455"/>
    <w:rsid w:val="0002355D"/>
    <w:rsid w:val="000236AC"/>
    <w:rsid w:val="00023759"/>
    <w:rsid w:val="00023B38"/>
    <w:rsid w:val="000242A4"/>
    <w:rsid w:val="00024476"/>
    <w:rsid w:val="00024985"/>
    <w:rsid w:val="00024E2F"/>
    <w:rsid w:val="00024FA1"/>
    <w:rsid w:val="00025243"/>
    <w:rsid w:val="00025274"/>
    <w:rsid w:val="000252EC"/>
    <w:rsid w:val="00025309"/>
    <w:rsid w:val="000253F2"/>
    <w:rsid w:val="0002576A"/>
    <w:rsid w:val="00025C43"/>
    <w:rsid w:val="00025EFE"/>
    <w:rsid w:val="000260E4"/>
    <w:rsid w:val="000261DD"/>
    <w:rsid w:val="0002680E"/>
    <w:rsid w:val="00026AB3"/>
    <w:rsid w:val="00026C64"/>
    <w:rsid w:val="00026DD3"/>
    <w:rsid w:val="00027187"/>
    <w:rsid w:val="000272B9"/>
    <w:rsid w:val="000272DE"/>
    <w:rsid w:val="00027647"/>
    <w:rsid w:val="000277A1"/>
    <w:rsid w:val="00027807"/>
    <w:rsid w:val="00027937"/>
    <w:rsid w:val="0002797A"/>
    <w:rsid w:val="0003023E"/>
    <w:rsid w:val="00030301"/>
    <w:rsid w:val="00030329"/>
    <w:rsid w:val="00030A97"/>
    <w:rsid w:val="00030D66"/>
    <w:rsid w:val="00030F23"/>
    <w:rsid w:val="00031066"/>
    <w:rsid w:val="000311E6"/>
    <w:rsid w:val="000313E8"/>
    <w:rsid w:val="00031716"/>
    <w:rsid w:val="000319C5"/>
    <w:rsid w:val="00031E31"/>
    <w:rsid w:val="00031FE7"/>
    <w:rsid w:val="00032009"/>
    <w:rsid w:val="00032207"/>
    <w:rsid w:val="00032467"/>
    <w:rsid w:val="00032511"/>
    <w:rsid w:val="000325C9"/>
    <w:rsid w:val="000327B5"/>
    <w:rsid w:val="00032948"/>
    <w:rsid w:val="000329B9"/>
    <w:rsid w:val="00032D20"/>
    <w:rsid w:val="00032DA8"/>
    <w:rsid w:val="00032FC3"/>
    <w:rsid w:val="0003306A"/>
    <w:rsid w:val="00033689"/>
    <w:rsid w:val="000336BD"/>
    <w:rsid w:val="000336F4"/>
    <w:rsid w:val="00033801"/>
    <w:rsid w:val="000339CA"/>
    <w:rsid w:val="00033F69"/>
    <w:rsid w:val="000340EF"/>
    <w:rsid w:val="00034487"/>
    <w:rsid w:val="0003468C"/>
    <w:rsid w:val="0003473B"/>
    <w:rsid w:val="0003481A"/>
    <w:rsid w:val="000348DA"/>
    <w:rsid w:val="00034942"/>
    <w:rsid w:val="00034953"/>
    <w:rsid w:val="00035242"/>
    <w:rsid w:val="000354A6"/>
    <w:rsid w:val="000357E7"/>
    <w:rsid w:val="00035873"/>
    <w:rsid w:val="00035B31"/>
    <w:rsid w:val="00035D54"/>
    <w:rsid w:val="00036146"/>
    <w:rsid w:val="0003644D"/>
    <w:rsid w:val="000365B4"/>
    <w:rsid w:val="000366B5"/>
    <w:rsid w:val="00036972"/>
    <w:rsid w:val="00036C1A"/>
    <w:rsid w:val="00036D50"/>
    <w:rsid w:val="00036F80"/>
    <w:rsid w:val="00036F8A"/>
    <w:rsid w:val="00037022"/>
    <w:rsid w:val="0003709F"/>
    <w:rsid w:val="0003711E"/>
    <w:rsid w:val="0003778E"/>
    <w:rsid w:val="00037895"/>
    <w:rsid w:val="00037CD0"/>
    <w:rsid w:val="0004045C"/>
    <w:rsid w:val="000404E8"/>
    <w:rsid w:val="000406C0"/>
    <w:rsid w:val="0004096B"/>
    <w:rsid w:val="00040F2D"/>
    <w:rsid w:val="000413EE"/>
    <w:rsid w:val="000416E9"/>
    <w:rsid w:val="00041730"/>
    <w:rsid w:val="0004178C"/>
    <w:rsid w:val="0004193A"/>
    <w:rsid w:val="00041B05"/>
    <w:rsid w:val="00041E12"/>
    <w:rsid w:val="00041EEA"/>
    <w:rsid w:val="00042174"/>
    <w:rsid w:val="00042396"/>
    <w:rsid w:val="00042A97"/>
    <w:rsid w:val="0004326B"/>
    <w:rsid w:val="000435FB"/>
    <w:rsid w:val="000438DC"/>
    <w:rsid w:val="00043A17"/>
    <w:rsid w:val="00044225"/>
    <w:rsid w:val="00044375"/>
    <w:rsid w:val="00044768"/>
    <w:rsid w:val="000448FD"/>
    <w:rsid w:val="0004497C"/>
    <w:rsid w:val="00044F34"/>
    <w:rsid w:val="0004502E"/>
    <w:rsid w:val="0004503C"/>
    <w:rsid w:val="00045435"/>
    <w:rsid w:val="0004545A"/>
    <w:rsid w:val="00045B41"/>
    <w:rsid w:val="0004618B"/>
    <w:rsid w:val="000461B0"/>
    <w:rsid w:val="000466DA"/>
    <w:rsid w:val="000467EA"/>
    <w:rsid w:val="000467F4"/>
    <w:rsid w:val="00046BBD"/>
    <w:rsid w:val="00046BEC"/>
    <w:rsid w:val="00046C9E"/>
    <w:rsid w:val="00046FDC"/>
    <w:rsid w:val="00047325"/>
    <w:rsid w:val="00047809"/>
    <w:rsid w:val="000479F9"/>
    <w:rsid w:val="00047B83"/>
    <w:rsid w:val="00047C02"/>
    <w:rsid w:val="00050472"/>
    <w:rsid w:val="000506EA"/>
    <w:rsid w:val="000508E8"/>
    <w:rsid w:val="00050990"/>
    <w:rsid w:val="00050BB1"/>
    <w:rsid w:val="00050C9C"/>
    <w:rsid w:val="00050DE3"/>
    <w:rsid w:val="00050E46"/>
    <w:rsid w:val="00051317"/>
    <w:rsid w:val="0005131E"/>
    <w:rsid w:val="0005187F"/>
    <w:rsid w:val="00051922"/>
    <w:rsid w:val="000521EF"/>
    <w:rsid w:val="00052337"/>
    <w:rsid w:val="000528E9"/>
    <w:rsid w:val="00053173"/>
    <w:rsid w:val="0005319D"/>
    <w:rsid w:val="0005361C"/>
    <w:rsid w:val="00053B4C"/>
    <w:rsid w:val="00053F41"/>
    <w:rsid w:val="0005428C"/>
    <w:rsid w:val="00054A23"/>
    <w:rsid w:val="00054B7A"/>
    <w:rsid w:val="000556C8"/>
    <w:rsid w:val="0005575E"/>
    <w:rsid w:val="000557CF"/>
    <w:rsid w:val="0005584E"/>
    <w:rsid w:val="00055B85"/>
    <w:rsid w:val="00055CCB"/>
    <w:rsid w:val="00055D50"/>
    <w:rsid w:val="0005602A"/>
    <w:rsid w:val="000560F0"/>
    <w:rsid w:val="00056149"/>
    <w:rsid w:val="000566B9"/>
    <w:rsid w:val="000573A4"/>
    <w:rsid w:val="000573FD"/>
    <w:rsid w:val="000578F7"/>
    <w:rsid w:val="00057BAC"/>
    <w:rsid w:val="00060748"/>
    <w:rsid w:val="00060CCC"/>
    <w:rsid w:val="0006108C"/>
    <w:rsid w:val="00061511"/>
    <w:rsid w:val="0006192B"/>
    <w:rsid w:val="00061ECB"/>
    <w:rsid w:val="00061F9D"/>
    <w:rsid w:val="0006211E"/>
    <w:rsid w:val="0006242D"/>
    <w:rsid w:val="00062B4A"/>
    <w:rsid w:val="00063111"/>
    <w:rsid w:val="000632E6"/>
    <w:rsid w:val="000637CA"/>
    <w:rsid w:val="000638CA"/>
    <w:rsid w:val="000638E2"/>
    <w:rsid w:val="00063F41"/>
    <w:rsid w:val="0006404A"/>
    <w:rsid w:val="000643E6"/>
    <w:rsid w:val="000645C5"/>
    <w:rsid w:val="00064EEA"/>
    <w:rsid w:val="000655BA"/>
    <w:rsid w:val="00065607"/>
    <w:rsid w:val="0006574E"/>
    <w:rsid w:val="00065C55"/>
    <w:rsid w:val="00066096"/>
    <w:rsid w:val="00066611"/>
    <w:rsid w:val="00067339"/>
    <w:rsid w:val="000673D3"/>
    <w:rsid w:val="00067620"/>
    <w:rsid w:val="000676B5"/>
    <w:rsid w:val="00067DE1"/>
    <w:rsid w:val="00067F5C"/>
    <w:rsid w:val="00070643"/>
    <w:rsid w:val="00070717"/>
    <w:rsid w:val="00070A77"/>
    <w:rsid w:val="00070C23"/>
    <w:rsid w:val="00070CF0"/>
    <w:rsid w:val="00071216"/>
    <w:rsid w:val="00071477"/>
    <w:rsid w:val="0007160B"/>
    <w:rsid w:val="00071D5D"/>
    <w:rsid w:val="00071E73"/>
    <w:rsid w:val="00072189"/>
    <w:rsid w:val="00072288"/>
    <w:rsid w:val="00072688"/>
    <w:rsid w:val="00072878"/>
    <w:rsid w:val="000731F3"/>
    <w:rsid w:val="00073215"/>
    <w:rsid w:val="00073D43"/>
    <w:rsid w:val="00073EC0"/>
    <w:rsid w:val="00074053"/>
    <w:rsid w:val="000741A5"/>
    <w:rsid w:val="0007462D"/>
    <w:rsid w:val="00074847"/>
    <w:rsid w:val="0007543D"/>
    <w:rsid w:val="0007584B"/>
    <w:rsid w:val="00075AA4"/>
    <w:rsid w:val="00075AEA"/>
    <w:rsid w:val="00075E64"/>
    <w:rsid w:val="00075EE8"/>
    <w:rsid w:val="000761E1"/>
    <w:rsid w:val="00076282"/>
    <w:rsid w:val="00076603"/>
    <w:rsid w:val="000769BA"/>
    <w:rsid w:val="00076B77"/>
    <w:rsid w:val="00076F38"/>
    <w:rsid w:val="00077325"/>
    <w:rsid w:val="00077C92"/>
    <w:rsid w:val="00080593"/>
    <w:rsid w:val="00080861"/>
    <w:rsid w:val="00080AEC"/>
    <w:rsid w:val="000811F5"/>
    <w:rsid w:val="0008148B"/>
    <w:rsid w:val="00081A9A"/>
    <w:rsid w:val="00081FF3"/>
    <w:rsid w:val="0008232D"/>
    <w:rsid w:val="00082556"/>
    <w:rsid w:val="00082BA3"/>
    <w:rsid w:val="00082C12"/>
    <w:rsid w:val="00082E88"/>
    <w:rsid w:val="0008315D"/>
    <w:rsid w:val="00083255"/>
    <w:rsid w:val="00083795"/>
    <w:rsid w:val="0008405C"/>
    <w:rsid w:val="0008421E"/>
    <w:rsid w:val="0008446D"/>
    <w:rsid w:val="00084493"/>
    <w:rsid w:val="00084546"/>
    <w:rsid w:val="00084637"/>
    <w:rsid w:val="0008465B"/>
    <w:rsid w:val="0008468C"/>
    <w:rsid w:val="00084E33"/>
    <w:rsid w:val="0008504B"/>
    <w:rsid w:val="0008510F"/>
    <w:rsid w:val="000851CA"/>
    <w:rsid w:val="00085281"/>
    <w:rsid w:val="000855BA"/>
    <w:rsid w:val="00085AB5"/>
    <w:rsid w:val="00085BD9"/>
    <w:rsid w:val="00085E09"/>
    <w:rsid w:val="000864B8"/>
    <w:rsid w:val="000868EB"/>
    <w:rsid w:val="0008694E"/>
    <w:rsid w:val="00086D9A"/>
    <w:rsid w:val="00086DEC"/>
    <w:rsid w:val="00086E72"/>
    <w:rsid w:val="000870FF"/>
    <w:rsid w:val="00087342"/>
    <w:rsid w:val="00087551"/>
    <w:rsid w:val="0008782B"/>
    <w:rsid w:val="00087887"/>
    <w:rsid w:val="000878D9"/>
    <w:rsid w:val="000878FD"/>
    <w:rsid w:val="00087F54"/>
    <w:rsid w:val="0009011A"/>
    <w:rsid w:val="0009014A"/>
    <w:rsid w:val="00090175"/>
    <w:rsid w:val="000902EB"/>
    <w:rsid w:val="00090479"/>
    <w:rsid w:val="0009072D"/>
    <w:rsid w:val="00090733"/>
    <w:rsid w:val="00090B65"/>
    <w:rsid w:val="00090E38"/>
    <w:rsid w:val="0009113E"/>
    <w:rsid w:val="00091278"/>
    <w:rsid w:val="0009176A"/>
    <w:rsid w:val="0009245D"/>
    <w:rsid w:val="000926B9"/>
    <w:rsid w:val="00092757"/>
    <w:rsid w:val="000929D9"/>
    <w:rsid w:val="00092C56"/>
    <w:rsid w:val="00092D5B"/>
    <w:rsid w:val="00092F4E"/>
    <w:rsid w:val="00093175"/>
    <w:rsid w:val="00093383"/>
    <w:rsid w:val="00093684"/>
    <w:rsid w:val="000936EE"/>
    <w:rsid w:val="000939FF"/>
    <w:rsid w:val="000943FD"/>
    <w:rsid w:val="000946C6"/>
    <w:rsid w:val="0009478C"/>
    <w:rsid w:val="00094821"/>
    <w:rsid w:val="00094EAF"/>
    <w:rsid w:val="0009527A"/>
    <w:rsid w:val="00095335"/>
    <w:rsid w:val="0009561A"/>
    <w:rsid w:val="000956DE"/>
    <w:rsid w:val="00095E87"/>
    <w:rsid w:val="00096043"/>
    <w:rsid w:val="0009611A"/>
    <w:rsid w:val="00096468"/>
    <w:rsid w:val="000965FF"/>
    <w:rsid w:val="00096673"/>
    <w:rsid w:val="00096863"/>
    <w:rsid w:val="00096C97"/>
    <w:rsid w:val="00096D28"/>
    <w:rsid w:val="000973E1"/>
    <w:rsid w:val="00097410"/>
    <w:rsid w:val="00097E69"/>
    <w:rsid w:val="000A0528"/>
    <w:rsid w:val="000A078F"/>
    <w:rsid w:val="000A09F8"/>
    <w:rsid w:val="000A0A8B"/>
    <w:rsid w:val="000A0E53"/>
    <w:rsid w:val="000A0EFE"/>
    <w:rsid w:val="000A16D7"/>
    <w:rsid w:val="000A19B8"/>
    <w:rsid w:val="000A1C9E"/>
    <w:rsid w:val="000A1D6F"/>
    <w:rsid w:val="000A2077"/>
    <w:rsid w:val="000A266C"/>
    <w:rsid w:val="000A283E"/>
    <w:rsid w:val="000A2C1B"/>
    <w:rsid w:val="000A2CED"/>
    <w:rsid w:val="000A3231"/>
    <w:rsid w:val="000A3508"/>
    <w:rsid w:val="000A3585"/>
    <w:rsid w:val="000A370C"/>
    <w:rsid w:val="000A3A39"/>
    <w:rsid w:val="000A3C0C"/>
    <w:rsid w:val="000A3DFA"/>
    <w:rsid w:val="000A3F9E"/>
    <w:rsid w:val="000A400D"/>
    <w:rsid w:val="000A43A0"/>
    <w:rsid w:val="000A458D"/>
    <w:rsid w:val="000A4999"/>
    <w:rsid w:val="000A4FF2"/>
    <w:rsid w:val="000A52E0"/>
    <w:rsid w:val="000A5A0C"/>
    <w:rsid w:val="000A5A40"/>
    <w:rsid w:val="000A5DEB"/>
    <w:rsid w:val="000A5FD3"/>
    <w:rsid w:val="000A6244"/>
    <w:rsid w:val="000A646F"/>
    <w:rsid w:val="000A64D8"/>
    <w:rsid w:val="000A6C45"/>
    <w:rsid w:val="000A6FC8"/>
    <w:rsid w:val="000A7071"/>
    <w:rsid w:val="000A73FD"/>
    <w:rsid w:val="000A7B5D"/>
    <w:rsid w:val="000A7DDF"/>
    <w:rsid w:val="000A7EF6"/>
    <w:rsid w:val="000A7EFD"/>
    <w:rsid w:val="000B0375"/>
    <w:rsid w:val="000B04AD"/>
    <w:rsid w:val="000B04BE"/>
    <w:rsid w:val="000B0BDF"/>
    <w:rsid w:val="000B0D26"/>
    <w:rsid w:val="000B0D2E"/>
    <w:rsid w:val="000B1011"/>
    <w:rsid w:val="000B1157"/>
    <w:rsid w:val="000B16CD"/>
    <w:rsid w:val="000B197E"/>
    <w:rsid w:val="000B1B0A"/>
    <w:rsid w:val="000B1B47"/>
    <w:rsid w:val="000B1C57"/>
    <w:rsid w:val="000B21BC"/>
    <w:rsid w:val="000B22CB"/>
    <w:rsid w:val="000B2302"/>
    <w:rsid w:val="000B2334"/>
    <w:rsid w:val="000B235B"/>
    <w:rsid w:val="000B23E7"/>
    <w:rsid w:val="000B2831"/>
    <w:rsid w:val="000B2F54"/>
    <w:rsid w:val="000B2FEA"/>
    <w:rsid w:val="000B32D3"/>
    <w:rsid w:val="000B342C"/>
    <w:rsid w:val="000B359B"/>
    <w:rsid w:val="000B385A"/>
    <w:rsid w:val="000B3BD2"/>
    <w:rsid w:val="000B4029"/>
    <w:rsid w:val="000B41F7"/>
    <w:rsid w:val="000B4231"/>
    <w:rsid w:val="000B444F"/>
    <w:rsid w:val="000B4BBB"/>
    <w:rsid w:val="000B4BE3"/>
    <w:rsid w:val="000B4CAA"/>
    <w:rsid w:val="000B4D20"/>
    <w:rsid w:val="000B4EF4"/>
    <w:rsid w:val="000B524B"/>
    <w:rsid w:val="000B5590"/>
    <w:rsid w:val="000B56D6"/>
    <w:rsid w:val="000B5757"/>
    <w:rsid w:val="000B6680"/>
    <w:rsid w:val="000B676C"/>
    <w:rsid w:val="000B6D33"/>
    <w:rsid w:val="000B6DD6"/>
    <w:rsid w:val="000B6EDC"/>
    <w:rsid w:val="000B7599"/>
    <w:rsid w:val="000B75DA"/>
    <w:rsid w:val="000B799E"/>
    <w:rsid w:val="000B7D21"/>
    <w:rsid w:val="000B7DC8"/>
    <w:rsid w:val="000B7E41"/>
    <w:rsid w:val="000C01AA"/>
    <w:rsid w:val="000C03B5"/>
    <w:rsid w:val="000C07A1"/>
    <w:rsid w:val="000C08BC"/>
    <w:rsid w:val="000C08F0"/>
    <w:rsid w:val="000C09AD"/>
    <w:rsid w:val="000C0B9B"/>
    <w:rsid w:val="000C0D8E"/>
    <w:rsid w:val="000C0F86"/>
    <w:rsid w:val="000C1076"/>
    <w:rsid w:val="000C1185"/>
    <w:rsid w:val="000C11B9"/>
    <w:rsid w:val="000C1367"/>
    <w:rsid w:val="000C136D"/>
    <w:rsid w:val="000C13FD"/>
    <w:rsid w:val="000C1E78"/>
    <w:rsid w:val="000C1FE8"/>
    <w:rsid w:val="000C21C5"/>
    <w:rsid w:val="000C22E8"/>
    <w:rsid w:val="000C25B7"/>
    <w:rsid w:val="000C295C"/>
    <w:rsid w:val="000C2D25"/>
    <w:rsid w:val="000C2E55"/>
    <w:rsid w:val="000C3543"/>
    <w:rsid w:val="000C363A"/>
    <w:rsid w:val="000C394C"/>
    <w:rsid w:val="000C3E50"/>
    <w:rsid w:val="000C416C"/>
    <w:rsid w:val="000C41D6"/>
    <w:rsid w:val="000C46A3"/>
    <w:rsid w:val="000C46CB"/>
    <w:rsid w:val="000C4779"/>
    <w:rsid w:val="000C4AB6"/>
    <w:rsid w:val="000C4B1D"/>
    <w:rsid w:val="000C56B0"/>
    <w:rsid w:val="000C580D"/>
    <w:rsid w:val="000C5E22"/>
    <w:rsid w:val="000C6072"/>
    <w:rsid w:val="000C62FA"/>
    <w:rsid w:val="000C69AD"/>
    <w:rsid w:val="000C6A62"/>
    <w:rsid w:val="000C6E32"/>
    <w:rsid w:val="000C71F7"/>
    <w:rsid w:val="000C7238"/>
    <w:rsid w:val="000C74ED"/>
    <w:rsid w:val="000C76AD"/>
    <w:rsid w:val="000C7707"/>
    <w:rsid w:val="000C776E"/>
    <w:rsid w:val="000C7C15"/>
    <w:rsid w:val="000D0318"/>
    <w:rsid w:val="000D0400"/>
    <w:rsid w:val="000D05CF"/>
    <w:rsid w:val="000D085B"/>
    <w:rsid w:val="000D0B71"/>
    <w:rsid w:val="000D0C3B"/>
    <w:rsid w:val="000D0F10"/>
    <w:rsid w:val="000D11A2"/>
    <w:rsid w:val="000D121C"/>
    <w:rsid w:val="000D137D"/>
    <w:rsid w:val="000D13D8"/>
    <w:rsid w:val="000D1A3D"/>
    <w:rsid w:val="000D1A7B"/>
    <w:rsid w:val="000D1AF6"/>
    <w:rsid w:val="000D1C23"/>
    <w:rsid w:val="000D1F04"/>
    <w:rsid w:val="000D1F1B"/>
    <w:rsid w:val="000D1FDB"/>
    <w:rsid w:val="000D2166"/>
    <w:rsid w:val="000D223C"/>
    <w:rsid w:val="000D2320"/>
    <w:rsid w:val="000D2912"/>
    <w:rsid w:val="000D3365"/>
    <w:rsid w:val="000D3397"/>
    <w:rsid w:val="000D3CF7"/>
    <w:rsid w:val="000D42F9"/>
    <w:rsid w:val="000D4314"/>
    <w:rsid w:val="000D577E"/>
    <w:rsid w:val="000D59F5"/>
    <w:rsid w:val="000D5E0F"/>
    <w:rsid w:val="000D67EE"/>
    <w:rsid w:val="000D6A08"/>
    <w:rsid w:val="000D6AD6"/>
    <w:rsid w:val="000D6BBD"/>
    <w:rsid w:val="000D6BC6"/>
    <w:rsid w:val="000D6C06"/>
    <w:rsid w:val="000D6CFD"/>
    <w:rsid w:val="000D71EB"/>
    <w:rsid w:val="000D727F"/>
    <w:rsid w:val="000D7508"/>
    <w:rsid w:val="000D751E"/>
    <w:rsid w:val="000D7612"/>
    <w:rsid w:val="000D767F"/>
    <w:rsid w:val="000D799F"/>
    <w:rsid w:val="000E0101"/>
    <w:rsid w:val="000E0161"/>
    <w:rsid w:val="000E079F"/>
    <w:rsid w:val="000E1DC0"/>
    <w:rsid w:val="000E1E29"/>
    <w:rsid w:val="000E20F4"/>
    <w:rsid w:val="000E20F9"/>
    <w:rsid w:val="000E2193"/>
    <w:rsid w:val="000E23A7"/>
    <w:rsid w:val="000E241B"/>
    <w:rsid w:val="000E263C"/>
    <w:rsid w:val="000E2706"/>
    <w:rsid w:val="000E27BC"/>
    <w:rsid w:val="000E2F19"/>
    <w:rsid w:val="000E2FE6"/>
    <w:rsid w:val="000E35DC"/>
    <w:rsid w:val="000E365C"/>
    <w:rsid w:val="000E39AE"/>
    <w:rsid w:val="000E3E6E"/>
    <w:rsid w:val="000E3F9D"/>
    <w:rsid w:val="000E4240"/>
    <w:rsid w:val="000E464B"/>
    <w:rsid w:val="000E46FA"/>
    <w:rsid w:val="000E489F"/>
    <w:rsid w:val="000E4A7A"/>
    <w:rsid w:val="000E4C22"/>
    <w:rsid w:val="000E50AD"/>
    <w:rsid w:val="000E56FB"/>
    <w:rsid w:val="000E587C"/>
    <w:rsid w:val="000E5A4F"/>
    <w:rsid w:val="000E5C03"/>
    <w:rsid w:val="000E644B"/>
    <w:rsid w:val="000E669F"/>
    <w:rsid w:val="000E6BE5"/>
    <w:rsid w:val="000E6CBD"/>
    <w:rsid w:val="000E6D56"/>
    <w:rsid w:val="000E6DBF"/>
    <w:rsid w:val="000E7659"/>
    <w:rsid w:val="000E7B5E"/>
    <w:rsid w:val="000E7E5D"/>
    <w:rsid w:val="000E7F3A"/>
    <w:rsid w:val="000F06F1"/>
    <w:rsid w:val="000F0AAE"/>
    <w:rsid w:val="000F0AFE"/>
    <w:rsid w:val="000F0B3D"/>
    <w:rsid w:val="000F0B57"/>
    <w:rsid w:val="000F1381"/>
    <w:rsid w:val="000F15CE"/>
    <w:rsid w:val="000F16E0"/>
    <w:rsid w:val="000F1AFE"/>
    <w:rsid w:val="000F1E43"/>
    <w:rsid w:val="000F253A"/>
    <w:rsid w:val="000F28AD"/>
    <w:rsid w:val="000F326B"/>
    <w:rsid w:val="000F34E9"/>
    <w:rsid w:val="000F3530"/>
    <w:rsid w:val="000F37ED"/>
    <w:rsid w:val="000F39C0"/>
    <w:rsid w:val="000F3D54"/>
    <w:rsid w:val="000F3DE3"/>
    <w:rsid w:val="000F467C"/>
    <w:rsid w:val="000F46AC"/>
    <w:rsid w:val="000F46B8"/>
    <w:rsid w:val="000F4F9F"/>
    <w:rsid w:val="000F5297"/>
    <w:rsid w:val="000F52EC"/>
    <w:rsid w:val="000F5D47"/>
    <w:rsid w:val="000F5EF0"/>
    <w:rsid w:val="000F6235"/>
    <w:rsid w:val="000F63E3"/>
    <w:rsid w:val="000F6484"/>
    <w:rsid w:val="000F65F5"/>
    <w:rsid w:val="000F6A11"/>
    <w:rsid w:val="000F6ABD"/>
    <w:rsid w:val="000F6E63"/>
    <w:rsid w:val="000F6FAB"/>
    <w:rsid w:val="000F7587"/>
    <w:rsid w:val="000F75BE"/>
    <w:rsid w:val="000F7F7A"/>
    <w:rsid w:val="00100A71"/>
    <w:rsid w:val="00100BE3"/>
    <w:rsid w:val="001010B3"/>
    <w:rsid w:val="0010113E"/>
    <w:rsid w:val="00101504"/>
    <w:rsid w:val="001019E5"/>
    <w:rsid w:val="00101B92"/>
    <w:rsid w:val="00101DA0"/>
    <w:rsid w:val="00101F21"/>
    <w:rsid w:val="00102226"/>
    <w:rsid w:val="00102489"/>
    <w:rsid w:val="0010273B"/>
    <w:rsid w:val="001027D4"/>
    <w:rsid w:val="00102D39"/>
    <w:rsid w:val="001030BF"/>
    <w:rsid w:val="00103222"/>
    <w:rsid w:val="00103503"/>
    <w:rsid w:val="00103524"/>
    <w:rsid w:val="001037E3"/>
    <w:rsid w:val="001039D5"/>
    <w:rsid w:val="00103FD1"/>
    <w:rsid w:val="0010468D"/>
    <w:rsid w:val="00104853"/>
    <w:rsid w:val="00104AF6"/>
    <w:rsid w:val="00104B14"/>
    <w:rsid w:val="00104C3D"/>
    <w:rsid w:val="00104E94"/>
    <w:rsid w:val="001050BE"/>
    <w:rsid w:val="00105567"/>
    <w:rsid w:val="00105BBE"/>
    <w:rsid w:val="00105D32"/>
    <w:rsid w:val="00105E64"/>
    <w:rsid w:val="00105F15"/>
    <w:rsid w:val="00105FCE"/>
    <w:rsid w:val="0010606F"/>
    <w:rsid w:val="00106386"/>
    <w:rsid w:val="00106432"/>
    <w:rsid w:val="001066F5"/>
    <w:rsid w:val="00106A31"/>
    <w:rsid w:val="00106D32"/>
    <w:rsid w:val="0010788B"/>
    <w:rsid w:val="00107BA0"/>
    <w:rsid w:val="00107E55"/>
    <w:rsid w:val="00110087"/>
    <w:rsid w:val="001103AD"/>
    <w:rsid w:val="0011131E"/>
    <w:rsid w:val="0011166C"/>
    <w:rsid w:val="00111D52"/>
    <w:rsid w:val="00111EBA"/>
    <w:rsid w:val="00111FA2"/>
    <w:rsid w:val="0011216C"/>
    <w:rsid w:val="00112332"/>
    <w:rsid w:val="0011268D"/>
    <w:rsid w:val="001126F7"/>
    <w:rsid w:val="00112931"/>
    <w:rsid w:val="00112BE1"/>
    <w:rsid w:val="00112E98"/>
    <w:rsid w:val="00113153"/>
    <w:rsid w:val="00113255"/>
    <w:rsid w:val="00113287"/>
    <w:rsid w:val="00113327"/>
    <w:rsid w:val="00113334"/>
    <w:rsid w:val="00113616"/>
    <w:rsid w:val="001136E6"/>
    <w:rsid w:val="00113770"/>
    <w:rsid w:val="00113A05"/>
    <w:rsid w:val="00113B33"/>
    <w:rsid w:val="00113DF3"/>
    <w:rsid w:val="00114BD1"/>
    <w:rsid w:val="00114C7D"/>
    <w:rsid w:val="00114F03"/>
    <w:rsid w:val="00114FD5"/>
    <w:rsid w:val="001152B1"/>
    <w:rsid w:val="00115649"/>
    <w:rsid w:val="0011590E"/>
    <w:rsid w:val="00115EF5"/>
    <w:rsid w:val="00115F5C"/>
    <w:rsid w:val="00115FAF"/>
    <w:rsid w:val="00116064"/>
    <w:rsid w:val="0011618A"/>
    <w:rsid w:val="001161CC"/>
    <w:rsid w:val="00116274"/>
    <w:rsid w:val="0011660F"/>
    <w:rsid w:val="00116638"/>
    <w:rsid w:val="00116E5D"/>
    <w:rsid w:val="00116E9C"/>
    <w:rsid w:val="00117323"/>
    <w:rsid w:val="001175EF"/>
    <w:rsid w:val="0011760F"/>
    <w:rsid w:val="00117970"/>
    <w:rsid w:val="00117A00"/>
    <w:rsid w:val="00117DBC"/>
    <w:rsid w:val="0012035E"/>
    <w:rsid w:val="00120BA1"/>
    <w:rsid w:val="00120F12"/>
    <w:rsid w:val="00120FD8"/>
    <w:rsid w:val="00121152"/>
    <w:rsid w:val="00121BB2"/>
    <w:rsid w:val="00121FC3"/>
    <w:rsid w:val="001223D5"/>
    <w:rsid w:val="001225BA"/>
    <w:rsid w:val="0012262A"/>
    <w:rsid w:val="00122B7C"/>
    <w:rsid w:val="00122B96"/>
    <w:rsid w:val="00122C51"/>
    <w:rsid w:val="00122C56"/>
    <w:rsid w:val="00122DA7"/>
    <w:rsid w:val="00122FB5"/>
    <w:rsid w:val="00123045"/>
    <w:rsid w:val="00123349"/>
    <w:rsid w:val="00123363"/>
    <w:rsid w:val="00123575"/>
    <w:rsid w:val="00123DA6"/>
    <w:rsid w:val="00123F44"/>
    <w:rsid w:val="00123F96"/>
    <w:rsid w:val="00124230"/>
    <w:rsid w:val="001242A4"/>
    <w:rsid w:val="001243B8"/>
    <w:rsid w:val="00124936"/>
    <w:rsid w:val="00124F43"/>
    <w:rsid w:val="0012513E"/>
    <w:rsid w:val="00125290"/>
    <w:rsid w:val="00125560"/>
    <w:rsid w:val="0012597C"/>
    <w:rsid w:val="001260C9"/>
    <w:rsid w:val="001260D1"/>
    <w:rsid w:val="001263E9"/>
    <w:rsid w:val="00126438"/>
    <w:rsid w:val="001266C8"/>
    <w:rsid w:val="00126AEB"/>
    <w:rsid w:val="00126BB9"/>
    <w:rsid w:val="00126D4F"/>
    <w:rsid w:val="00126D67"/>
    <w:rsid w:val="001271E6"/>
    <w:rsid w:val="00127A6D"/>
    <w:rsid w:val="00127C58"/>
    <w:rsid w:val="00130077"/>
    <w:rsid w:val="00130292"/>
    <w:rsid w:val="0013036D"/>
    <w:rsid w:val="00130B69"/>
    <w:rsid w:val="00130C39"/>
    <w:rsid w:val="00131102"/>
    <w:rsid w:val="00131A25"/>
    <w:rsid w:val="00131E08"/>
    <w:rsid w:val="00131F79"/>
    <w:rsid w:val="00132005"/>
    <w:rsid w:val="001321C9"/>
    <w:rsid w:val="00132693"/>
    <w:rsid w:val="00132741"/>
    <w:rsid w:val="00132967"/>
    <w:rsid w:val="00132996"/>
    <w:rsid w:val="00132AE2"/>
    <w:rsid w:val="00132AFA"/>
    <w:rsid w:val="00132CC4"/>
    <w:rsid w:val="00132E06"/>
    <w:rsid w:val="00133378"/>
    <w:rsid w:val="001334F3"/>
    <w:rsid w:val="001338FA"/>
    <w:rsid w:val="00133986"/>
    <w:rsid w:val="00133C27"/>
    <w:rsid w:val="00133DAC"/>
    <w:rsid w:val="00134315"/>
    <w:rsid w:val="00134783"/>
    <w:rsid w:val="0013485C"/>
    <w:rsid w:val="00134DA2"/>
    <w:rsid w:val="00134E85"/>
    <w:rsid w:val="00134F43"/>
    <w:rsid w:val="0013501D"/>
    <w:rsid w:val="00135114"/>
    <w:rsid w:val="001357A7"/>
    <w:rsid w:val="00135B66"/>
    <w:rsid w:val="00135D10"/>
    <w:rsid w:val="0013608C"/>
    <w:rsid w:val="00136263"/>
    <w:rsid w:val="00136386"/>
    <w:rsid w:val="001363E5"/>
    <w:rsid w:val="00136A69"/>
    <w:rsid w:val="00136AB2"/>
    <w:rsid w:val="00136BE8"/>
    <w:rsid w:val="00136CC9"/>
    <w:rsid w:val="00136E31"/>
    <w:rsid w:val="00136F98"/>
    <w:rsid w:val="00137433"/>
    <w:rsid w:val="00137755"/>
    <w:rsid w:val="00137909"/>
    <w:rsid w:val="00137B92"/>
    <w:rsid w:val="001400B2"/>
    <w:rsid w:val="0014092C"/>
    <w:rsid w:val="00140C22"/>
    <w:rsid w:val="00140D4B"/>
    <w:rsid w:val="001410A8"/>
    <w:rsid w:val="001413DB"/>
    <w:rsid w:val="00141466"/>
    <w:rsid w:val="0014147F"/>
    <w:rsid w:val="001415A7"/>
    <w:rsid w:val="0014175D"/>
    <w:rsid w:val="001419B6"/>
    <w:rsid w:val="001419C5"/>
    <w:rsid w:val="00141A62"/>
    <w:rsid w:val="00141A86"/>
    <w:rsid w:val="00142089"/>
    <w:rsid w:val="001420F2"/>
    <w:rsid w:val="001423D4"/>
    <w:rsid w:val="00142783"/>
    <w:rsid w:val="001427BA"/>
    <w:rsid w:val="00142998"/>
    <w:rsid w:val="00143233"/>
    <w:rsid w:val="0014362E"/>
    <w:rsid w:val="00144028"/>
    <w:rsid w:val="0014461C"/>
    <w:rsid w:val="0014467F"/>
    <w:rsid w:val="001446DC"/>
    <w:rsid w:val="0014544A"/>
    <w:rsid w:val="0014549B"/>
    <w:rsid w:val="00145536"/>
    <w:rsid w:val="001455EC"/>
    <w:rsid w:val="0014569C"/>
    <w:rsid w:val="001456E8"/>
    <w:rsid w:val="00145931"/>
    <w:rsid w:val="00145A98"/>
    <w:rsid w:val="00145C0B"/>
    <w:rsid w:val="00145C6A"/>
    <w:rsid w:val="001462AE"/>
    <w:rsid w:val="0014675C"/>
    <w:rsid w:val="00146788"/>
    <w:rsid w:val="0014748E"/>
    <w:rsid w:val="0014758D"/>
    <w:rsid w:val="00150431"/>
    <w:rsid w:val="00150A42"/>
    <w:rsid w:val="00150A67"/>
    <w:rsid w:val="00150BC5"/>
    <w:rsid w:val="00150E22"/>
    <w:rsid w:val="001517DB"/>
    <w:rsid w:val="00151BB0"/>
    <w:rsid w:val="00151E3F"/>
    <w:rsid w:val="00151FBC"/>
    <w:rsid w:val="00152055"/>
    <w:rsid w:val="0015217E"/>
    <w:rsid w:val="00153081"/>
    <w:rsid w:val="00153195"/>
    <w:rsid w:val="00153380"/>
    <w:rsid w:val="00153789"/>
    <w:rsid w:val="001539E0"/>
    <w:rsid w:val="00153E71"/>
    <w:rsid w:val="00153E90"/>
    <w:rsid w:val="001544DF"/>
    <w:rsid w:val="00154780"/>
    <w:rsid w:val="0015495F"/>
    <w:rsid w:val="00154A17"/>
    <w:rsid w:val="00154F17"/>
    <w:rsid w:val="00154F75"/>
    <w:rsid w:val="00155306"/>
    <w:rsid w:val="00155313"/>
    <w:rsid w:val="00155369"/>
    <w:rsid w:val="00155738"/>
    <w:rsid w:val="0015577D"/>
    <w:rsid w:val="00155B59"/>
    <w:rsid w:val="00155D87"/>
    <w:rsid w:val="00155DFD"/>
    <w:rsid w:val="00155F9D"/>
    <w:rsid w:val="00156132"/>
    <w:rsid w:val="00156173"/>
    <w:rsid w:val="0015637A"/>
    <w:rsid w:val="00156A14"/>
    <w:rsid w:val="00156D45"/>
    <w:rsid w:val="00156D46"/>
    <w:rsid w:val="001572AA"/>
    <w:rsid w:val="001572EA"/>
    <w:rsid w:val="00157334"/>
    <w:rsid w:val="00157605"/>
    <w:rsid w:val="00157663"/>
    <w:rsid w:val="00157F37"/>
    <w:rsid w:val="001600B9"/>
    <w:rsid w:val="0016075D"/>
    <w:rsid w:val="00160803"/>
    <w:rsid w:val="00160A5E"/>
    <w:rsid w:val="00160A65"/>
    <w:rsid w:val="0016117D"/>
    <w:rsid w:val="00161345"/>
    <w:rsid w:val="001616C2"/>
    <w:rsid w:val="00161927"/>
    <w:rsid w:val="0016219F"/>
    <w:rsid w:val="00162622"/>
    <w:rsid w:val="00162812"/>
    <w:rsid w:val="00162A86"/>
    <w:rsid w:val="00162BB9"/>
    <w:rsid w:val="00162F18"/>
    <w:rsid w:val="00163512"/>
    <w:rsid w:val="00163691"/>
    <w:rsid w:val="001637D2"/>
    <w:rsid w:val="00163A54"/>
    <w:rsid w:val="00163C5D"/>
    <w:rsid w:val="00163D33"/>
    <w:rsid w:val="00163EBB"/>
    <w:rsid w:val="00163ECA"/>
    <w:rsid w:val="00163EE2"/>
    <w:rsid w:val="00163EEE"/>
    <w:rsid w:val="00163FA5"/>
    <w:rsid w:val="001644CC"/>
    <w:rsid w:val="00164628"/>
    <w:rsid w:val="00164718"/>
    <w:rsid w:val="00164A92"/>
    <w:rsid w:val="00164AE3"/>
    <w:rsid w:val="00164BC4"/>
    <w:rsid w:val="00164C7C"/>
    <w:rsid w:val="00165281"/>
    <w:rsid w:val="0016571F"/>
    <w:rsid w:val="00165B58"/>
    <w:rsid w:val="00165C9E"/>
    <w:rsid w:val="00165DFB"/>
    <w:rsid w:val="00165E24"/>
    <w:rsid w:val="00165E35"/>
    <w:rsid w:val="00165F45"/>
    <w:rsid w:val="001660AC"/>
    <w:rsid w:val="00166309"/>
    <w:rsid w:val="001663A2"/>
    <w:rsid w:val="001666F2"/>
    <w:rsid w:val="0016680D"/>
    <w:rsid w:val="00166D17"/>
    <w:rsid w:val="0016782C"/>
    <w:rsid w:val="00167AD8"/>
    <w:rsid w:val="00167BBD"/>
    <w:rsid w:val="00170491"/>
    <w:rsid w:val="001708AA"/>
    <w:rsid w:val="001709D2"/>
    <w:rsid w:val="00171090"/>
    <w:rsid w:val="00171130"/>
    <w:rsid w:val="00171143"/>
    <w:rsid w:val="0017156A"/>
    <w:rsid w:val="0017175A"/>
    <w:rsid w:val="00171E59"/>
    <w:rsid w:val="001720C7"/>
    <w:rsid w:val="001723A2"/>
    <w:rsid w:val="0017262A"/>
    <w:rsid w:val="001726CF"/>
    <w:rsid w:val="00172F66"/>
    <w:rsid w:val="00173292"/>
    <w:rsid w:val="001737CC"/>
    <w:rsid w:val="00173A36"/>
    <w:rsid w:val="00173CF9"/>
    <w:rsid w:val="001741FC"/>
    <w:rsid w:val="0017436E"/>
    <w:rsid w:val="00174C8C"/>
    <w:rsid w:val="0017578F"/>
    <w:rsid w:val="001758EB"/>
    <w:rsid w:val="00175CB3"/>
    <w:rsid w:val="00175D0A"/>
    <w:rsid w:val="00176227"/>
    <w:rsid w:val="00176244"/>
    <w:rsid w:val="001765B1"/>
    <w:rsid w:val="00176642"/>
    <w:rsid w:val="0017676F"/>
    <w:rsid w:val="001768AA"/>
    <w:rsid w:val="00176E84"/>
    <w:rsid w:val="00176FC3"/>
    <w:rsid w:val="00177140"/>
    <w:rsid w:val="0017732A"/>
    <w:rsid w:val="00177445"/>
    <w:rsid w:val="00177678"/>
    <w:rsid w:val="001778F4"/>
    <w:rsid w:val="00177961"/>
    <w:rsid w:val="00177ACF"/>
    <w:rsid w:val="00177CCC"/>
    <w:rsid w:val="00177D75"/>
    <w:rsid w:val="001802AA"/>
    <w:rsid w:val="00180427"/>
    <w:rsid w:val="00180536"/>
    <w:rsid w:val="00180B66"/>
    <w:rsid w:val="00180C67"/>
    <w:rsid w:val="00180FCD"/>
    <w:rsid w:val="0018129B"/>
    <w:rsid w:val="00181364"/>
    <w:rsid w:val="00181460"/>
    <w:rsid w:val="001815A7"/>
    <w:rsid w:val="00181656"/>
    <w:rsid w:val="00181903"/>
    <w:rsid w:val="00181A1C"/>
    <w:rsid w:val="00181B16"/>
    <w:rsid w:val="00181B7C"/>
    <w:rsid w:val="00181D9E"/>
    <w:rsid w:val="00181FB8"/>
    <w:rsid w:val="00182CD3"/>
    <w:rsid w:val="0018326E"/>
    <w:rsid w:val="00183A4A"/>
    <w:rsid w:val="00183CF8"/>
    <w:rsid w:val="00183D63"/>
    <w:rsid w:val="00183EF1"/>
    <w:rsid w:val="00183F7E"/>
    <w:rsid w:val="001844E9"/>
    <w:rsid w:val="001848C4"/>
    <w:rsid w:val="00184C2B"/>
    <w:rsid w:val="00185681"/>
    <w:rsid w:val="00185977"/>
    <w:rsid w:val="00185A56"/>
    <w:rsid w:val="00185C67"/>
    <w:rsid w:val="00185E79"/>
    <w:rsid w:val="0018609C"/>
    <w:rsid w:val="001865FA"/>
    <w:rsid w:val="001869F6"/>
    <w:rsid w:val="00186FF4"/>
    <w:rsid w:val="0018714D"/>
    <w:rsid w:val="00187160"/>
    <w:rsid w:val="001872FC"/>
    <w:rsid w:val="00187330"/>
    <w:rsid w:val="0018744F"/>
    <w:rsid w:val="00190062"/>
    <w:rsid w:val="0019009D"/>
    <w:rsid w:val="001906A3"/>
    <w:rsid w:val="00190825"/>
    <w:rsid w:val="00190AB2"/>
    <w:rsid w:val="00190C42"/>
    <w:rsid w:val="00190E5F"/>
    <w:rsid w:val="00191189"/>
    <w:rsid w:val="001915DA"/>
    <w:rsid w:val="001916B4"/>
    <w:rsid w:val="00192176"/>
    <w:rsid w:val="001925C7"/>
    <w:rsid w:val="00192704"/>
    <w:rsid w:val="00192839"/>
    <w:rsid w:val="00192A70"/>
    <w:rsid w:val="00193125"/>
    <w:rsid w:val="00193B25"/>
    <w:rsid w:val="00193B6F"/>
    <w:rsid w:val="00193DE0"/>
    <w:rsid w:val="00193F80"/>
    <w:rsid w:val="00194111"/>
    <w:rsid w:val="0019413E"/>
    <w:rsid w:val="0019447C"/>
    <w:rsid w:val="00194A09"/>
    <w:rsid w:val="00194B2A"/>
    <w:rsid w:val="00194BD9"/>
    <w:rsid w:val="00195294"/>
    <w:rsid w:val="0019564E"/>
    <w:rsid w:val="00195802"/>
    <w:rsid w:val="001958F2"/>
    <w:rsid w:val="0019673E"/>
    <w:rsid w:val="00196932"/>
    <w:rsid w:val="0019698A"/>
    <w:rsid w:val="00196C61"/>
    <w:rsid w:val="00196D76"/>
    <w:rsid w:val="00196E84"/>
    <w:rsid w:val="00196F0B"/>
    <w:rsid w:val="00197102"/>
    <w:rsid w:val="00197441"/>
    <w:rsid w:val="001974BF"/>
    <w:rsid w:val="001979BB"/>
    <w:rsid w:val="001979E5"/>
    <w:rsid w:val="00197CDA"/>
    <w:rsid w:val="00197D87"/>
    <w:rsid w:val="001A024B"/>
    <w:rsid w:val="001A05FA"/>
    <w:rsid w:val="001A0887"/>
    <w:rsid w:val="001A0899"/>
    <w:rsid w:val="001A08DE"/>
    <w:rsid w:val="001A0932"/>
    <w:rsid w:val="001A09AE"/>
    <w:rsid w:val="001A0FB6"/>
    <w:rsid w:val="001A0FBF"/>
    <w:rsid w:val="001A18F0"/>
    <w:rsid w:val="001A1B79"/>
    <w:rsid w:val="001A1E20"/>
    <w:rsid w:val="001A2467"/>
    <w:rsid w:val="001A2776"/>
    <w:rsid w:val="001A28B6"/>
    <w:rsid w:val="001A2BEA"/>
    <w:rsid w:val="001A2C8E"/>
    <w:rsid w:val="001A2F85"/>
    <w:rsid w:val="001A3142"/>
    <w:rsid w:val="001A3329"/>
    <w:rsid w:val="001A3682"/>
    <w:rsid w:val="001A3814"/>
    <w:rsid w:val="001A41A6"/>
    <w:rsid w:val="001A443D"/>
    <w:rsid w:val="001A4753"/>
    <w:rsid w:val="001A49AE"/>
    <w:rsid w:val="001A57FB"/>
    <w:rsid w:val="001A5C0B"/>
    <w:rsid w:val="001A5D4C"/>
    <w:rsid w:val="001A5EA0"/>
    <w:rsid w:val="001A6330"/>
    <w:rsid w:val="001A667F"/>
    <w:rsid w:val="001A670D"/>
    <w:rsid w:val="001A67B2"/>
    <w:rsid w:val="001A69C2"/>
    <w:rsid w:val="001A6CAE"/>
    <w:rsid w:val="001A6D78"/>
    <w:rsid w:val="001A6DEB"/>
    <w:rsid w:val="001A6ED3"/>
    <w:rsid w:val="001A74B1"/>
    <w:rsid w:val="001A7686"/>
    <w:rsid w:val="001A7893"/>
    <w:rsid w:val="001A78FA"/>
    <w:rsid w:val="001A790F"/>
    <w:rsid w:val="001A79B4"/>
    <w:rsid w:val="001A7B0F"/>
    <w:rsid w:val="001A7F4A"/>
    <w:rsid w:val="001A7F64"/>
    <w:rsid w:val="001B01D1"/>
    <w:rsid w:val="001B0538"/>
    <w:rsid w:val="001B05C5"/>
    <w:rsid w:val="001B06F2"/>
    <w:rsid w:val="001B06F5"/>
    <w:rsid w:val="001B098A"/>
    <w:rsid w:val="001B1026"/>
    <w:rsid w:val="001B10BB"/>
    <w:rsid w:val="001B1119"/>
    <w:rsid w:val="001B18B8"/>
    <w:rsid w:val="001B2656"/>
    <w:rsid w:val="001B2717"/>
    <w:rsid w:val="001B3732"/>
    <w:rsid w:val="001B38CF"/>
    <w:rsid w:val="001B3CDA"/>
    <w:rsid w:val="001B45DA"/>
    <w:rsid w:val="001B4CB3"/>
    <w:rsid w:val="001B4E15"/>
    <w:rsid w:val="001B4F20"/>
    <w:rsid w:val="001B5204"/>
    <w:rsid w:val="001B5489"/>
    <w:rsid w:val="001B55E0"/>
    <w:rsid w:val="001B5A93"/>
    <w:rsid w:val="001B5C92"/>
    <w:rsid w:val="001B60A6"/>
    <w:rsid w:val="001B6415"/>
    <w:rsid w:val="001B652B"/>
    <w:rsid w:val="001B6DB6"/>
    <w:rsid w:val="001B78B0"/>
    <w:rsid w:val="001B7B4E"/>
    <w:rsid w:val="001B7D5D"/>
    <w:rsid w:val="001B7DD0"/>
    <w:rsid w:val="001B7DF0"/>
    <w:rsid w:val="001C00F6"/>
    <w:rsid w:val="001C0180"/>
    <w:rsid w:val="001C0423"/>
    <w:rsid w:val="001C060B"/>
    <w:rsid w:val="001C0B15"/>
    <w:rsid w:val="001C0D25"/>
    <w:rsid w:val="001C0E4E"/>
    <w:rsid w:val="001C178A"/>
    <w:rsid w:val="001C1E33"/>
    <w:rsid w:val="001C1E96"/>
    <w:rsid w:val="001C1FDC"/>
    <w:rsid w:val="001C205C"/>
    <w:rsid w:val="001C2A69"/>
    <w:rsid w:val="001C2A82"/>
    <w:rsid w:val="001C2DD9"/>
    <w:rsid w:val="001C33A9"/>
    <w:rsid w:val="001C3520"/>
    <w:rsid w:val="001C3C98"/>
    <w:rsid w:val="001C3ECD"/>
    <w:rsid w:val="001C3F9C"/>
    <w:rsid w:val="001C3FF9"/>
    <w:rsid w:val="001C43AA"/>
    <w:rsid w:val="001C4665"/>
    <w:rsid w:val="001C471D"/>
    <w:rsid w:val="001C4933"/>
    <w:rsid w:val="001C4E0E"/>
    <w:rsid w:val="001C4E5C"/>
    <w:rsid w:val="001C510F"/>
    <w:rsid w:val="001C51B9"/>
    <w:rsid w:val="001C5C52"/>
    <w:rsid w:val="001C5D6E"/>
    <w:rsid w:val="001C5E34"/>
    <w:rsid w:val="001C5E50"/>
    <w:rsid w:val="001C5ECE"/>
    <w:rsid w:val="001C6036"/>
    <w:rsid w:val="001C6093"/>
    <w:rsid w:val="001C634F"/>
    <w:rsid w:val="001C653A"/>
    <w:rsid w:val="001C6563"/>
    <w:rsid w:val="001C6626"/>
    <w:rsid w:val="001C6D2B"/>
    <w:rsid w:val="001C6E31"/>
    <w:rsid w:val="001C7105"/>
    <w:rsid w:val="001C72F7"/>
    <w:rsid w:val="001C7D41"/>
    <w:rsid w:val="001C7E7A"/>
    <w:rsid w:val="001C7EEE"/>
    <w:rsid w:val="001C9DD8"/>
    <w:rsid w:val="001D01C1"/>
    <w:rsid w:val="001D01D1"/>
    <w:rsid w:val="001D076F"/>
    <w:rsid w:val="001D08A6"/>
    <w:rsid w:val="001D0B90"/>
    <w:rsid w:val="001D0E9F"/>
    <w:rsid w:val="001D1517"/>
    <w:rsid w:val="001D1B16"/>
    <w:rsid w:val="001D1F28"/>
    <w:rsid w:val="001D203E"/>
    <w:rsid w:val="001D2066"/>
    <w:rsid w:val="001D24E8"/>
    <w:rsid w:val="001D2C44"/>
    <w:rsid w:val="001D2CF7"/>
    <w:rsid w:val="001D3208"/>
    <w:rsid w:val="001D3668"/>
    <w:rsid w:val="001D3820"/>
    <w:rsid w:val="001D3D7F"/>
    <w:rsid w:val="001D442D"/>
    <w:rsid w:val="001D45F8"/>
    <w:rsid w:val="001D4679"/>
    <w:rsid w:val="001D48AB"/>
    <w:rsid w:val="001D49A7"/>
    <w:rsid w:val="001D4AC4"/>
    <w:rsid w:val="001D4CA4"/>
    <w:rsid w:val="001D520E"/>
    <w:rsid w:val="001D569E"/>
    <w:rsid w:val="001D58EC"/>
    <w:rsid w:val="001D5AB0"/>
    <w:rsid w:val="001D5E9D"/>
    <w:rsid w:val="001D5EFE"/>
    <w:rsid w:val="001D5FE2"/>
    <w:rsid w:val="001D6027"/>
    <w:rsid w:val="001D6051"/>
    <w:rsid w:val="001D618C"/>
    <w:rsid w:val="001D69EB"/>
    <w:rsid w:val="001D709B"/>
    <w:rsid w:val="001D7280"/>
    <w:rsid w:val="001D75EB"/>
    <w:rsid w:val="001D7B67"/>
    <w:rsid w:val="001D7E23"/>
    <w:rsid w:val="001E014A"/>
    <w:rsid w:val="001E06C9"/>
    <w:rsid w:val="001E0746"/>
    <w:rsid w:val="001E07A8"/>
    <w:rsid w:val="001E0E55"/>
    <w:rsid w:val="001E124A"/>
    <w:rsid w:val="001E1A77"/>
    <w:rsid w:val="001E1BD4"/>
    <w:rsid w:val="001E2632"/>
    <w:rsid w:val="001E264A"/>
    <w:rsid w:val="001E26E6"/>
    <w:rsid w:val="001E281C"/>
    <w:rsid w:val="001E2F09"/>
    <w:rsid w:val="001E2F9A"/>
    <w:rsid w:val="001E31C5"/>
    <w:rsid w:val="001E31E1"/>
    <w:rsid w:val="001E3422"/>
    <w:rsid w:val="001E363D"/>
    <w:rsid w:val="001E3716"/>
    <w:rsid w:val="001E39E3"/>
    <w:rsid w:val="001E3BAC"/>
    <w:rsid w:val="001E3C5D"/>
    <w:rsid w:val="001E3EE8"/>
    <w:rsid w:val="001E43D4"/>
    <w:rsid w:val="001E44A1"/>
    <w:rsid w:val="001E5282"/>
    <w:rsid w:val="001E5338"/>
    <w:rsid w:val="001E53C7"/>
    <w:rsid w:val="001E566E"/>
    <w:rsid w:val="001E570E"/>
    <w:rsid w:val="001E5CC5"/>
    <w:rsid w:val="001E5EB9"/>
    <w:rsid w:val="001E6261"/>
    <w:rsid w:val="001E62BF"/>
    <w:rsid w:val="001E6562"/>
    <w:rsid w:val="001E661C"/>
    <w:rsid w:val="001E6868"/>
    <w:rsid w:val="001E6985"/>
    <w:rsid w:val="001E69D9"/>
    <w:rsid w:val="001E6DB3"/>
    <w:rsid w:val="001E7197"/>
    <w:rsid w:val="001E7242"/>
    <w:rsid w:val="001E7696"/>
    <w:rsid w:val="001E7832"/>
    <w:rsid w:val="001EB564"/>
    <w:rsid w:val="001F01A6"/>
    <w:rsid w:val="001F026D"/>
    <w:rsid w:val="001F030C"/>
    <w:rsid w:val="001F0318"/>
    <w:rsid w:val="001F03B7"/>
    <w:rsid w:val="001F0BDB"/>
    <w:rsid w:val="001F0D0C"/>
    <w:rsid w:val="001F0E22"/>
    <w:rsid w:val="001F0EC8"/>
    <w:rsid w:val="001F1056"/>
    <w:rsid w:val="001F14DC"/>
    <w:rsid w:val="001F15BA"/>
    <w:rsid w:val="001F1A0E"/>
    <w:rsid w:val="001F1ACE"/>
    <w:rsid w:val="001F2215"/>
    <w:rsid w:val="001F2296"/>
    <w:rsid w:val="001F26CE"/>
    <w:rsid w:val="001F2705"/>
    <w:rsid w:val="001F27F6"/>
    <w:rsid w:val="001F2B72"/>
    <w:rsid w:val="001F2F57"/>
    <w:rsid w:val="001F2F6C"/>
    <w:rsid w:val="001F3239"/>
    <w:rsid w:val="001F39A3"/>
    <w:rsid w:val="001F3BBB"/>
    <w:rsid w:val="001F3F1F"/>
    <w:rsid w:val="001F43B7"/>
    <w:rsid w:val="001F45B5"/>
    <w:rsid w:val="001F4653"/>
    <w:rsid w:val="001F47BA"/>
    <w:rsid w:val="001F4817"/>
    <w:rsid w:val="001F4F3A"/>
    <w:rsid w:val="001F56A9"/>
    <w:rsid w:val="001F5C82"/>
    <w:rsid w:val="001F5D46"/>
    <w:rsid w:val="001F5DEA"/>
    <w:rsid w:val="001F5E31"/>
    <w:rsid w:val="001F611A"/>
    <w:rsid w:val="001F672A"/>
    <w:rsid w:val="001F6860"/>
    <w:rsid w:val="001F6BC7"/>
    <w:rsid w:val="001F70AA"/>
    <w:rsid w:val="001F720B"/>
    <w:rsid w:val="001F7313"/>
    <w:rsid w:val="001F737D"/>
    <w:rsid w:val="001F741B"/>
    <w:rsid w:val="001F7468"/>
    <w:rsid w:val="001F76A2"/>
    <w:rsid w:val="001F76F9"/>
    <w:rsid w:val="001F7785"/>
    <w:rsid w:val="001F78DB"/>
    <w:rsid w:val="001F79B1"/>
    <w:rsid w:val="001F79D8"/>
    <w:rsid w:val="001F7CE1"/>
    <w:rsid w:val="001F7E16"/>
    <w:rsid w:val="00200199"/>
    <w:rsid w:val="00200286"/>
    <w:rsid w:val="002002CA"/>
    <w:rsid w:val="00200598"/>
    <w:rsid w:val="002007AC"/>
    <w:rsid w:val="00200B39"/>
    <w:rsid w:val="00200C35"/>
    <w:rsid w:val="00200D54"/>
    <w:rsid w:val="0020117A"/>
    <w:rsid w:val="0020118A"/>
    <w:rsid w:val="002014D5"/>
    <w:rsid w:val="00201567"/>
    <w:rsid w:val="00201F8F"/>
    <w:rsid w:val="00202274"/>
    <w:rsid w:val="002027FB"/>
    <w:rsid w:val="00202AD6"/>
    <w:rsid w:val="002036EF"/>
    <w:rsid w:val="002039C6"/>
    <w:rsid w:val="00203BB2"/>
    <w:rsid w:val="00203C0C"/>
    <w:rsid w:val="00204664"/>
    <w:rsid w:val="002047E0"/>
    <w:rsid w:val="00204B3B"/>
    <w:rsid w:val="00204C89"/>
    <w:rsid w:val="00204F0F"/>
    <w:rsid w:val="00205087"/>
    <w:rsid w:val="002051FF"/>
    <w:rsid w:val="002056D8"/>
    <w:rsid w:val="00205A81"/>
    <w:rsid w:val="00206142"/>
    <w:rsid w:val="002063C5"/>
    <w:rsid w:val="002065A8"/>
    <w:rsid w:val="002065D0"/>
    <w:rsid w:val="00206664"/>
    <w:rsid w:val="00206878"/>
    <w:rsid w:val="00206AB8"/>
    <w:rsid w:val="00206CBB"/>
    <w:rsid w:val="002070A0"/>
    <w:rsid w:val="0020719F"/>
    <w:rsid w:val="0020757D"/>
    <w:rsid w:val="0020799F"/>
    <w:rsid w:val="00207F95"/>
    <w:rsid w:val="002100E3"/>
    <w:rsid w:val="0021057C"/>
    <w:rsid w:val="00210C5E"/>
    <w:rsid w:val="00210CD9"/>
    <w:rsid w:val="00210D24"/>
    <w:rsid w:val="00210E3E"/>
    <w:rsid w:val="002111BC"/>
    <w:rsid w:val="002112FE"/>
    <w:rsid w:val="002114CE"/>
    <w:rsid w:val="002117D3"/>
    <w:rsid w:val="002118F4"/>
    <w:rsid w:val="00211B87"/>
    <w:rsid w:val="002120B6"/>
    <w:rsid w:val="002124E3"/>
    <w:rsid w:val="00212601"/>
    <w:rsid w:val="00212755"/>
    <w:rsid w:val="00212792"/>
    <w:rsid w:val="002129A4"/>
    <w:rsid w:val="002129DB"/>
    <w:rsid w:val="002129F9"/>
    <w:rsid w:val="00212B8C"/>
    <w:rsid w:val="00212CC7"/>
    <w:rsid w:val="00212F5B"/>
    <w:rsid w:val="002136CE"/>
    <w:rsid w:val="0021384E"/>
    <w:rsid w:val="002140AD"/>
    <w:rsid w:val="00214612"/>
    <w:rsid w:val="002146A0"/>
    <w:rsid w:val="002146C4"/>
    <w:rsid w:val="002146E0"/>
    <w:rsid w:val="00214BBD"/>
    <w:rsid w:val="00214BE2"/>
    <w:rsid w:val="00214C85"/>
    <w:rsid w:val="00214E4C"/>
    <w:rsid w:val="00214F63"/>
    <w:rsid w:val="00215153"/>
    <w:rsid w:val="002153C3"/>
    <w:rsid w:val="002157B3"/>
    <w:rsid w:val="002158DF"/>
    <w:rsid w:val="00215B8F"/>
    <w:rsid w:val="00216228"/>
    <w:rsid w:val="002162D6"/>
    <w:rsid w:val="002166A9"/>
    <w:rsid w:val="0021695A"/>
    <w:rsid w:val="00216D5E"/>
    <w:rsid w:val="00217152"/>
    <w:rsid w:val="00217177"/>
    <w:rsid w:val="0021725B"/>
    <w:rsid w:val="00217550"/>
    <w:rsid w:val="00217CC5"/>
    <w:rsid w:val="00217DA6"/>
    <w:rsid w:val="00220120"/>
    <w:rsid w:val="00220166"/>
    <w:rsid w:val="00220280"/>
    <w:rsid w:val="00220808"/>
    <w:rsid w:val="002209A1"/>
    <w:rsid w:val="00220A03"/>
    <w:rsid w:val="00220B41"/>
    <w:rsid w:val="00220F28"/>
    <w:rsid w:val="00221191"/>
    <w:rsid w:val="00221792"/>
    <w:rsid w:val="00221DD7"/>
    <w:rsid w:val="00221E06"/>
    <w:rsid w:val="00221E90"/>
    <w:rsid w:val="00222004"/>
    <w:rsid w:val="0022210D"/>
    <w:rsid w:val="002223A2"/>
    <w:rsid w:val="00222729"/>
    <w:rsid w:val="00222C8A"/>
    <w:rsid w:val="00222FA7"/>
    <w:rsid w:val="00222FD7"/>
    <w:rsid w:val="0022335C"/>
    <w:rsid w:val="00223900"/>
    <w:rsid w:val="00223949"/>
    <w:rsid w:val="00223BAC"/>
    <w:rsid w:val="00223CE0"/>
    <w:rsid w:val="0022434A"/>
    <w:rsid w:val="002243D0"/>
    <w:rsid w:val="00224501"/>
    <w:rsid w:val="00224782"/>
    <w:rsid w:val="002249D6"/>
    <w:rsid w:val="00224BEA"/>
    <w:rsid w:val="00224C0B"/>
    <w:rsid w:val="00224C4E"/>
    <w:rsid w:val="00224CFC"/>
    <w:rsid w:val="00224D62"/>
    <w:rsid w:val="002255B2"/>
    <w:rsid w:val="0022593C"/>
    <w:rsid w:val="00225CDC"/>
    <w:rsid w:val="0022603F"/>
    <w:rsid w:val="00226147"/>
    <w:rsid w:val="00226177"/>
    <w:rsid w:val="00226205"/>
    <w:rsid w:val="00226314"/>
    <w:rsid w:val="002264EE"/>
    <w:rsid w:val="0022671C"/>
    <w:rsid w:val="002267B5"/>
    <w:rsid w:val="00226C4A"/>
    <w:rsid w:val="00226D4C"/>
    <w:rsid w:val="002273EF"/>
    <w:rsid w:val="0022770D"/>
    <w:rsid w:val="00227846"/>
    <w:rsid w:val="00227BFB"/>
    <w:rsid w:val="00230008"/>
    <w:rsid w:val="0023055B"/>
    <w:rsid w:val="00230803"/>
    <w:rsid w:val="002308BB"/>
    <w:rsid w:val="00230F87"/>
    <w:rsid w:val="00230FA7"/>
    <w:rsid w:val="0023104E"/>
    <w:rsid w:val="00231588"/>
    <w:rsid w:val="002321D0"/>
    <w:rsid w:val="002325D8"/>
    <w:rsid w:val="00232685"/>
    <w:rsid w:val="002326D9"/>
    <w:rsid w:val="00232A8E"/>
    <w:rsid w:val="00232C31"/>
    <w:rsid w:val="00232D4C"/>
    <w:rsid w:val="00232D93"/>
    <w:rsid w:val="002330FC"/>
    <w:rsid w:val="0023314C"/>
    <w:rsid w:val="002331B7"/>
    <w:rsid w:val="002331FF"/>
    <w:rsid w:val="00233327"/>
    <w:rsid w:val="002339E1"/>
    <w:rsid w:val="00233B84"/>
    <w:rsid w:val="00233E62"/>
    <w:rsid w:val="00234062"/>
    <w:rsid w:val="002344EA"/>
    <w:rsid w:val="0023451D"/>
    <w:rsid w:val="00234E07"/>
    <w:rsid w:val="002352E6"/>
    <w:rsid w:val="00235BC2"/>
    <w:rsid w:val="00236284"/>
    <w:rsid w:val="0023660A"/>
    <w:rsid w:val="002368A5"/>
    <w:rsid w:val="002373C6"/>
    <w:rsid w:val="002378EF"/>
    <w:rsid w:val="0023792D"/>
    <w:rsid w:val="00237B44"/>
    <w:rsid w:val="00237E53"/>
    <w:rsid w:val="00237E76"/>
    <w:rsid w:val="0024035D"/>
    <w:rsid w:val="0024093A"/>
    <w:rsid w:val="00240A92"/>
    <w:rsid w:val="00240E30"/>
    <w:rsid w:val="00240EA0"/>
    <w:rsid w:val="00241155"/>
    <w:rsid w:val="00241295"/>
    <w:rsid w:val="00241983"/>
    <w:rsid w:val="00241E2C"/>
    <w:rsid w:val="00241E77"/>
    <w:rsid w:val="00241F81"/>
    <w:rsid w:val="00242131"/>
    <w:rsid w:val="002425DE"/>
    <w:rsid w:val="002425F1"/>
    <w:rsid w:val="00242901"/>
    <w:rsid w:val="00242A3A"/>
    <w:rsid w:val="00242B3B"/>
    <w:rsid w:val="00242BEE"/>
    <w:rsid w:val="00242C95"/>
    <w:rsid w:val="00242E9A"/>
    <w:rsid w:val="00243394"/>
    <w:rsid w:val="00243A7D"/>
    <w:rsid w:val="00243E6A"/>
    <w:rsid w:val="002441DE"/>
    <w:rsid w:val="002441F7"/>
    <w:rsid w:val="0024453C"/>
    <w:rsid w:val="00244565"/>
    <w:rsid w:val="00244896"/>
    <w:rsid w:val="00244D51"/>
    <w:rsid w:val="00244EC1"/>
    <w:rsid w:val="00245045"/>
    <w:rsid w:val="0024571E"/>
    <w:rsid w:val="00245A18"/>
    <w:rsid w:val="002460F5"/>
    <w:rsid w:val="00246128"/>
    <w:rsid w:val="0024659C"/>
    <w:rsid w:val="002465A1"/>
    <w:rsid w:val="00246789"/>
    <w:rsid w:val="0024682D"/>
    <w:rsid w:val="0024684C"/>
    <w:rsid w:val="002472E6"/>
    <w:rsid w:val="002475C2"/>
    <w:rsid w:val="00247680"/>
    <w:rsid w:val="0025013C"/>
    <w:rsid w:val="0025017C"/>
    <w:rsid w:val="002502B3"/>
    <w:rsid w:val="002502D5"/>
    <w:rsid w:val="00250439"/>
    <w:rsid w:val="00250638"/>
    <w:rsid w:val="00250989"/>
    <w:rsid w:val="0025099B"/>
    <w:rsid w:val="00250A23"/>
    <w:rsid w:val="00250B0F"/>
    <w:rsid w:val="002519A3"/>
    <w:rsid w:val="00251DE4"/>
    <w:rsid w:val="00251EB0"/>
    <w:rsid w:val="002527F6"/>
    <w:rsid w:val="00252B01"/>
    <w:rsid w:val="00252C77"/>
    <w:rsid w:val="00252EC2"/>
    <w:rsid w:val="0025311A"/>
    <w:rsid w:val="002532FE"/>
    <w:rsid w:val="00253498"/>
    <w:rsid w:val="00253864"/>
    <w:rsid w:val="00253AED"/>
    <w:rsid w:val="0025418F"/>
    <w:rsid w:val="002542C4"/>
    <w:rsid w:val="00254719"/>
    <w:rsid w:val="00254B92"/>
    <w:rsid w:val="00254B97"/>
    <w:rsid w:val="00254D4C"/>
    <w:rsid w:val="00254DBF"/>
    <w:rsid w:val="00254EE4"/>
    <w:rsid w:val="002551E4"/>
    <w:rsid w:val="00255B33"/>
    <w:rsid w:val="00255BD8"/>
    <w:rsid w:val="00255DF9"/>
    <w:rsid w:val="002560E6"/>
    <w:rsid w:val="00256704"/>
    <w:rsid w:val="002567B8"/>
    <w:rsid w:val="0025695F"/>
    <w:rsid w:val="00256AA9"/>
    <w:rsid w:val="00257509"/>
    <w:rsid w:val="0025793A"/>
    <w:rsid w:val="002579B3"/>
    <w:rsid w:val="00257AF3"/>
    <w:rsid w:val="00257E3A"/>
    <w:rsid w:val="00257FED"/>
    <w:rsid w:val="002602B0"/>
    <w:rsid w:val="0026071F"/>
    <w:rsid w:val="00260ABF"/>
    <w:rsid w:val="00260AFE"/>
    <w:rsid w:val="002616D6"/>
    <w:rsid w:val="00261AD4"/>
    <w:rsid w:val="00261CD3"/>
    <w:rsid w:val="00261F8F"/>
    <w:rsid w:val="00262505"/>
    <w:rsid w:val="00262686"/>
    <w:rsid w:val="00262D50"/>
    <w:rsid w:val="00263793"/>
    <w:rsid w:val="00263858"/>
    <w:rsid w:val="00263A38"/>
    <w:rsid w:val="00263C64"/>
    <w:rsid w:val="00263D78"/>
    <w:rsid w:val="00263F5D"/>
    <w:rsid w:val="002643D1"/>
    <w:rsid w:val="002644A5"/>
    <w:rsid w:val="00264672"/>
    <w:rsid w:val="0026498E"/>
    <w:rsid w:val="00265179"/>
    <w:rsid w:val="002653F4"/>
    <w:rsid w:val="00265A07"/>
    <w:rsid w:val="00265E17"/>
    <w:rsid w:val="00266226"/>
    <w:rsid w:val="0026630C"/>
    <w:rsid w:val="002665AD"/>
    <w:rsid w:val="002666DD"/>
    <w:rsid w:val="0026699A"/>
    <w:rsid w:val="00266B0A"/>
    <w:rsid w:val="002677C9"/>
    <w:rsid w:val="00267D66"/>
    <w:rsid w:val="00267FB2"/>
    <w:rsid w:val="0027027A"/>
    <w:rsid w:val="00270488"/>
    <w:rsid w:val="002706AE"/>
    <w:rsid w:val="00270C10"/>
    <w:rsid w:val="00270D31"/>
    <w:rsid w:val="00270D8D"/>
    <w:rsid w:val="00270E5F"/>
    <w:rsid w:val="002710C0"/>
    <w:rsid w:val="002712AE"/>
    <w:rsid w:val="00271975"/>
    <w:rsid w:val="00271CF9"/>
    <w:rsid w:val="002723BA"/>
    <w:rsid w:val="002725E5"/>
    <w:rsid w:val="00272B1A"/>
    <w:rsid w:val="002735A1"/>
    <w:rsid w:val="0027399C"/>
    <w:rsid w:val="00273C5E"/>
    <w:rsid w:val="00273DC8"/>
    <w:rsid w:val="00273DE3"/>
    <w:rsid w:val="0027401F"/>
    <w:rsid w:val="002741A1"/>
    <w:rsid w:val="002741F7"/>
    <w:rsid w:val="002744CF"/>
    <w:rsid w:val="00275234"/>
    <w:rsid w:val="002754FC"/>
    <w:rsid w:val="00275EFB"/>
    <w:rsid w:val="00275F92"/>
    <w:rsid w:val="0027608B"/>
    <w:rsid w:val="00276326"/>
    <w:rsid w:val="00277256"/>
    <w:rsid w:val="002772BE"/>
    <w:rsid w:val="00277709"/>
    <w:rsid w:val="00277765"/>
    <w:rsid w:val="0027788B"/>
    <w:rsid w:val="00277C0D"/>
    <w:rsid w:val="00277F9A"/>
    <w:rsid w:val="00280538"/>
    <w:rsid w:val="0028057C"/>
    <w:rsid w:val="002809DE"/>
    <w:rsid w:val="00280B02"/>
    <w:rsid w:val="00280B9E"/>
    <w:rsid w:val="00280C16"/>
    <w:rsid w:val="00281017"/>
    <w:rsid w:val="002810D8"/>
    <w:rsid w:val="002812C2"/>
    <w:rsid w:val="0028142F"/>
    <w:rsid w:val="0028148F"/>
    <w:rsid w:val="0028179D"/>
    <w:rsid w:val="00281B64"/>
    <w:rsid w:val="00281D67"/>
    <w:rsid w:val="00281E23"/>
    <w:rsid w:val="00282464"/>
    <w:rsid w:val="0028247B"/>
    <w:rsid w:val="002824F4"/>
    <w:rsid w:val="002826E0"/>
    <w:rsid w:val="00282753"/>
    <w:rsid w:val="00282F39"/>
    <w:rsid w:val="00283049"/>
    <w:rsid w:val="00283153"/>
    <w:rsid w:val="0028315F"/>
    <w:rsid w:val="00283368"/>
    <w:rsid w:val="00283473"/>
    <w:rsid w:val="00283DBE"/>
    <w:rsid w:val="0028492D"/>
    <w:rsid w:val="00284BE9"/>
    <w:rsid w:val="00284D90"/>
    <w:rsid w:val="00284FFE"/>
    <w:rsid w:val="00285037"/>
    <w:rsid w:val="002855DA"/>
    <w:rsid w:val="00285A58"/>
    <w:rsid w:val="00285D72"/>
    <w:rsid w:val="00285E85"/>
    <w:rsid w:val="0028611A"/>
    <w:rsid w:val="00286B9E"/>
    <w:rsid w:val="00286D0C"/>
    <w:rsid w:val="00286E1B"/>
    <w:rsid w:val="00286E6A"/>
    <w:rsid w:val="00286FF0"/>
    <w:rsid w:val="002870AA"/>
    <w:rsid w:val="00287445"/>
    <w:rsid w:val="00287959"/>
    <w:rsid w:val="002884AD"/>
    <w:rsid w:val="0028EF5B"/>
    <w:rsid w:val="002904C7"/>
    <w:rsid w:val="002908F3"/>
    <w:rsid w:val="00290A1B"/>
    <w:rsid w:val="00291113"/>
    <w:rsid w:val="002911C6"/>
    <w:rsid w:val="0029126C"/>
    <w:rsid w:val="002913B0"/>
    <w:rsid w:val="00291443"/>
    <w:rsid w:val="002914B0"/>
    <w:rsid w:val="00291558"/>
    <w:rsid w:val="00291D4E"/>
    <w:rsid w:val="00291EB9"/>
    <w:rsid w:val="00291F74"/>
    <w:rsid w:val="00292387"/>
    <w:rsid w:val="00292616"/>
    <w:rsid w:val="00292759"/>
    <w:rsid w:val="0029348B"/>
    <w:rsid w:val="002935B4"/>
    <w:rsid w:val="00293AAF"/>
    <w:rsid w:val="00293F34"/>
    <w:rsid w:val="0029401F"/>
    <w:rsid w:val="002940E8"/>
    <w:rsid w:val="002947DC"/>
    <w:rsid w:val="00294AC9"/>
    <w:rsid w:val="00294C5F"/>
    <w:rsid w:val="00295010"/>
    <w:rsid w:val="00295108"/>
    <w:rsid w:val="00295275"/>
    <w:rsid w:val="00295892"/>
    <w:rsid w:val="00295C0A"/>
    <w:rsid w:val="00295C99"/>
    <w:rsid w:val="00295EA9"/>
    <w:rsid w:val="00295F4F"/>
    <w:rsid w:val="00295FA3"/>
    <w:rsid w:val="002963F8"/>
    <w:rsid w:val="00296430"/>
    <w:rsid w:val="00296498"/>
    <w:rsid w:val="0029661E"/>
    <w:rsid w:val="002969A3"/>
    <w:rsid w:val="00296E30"/>
    <w:rsid w:val="00296ED0"/>
    <w:rsid w:val="00296FCA"/>
    <w:rsid w:val="00297209"/>
    <w:rsid w:val="002973BA"/>
    <w:rsid w:val="0029744A"/>
    <w:rsid w:val="00297668"/>
    <w:rsid w:val="002977B1"/>
    <w:rsid w:val="00297922"/>
    <w:rsid w:val="00297F13"/>
    <w:rsid w:val="002A02E9"/>
    <w:rsid w:val="002A06DC"/>
    <w:rsid w:val="002A0810"/>
    <w:rsid w:val="002A0AA9"/>
    <w:rsid w:val="002A0AEE"/>
    <w:rsid w:val="002A10C2"/>
    <w:rsid w:val="002A1161"/>
    <w:rsid w:val="002A1729"/>
    <w:rsid w:val="002A186F"/>
    <w:rsid w:val="002A1A12"/>
    <w:rsid w:val="002A1D99"/>
    <w:rsid w:val="002A2304"/>
    <w:rsid w:val="002A26C3"/>
    <w:rsid w:val="002A2846"/>
    <w:rsid w:val="002A290D"/>
    <w:rsid w:val="002A2B96"/>
    <w:rsid w:val="002A34DD"/>
    <w:rsid w:val="002A38C3"/>
    <w:rsid w:val="002A3AFA"/>
    <w:rsid w:val="002A3CC4"/>
    <w:rsid w:val="002A3E92"/>
    <w:rsid w:val="002A40FA"/>
    <w:rsid w:val="002A432C"/>
    <w:rsid w:val="002A545F"/>
    <w:rsid w:val="002A5663"/>
    <w:rsid w:val="002A5EE8"/>
    <w:rsid w:val="002A61C2"/>
    <w:rsid w:val="002A6785"/>
    <w:rsid w:val="002A6825"/>
    <w:rsid w:val="002A68EA"/>
    <w:rsid w:val="002A6F6A"/>
    <w:rsid w:val="002A6FF1"/>
    <w:rsid w:val="002A71BF"/>
    <w:rsid w:val="002A79CA"/>
    <w:rsid w:val="002B00E5"/>
    <w:rsid w:val="002B021A"/>
    <w:rsid w:val="002B0559"/>
    <w:rsid w:val="002B0566"/>
    <w:rsid w:val="002B0671"/>
    <w:rsid w:val="002B0686"/>
    <w:rsid w:val="002B0776"/>
    <w:rsid w:val="002B1367"/>
    <w:rsid w:val="002B1460"/>
    <w:rsid w:val="002B14B1"/>
    <w:rsid w:val="002B1992"/>
    <w:rsid w:val="002B1C39"/>
    <w:rsid w:val="002B1E40"/>
    <w:rsid w:val="002B1F15"/>
    <w:rsid w:val="002B2391"/>
    <w:rsid w:val="002B24D9"/>
    <w:rsid w:val="002B2559"/>
    <w:rsid w:val="002B2C27"/>
    <w:rsid w:val="002B317A"/>
    <w:rsid w:val="002B3785"/>
    <w:rsid w:val="002B384D"/>
    <w:rsid w:val="002B3C75"/>
    <w:rsid w:val="002B3DAC"/>
    <w:rsid w:val="002B403C"/>
    <w:rsid w:val="002B4734"/>
    <w:rsid w:val="002B4CCC"/>
    <w:rsid w:val="002B4EB2"/>
    <w:rsid w:val="002B52D3"/>
    <w:rsid w:val="002B552F"/>
    <w:rsid w:val="002B5540"/>
    <w:rsid w:val="002B554D"/>
    <w:rsid w:val="002B5959"/>
    <w:rsid w:val="002B5EA9"/>
    <w:rsid w:val="002B68F6"/>
    <w:rsid w:val="002B69B4"/>
    <w:rsid w:val="002B6B08"/>
    <w:rsid w:val="002B74B3"/>
    <w:rsid w:val="002B764C"/>
    <w:rsid w:val="002B7AF2"/>
    <w:rsid w:val="002B7BCB"/>
    <w:rsid w:val="002B7FAB"/>
    <w:rsid w:val="002C065B"/>
    <w:rsid w:val="002C0BC5"/>
    <w:rsid w:val="002C0E7A"/>
    <w:rsid w:val="002C13D0"/>
    <w:rsid w:val="002C141C"/>
    <w:rsid w:val="002C1516"/>
    <w:rsid w:val="002C18B6"/>
    <w:rsid w:val="002C1B32"/>
    <w:rsid w:val="002C1C9D"/>
    <w:rsid w:val="002C215A"/>
    <w:rsid w:val="002C272D"/>
    <w:rsid w:val="002C2D00"/>
    <w:rsid w:val="002C2F44"/>
    <w:rsid w:val="002C33DE"/>
    <w:rsid w:val="002C3512"/>
    <w:rsid w:val="002C356D"/>
    <w:rsid w:val="002C35BC"/>
    <w:rsid w:val="002C3856"/>
    <w:rsid w:val="002C3871"/>
    <w:rsid w:val="002C3A28"/>
    <w:rsid w:val="002C3A42"/>
    <w:rsid w:val="002C3CDB"/>
    <w:rsid w:val="002C4344"/>
    <w:rsid w:val="002C4AE3"/>
    <w:rsid w:val="002C50D6"/>
    <w:rsid w:val="002C57AC"/>
    <w:rsid w:val="002C5BC1"/>
    <w:rsid w:val="002C5E84"/>
    <w:rsid w:val="002C6565"/>
    <w:rsid w:val="002C66A0"/>
    <w:rsid w:val="002C682C"/>
    <w:rsid w:val="002C6DC8"/>
    <w:rsid w:val="002C73DA"/>
    <w:rsid w:val="002C78F1"/>
    <w:rsid w:val="002C7B82"/>
    <w:rsid w:val="002C7F72"/>
    <w:rsid w:val="002D0714"/>
    <w:rsid w:val="002D09DD"/>
    <w:rsid w:val="002D0AC8"/>
    <w:rsid w:val="002D0EC9"/>
    <w:rsid w:val="002D0F72"/>
    <w:rsid w:val="002D17D5"/>
    <w:rsid w:val="002D1D68"/>
    <w:rsid w:val="002D1F0E"/>
    <w:rsid w:val="002D1F53"/>
    <w:rsid w:val="002D2035"/>
    <w:rsid w:val="002D2184"/>
    <w:rsid w:val="002D285F"/>
    <w:rsid w:val="002D2A0B"/>
    <w:rsid w:val="002D308C"/>
    <w:rsid w:val="002D30FF"/>
    <w:rsid w:val="002D3295"/>
    <w:rsid w:val="002D39F3"/>
    <w:rsid w:val="002D3C4B"/>
    <w:rsid w:val="002D3E8F"/>
    <w:rsid w:val="002D4448"/>
    <w:rsid w:val="002D472A"/>
    <w:rsid w:val="002D4928"/>
    <w:rsid w:val="002D4D61"/>
    <w:rsid w:val="002D5004"/>
    <w:rsid w:val="002D52D3"/>
    <w:rsid w:val="002D53FF"/>
    <w:rsid w:val="002D5464"/>
    <w:rsid w:val="002D559C"/>
    <w:rsid w:val="002D5967"/>
    <w:rsid w:val="002D6360"/>
    <w:rsid w:val="002D64E1"/>
    <w:rsid w:val="002D6764"/>
    <w:rsid w:val="002D6772"/>
    <w:rsid w:val="002D6BAF"/>
    <w:rsid w:val="002D6EF7"/>
    <w:rsid w:val="002D7567"/>
    <w:rsid w:val="002D7752"/>
    <w:rsid w:val="002D7E98"/>
    <w:rsid w:val="002E05EE"/>
    <w:rsid w:val="002E0941"/>
    <w:rsid w:val="002E09A1"/>
    <w:rsid w:val="002E0A51"/>
    <w:rsid w:val="002E0CEB"/>
    <w:rsid w:val="002E0DE9"/>
    <w:rsid w:val="002E0EA2"/>
    <w:rsid w:val="002E11DE"/>
    <w:rsid w:val="002E11E7"/>
    <w:rsid w:val="002E12B5"/>
    <w:rsid w:val="002E1485"/>
    <w:rsid w:val="002E1947"/>
    <w:rsid w:val="002E1A43"/>
    <w:rsid w:val="002E1ADA"/>
    <w:rsid w:val="002E1E23"/>
    <w:rsid w:val="002E1ED6"/>
    <w:rsid w:val="002E1FA5"/>
    <w:rsid w:val="002E1FCA"/>
    <w:rsid w:val="002E218A"/>
    <w:rsid w:val="002E259B"/>
    <w:rsid w:val="002E26F3"/>
    <w:rsid w:val="002E27B6"/>
    <w:rsid w:val="002E29AF"/>
    <w:rsid w:val="002E2BA0"/>
    <w:rsid w:val="002E2CAF"/>
    <w:rsid w:val="002E2D00"/>
    <w:rsid w:val="002E2E95"/>
    <w:rsid w:val="002E3942"/>
    <w:rsid w:val="002E3A72"/>
    <w:rsid w:val="002E3EA3"/>
    <w:rsid w:val="002E55BA"/>
    <w:rsid w:val="002E569C"/>
    <w:rsid w:val="002E5ABE"/>
    <w:rsid w:val="002E660D"/>
    <w:rsid w:val="002E6757"/>
    <w:rsid w:val="002E73EB"/>
    <w:rsid w:val="002E757C"/>
    <w:rsid w:val="002E7725"/>
    <w:rsid w:val="002E7A2C"/>
    <w:rsid w:val="002E7BC2"/>
    <w:rsid w:val="002F09BC"/>
    <w:rsid w:val="002F09EC"/>
    <w:rsid w:val="002F0E4A"/>
    <w:rsid w:val="002F1015"/>
    <w:rsid w:val="002F1192"/>
    <w:rsid w:val="002F11AD"/>
    <w:rsid w:val="002F1456"/>
    <w:rsid w:val="002F1C9F"/>
    <w:rsid w:val="002F1F80"/>
    <w:rsid w:val="002F21ED"/>
    <w:rsid w:val="002F2606"/>
    <w:rsid w:val="002F28B1"/>
    <w:rsid w:val="002F2D85"/>
    <w:rsid w:val="002F334C"/>
    <w:rsid w:val="002F351C"/>
    <w:rsid w:val="002F36AF"/>
    <w:rsid w:val="002F435E"/>
    <w:rsid w:val="002F45C2"/>
    <w:rsid w:val="002F4BEA"/>
    <w:rsid w:val="002F530A"/>
    <w:rsid w:val="002F532B"/>
    <w:rsid w:val="002F54FC"/>
    <w:rsid w:val="002F5AF4"/>
    <w:rsid w:val="002F5B66"/>
    <w:rsid w:val="002F5BD6"/>
    <w:rsid w:val="002F5F22"/>
    <w:rsid w:val="002F6175"/>
    <w:rsid w:val="002F61CA"/>
    <w:rsid w:val="002F6D53"/>
    <w:rsid w:val="002F6E89"/>
    <w:rsid w:val="002F71D5"/>
    <w:rsid w:val="002F725E"/>
    <w:rsid w:val="002F786B"/>
    <w:rsid w:val="002F786F"/>
    <w:rsid w:val="002F7A91"/>
    <w:rsid w:val="002F7C0B"/>
    <w:rsid w:val="002F7C88"/>
    <w:rsid w:val="002F7D5B"/>
    <w:rsid w:val="002F7DD1"/>
    <w:rsid w:val="002F7F27"/>
    <w:rsid w:val="00300557"/>
    <w:rsid w:val="0030084B"/>
    <w:rsid w:val="00300975"/>
    <w:rsid w:val="00300BA7"/>
    <w:rsid w:val="003014F0"/>
    <w:rsid w:val="003019AC"/>
    <w:rsid w:val="00301B1F"/>
    <w:rsid w:val="00301CAA"/>
    <w:rsid w:val="00301CCA"/>
    <w:rsid w:val="00301EBB"/>
    <w:rsid w:val="00301F73"/>
    <w:rsid w:val="00302003"/>
    <w:rsid w:val="003022E9"/>
    <w:rsid w:val="003024BF"/>
    <w:rsid w:val="00302712"/>
    <w:rsid w:val="003027BC"/>
    <w:rsid w:val="00302A7B"/>
    <w:rsid w:val="00302B9D"/>
    <w:rsid w:val="00302BD7"/>
    <w:rsid w:val="00302D0E"/>
    <w:rsid w:val="00303132"/>
    <w:rsid w:val="003035C6"/>
    <w:rsid w:val="00303797"/>
    <w:rsid w:val="003037D2"/>
    <w:rsid w:val="00303AC8"/>
    <w:rsid w:val="0030405F"/>
    <w:rsid w:val="003041FD"/>
    <w:rsid w:val="00304896"/>
    <w:rsid w:val="003049AD"/>
    <w:rsid w:val="00304B3A"/>
    <w:rsid w:val="00304E32"/>
    <w:rsid w:val="00304F93"/>
    <w:rsid w:val="00305043"/>
    <w:rsid w:val="003050E0"/>
    <w:rsid w:val="00305171"/>
    <w:rsid w:val="00305469"/>
    <w:rsid w:val="00305A6C"/>
    <w:rsid w:val="00305C51"/>
    <w:rsid w:val="00305CF3"/>
    <w:rsid w:val="00306A10"/>
    <w:rsid w:val="00306D24"/>
    <w:rsid w:val="00306EE2"/>
    <w:rsid w:val="003072FA"/>
    <w:rsid w:val="003074F5"/>
    <w:rsid w:val="0030796E"/>
    <w:rsid w:val="00307C5E"/>
    <w:rsid w:val="00307F83"/>
    <w:rsid w:val="0031005C"/>
    <w:rsid w:val="003100B6"/>
    <w:rsid w:val="00310366"/>
    <w:rsid w:val="003103D6"/>
    <w:rsid w:val="003104B1"/>
    <w:rsid w:val="003107D8"/>
    <w:rsid w:val="00310C31"/>
    <w:rsid w:val="00310ED4"/>
    <w:rsid w:val="003110D5"/>
    <w:rsid w:val="0031124A"/>
    <w:rsid w:val="00311276"/>
    <w:rsid w:val="00311418"/>
    <w:rsid w:val="00311583"/>
    <w:rsid w:val="00311725"/>
    <w:rsid w:val="00311BE1"/>
    <w:rsid w:val="00311D8E"/>
    <w:rsid w:val="00311E5E"/>
    <w:rsid w:val="00311F46"/>
    <w:rsid w:val="003121E7"/>
    <w:rsid w:val="00312205"/>
    <w:rsid w:val="003127F7"/>
    <w:rsid w:val="00312A45"/>
    <w:rsid w:val="00312BE0"/>
    <w:rsid w:val="00312D56"/>
    <w:rsid w:val="00313098"/>
    <w:rsid w:val="003134EC"/>
    <w:rsid w:val="00313824"/>
    <w:rsid w:val="00313B71"/>
    <w:rsid w:val="00313F2C"/>
    <w:rsid w:val="00314568"/>
    <w:rsid w:val="003146FA"/>
    <w:rsid w:val="003149F9"/>
    <w:rsid w:val="00314A0E"/>
    <w:rsid w:val="00314C6F"/>
    <w:rsid w:val="00315517"/>
    <w:rsid w:val="0031596D"/>
    <w:rsid w:val="003159F3"/>
    <w:rsid w:val="00315B74"/>
    <w:rsid w:val="00315BC6"/>
    <w:rsid w:val="00315C1D"/>
    <w:rsid w:val="00315DF4"/>
    <w:rsid w:val="003161A7"/>
    <w:rsid w:val="00316331"/>
    <w:rsid w:val="003164A2"/>
    <w:rsid w:val="00316517"/>
    <w:rsid w:val="00316612"/>
    <w:rsid w:val="003166CC"/>
    <w:rsid w:val="0031680F"/>
    <w:rsid w:val="0031686F"/>
    <w:rsid w:val="00316AA0"/>
    <w:rsid w:val="00316C38"/>
    <w:rsid w:val="00316CF9"/>
    <w:rsid w:val="00316E67"/>
    <w:rsid w:val="003170F1"/>
    <w:rsid w:val="00317104"/>
    <w:rsid w:val="00317108"/>
    <w:rsid w:val="003171E4"/>
    <w:rsid w:val="00317489"/>
    <w:rsid w:val="0031771C"/>
    <w:rsid w:val="00317880"/>
    <w:rsid w:val="00317BFB"/>
    <w:rsid w:val="00317FFB"/>
    <w:rsid w:val="0032021A"/>
    <w:rsid w:val="00320398"/>
    <w:rsid w:val="003204DC"/>
    <w:rsid w:val="003205DD"/>
    <w:rsid w:val="003206C8"/>
    <w:rsid w:val="003208D7"/>
    <w:rsid w:val="00320B8B"/>
    <w:rsid w:val="00320F25"/>
    <w:rsid w:val="003217F9"/>
    <w:rsid w:val="003226EE"/>
    <w:rsid w:val="00322C1A"/>
    <w:rsid w:val="00322D96"/>
    <w:rsid w:val="00322FB9"/>
    <w:rsid w:val="0032321B"/>
    <w:rsid w:val="0032337F"/>
    <w:rsid w:val="003233C6"/>
    <w:rsid w:val="003236C8"/>
    <w:rsid w:val="003237B7"/>
    <w:rsid w:val="00324117"/>
    <w:rsid w:val="00324363"/>
    <w:rsid w:val="0032444E"/>
    <w:rsid w:val="003245DA"/>
    <w:rsid w:val="00324845"/>
    <w:rsid w:val="00324907"/>
    <w:rsid w:val="0032494D"/>
    <w:rsid w:val="00324B34"/>
    <w:rsid w:val="00324BF0"/>
    <w:rsid w:val="00325042"/>
    <w:rsid w:val="003253EA"/>
    <w:rsid w:val="0032574B"/>
    <w:rsid w:val="0032577E"/>
    <w:rsid w:val="00325D03"/>
    <w:rsid w:val="00325FFC"/>
    <w:rsid w:val="003263CE"/>
    <w:rsid w:val="00326768"/>
    <w:rsid w:val="00326A0A"/>
    <w:rsid w:val="00326E21"/>
    <w:rsid w:val="00326E88"/>
    <w:rsid w:val="0032734C"/>
    <w:rsid w:val="003275B4"/>
    <w:rsid w:val="00327795"/>
    <w:rsid w:val="00330219"/>
    <w:rsid w:val="0033027A"/>
    <w:rsid w:val="003305D2"/>
    <w:rsid w:val="00330934"/>
    <w:rsid w:val="00330B2F"/>
    <w:rsid w:val="00330BE3"/>
    <w:rsid w:val="00330FC2"/>
    <w:rsid w:val="00330FF0"/>
    <w:rsid w:val="00331224"/>
    <w:rsid w:val="00331263"/>
    <w:rsid w:val="00331551"/>
    <w:rsid w:val="003317AE"/>
    <w:rsid w:val="00331A7B"/>
    <w:rsid w:val="00331B72"/>
    <w:rsid w:val="00331E29"/>
    <w:rsid w:val="003320BE"/>
    <w:rsid w:val="00332118"/>
    <w:rsid w:val="00332382"/>
    <w:rsid w:val="00332B8E"/>
    <w:rsid w:val="00332E46"/>
    <w:rsid w:val="00332E72"/>
    <w:rsid w:val="00332FE0"/>
    <w:rsid w:val="003330DD"/>
    <w:rsid w:val="003333BA"/>
    <w:rsid w:val="003337A4"/>
    <w:rsid w:val="00333E3C"/>
    <w:rsid w:val="0033403B"/>
    <w:rsid w:val="003341F0"/>
    <w:rsid w:val="00334730"/>
    <w:rsid w:val="0033477C"/>
    <w:rsid w:val="00334889"/>
    <w:rsid w:val="00334916"/>
    <w:rsid w:val="00334E38"/>
    <w:rsid w:val="00334F8A"/>
    <w:rsid w:val="00334F97"/>
    <w:rsid w:val="00335AD1"/>
    <w:rsid w:val="00335BBE"/>
    <w:rsid w:val="00335E49"/>
    <w:rsid w:val="00336262"/>
    <w:rsid w:val="003364C9"/>
    <w:rsid w:val="00336865"/>
    <w:rsid w:val="00336C31"/>
    <w:rsid w:val="00336EF7"/>
    <w:rsid w:val="003372C9"/>
    <w:rsid w:val="003375F4"/>
    <w:rsid w:val="0033775B"/>
    <w:rsid w:val="003377B3"/>
    <w:rsid w:val="0033783E"/>
    <w:rsid w:val="003378EF"/>
    <w:rsid w:val="00337942"/>
    <w:rsid w:val="00337A8D"/>
    <w:rsid w:val="00340269"/>
    <w:rsid w:val="00340D1E"/>
    <w:rsid w:val="00340E6A"/>
    <w:rsid w:val="00341C9B"/>
    <w:rsid w:val="00341CF1"/>
    <w:rsid w:val="00341D16"/>
    <w:rsid w:val="00342093"/>
    <w:rsid w:val="003424DD"/>
    <w:rsid w:val="00342530"/>
    <w:rsid w:val="0034257C"/>
    <w:rsid w:val="0034285D"/>
    <w:rsid w:val="00342A0F"/>
    <w:rsid w:val="00342CA1"/>
    <w:rsid w:val="003436E5"/>
    <w:rsid w:val="00343ED3"/>
    <w:rsid w:val="00344175"/>
    <w:rsid w:val="00344417"/>
    <w:rsid w:val="0034466A"/>
    <w:rsid w:val="00344988"/>
    <w:rsid w:val="00345520"/>
    <w:rsid w:val="003458E1"/>
    <w:rsid w:val="00345B1C"/>
    <w:rsid w:val="00345E25"/>
    <w:rsid w:val="00345F8C"/>
    <w:rsid w:val="0034610A"/>
    <w:rsid w:val="00346302"/>
    <w:rsid w:val="00346B26"/>
    <w:rsid w:val="00346B55"/>
    <w:rsid w:val="00346DA0"/>
    <w:rsid w:val="00346E4A"/>
    <w:rsid w:val="0034719E"/>
    <w:rsid w:val="003474EA"/>
    <w:rsid w:val="003477FF"/>
    <w:rsid w:val="003479B9"/>
    <w:rsid w:val="00347C37"/>
    <w:rsid w:val="0034ADEF"/>
    <w:rsid w:val="0035002E"/>
    <w:rsid w:val="0035059B"/>
    <w:rsid w:val="003508D8"/>
    <w:rsid w:val="0035097E"/>
    <w:rsid w:val="00350EF7"/>
    <w:rsid w:val="0035104A"/>
    <w:rsid w:val="00351083"/>
    <w:rsid w:val="00351109"/>
    <w:rsid w:val="00351153"/>
    <w:rsid w:val="00351557"/>
    <w:rsid w:val="003515C6"/>
    <w:rsid w:val="00351759"/>
    <w:rsid w:val="0035182A"/>
    <w:rsid w:val="00351C47"/>
    <w:rsid w:val="00351E67"/>
    <w:rsid w:val="0035202F"/>
    <w:rsid w:val="0035203E"/>
    <w:rsid w:val="0035214A"/>
    <w:rsid w:val="003522DA"/>
    <w:rsid w:val="00352600"/>
    <w:rsid w:val="00352666"/>
    <w:rsid w:val="003526B6"/>
    <w:rsid w:val="003527C4"/>
    <w:rsid w:val="003529FF"/>
    <w:rsid w:val="00352C97"/>
    <w:rsid w:val="00353219"/>
    <w:rsid w:val="003533DD"/>
    <w:rsid w:val="003537FB"/>
    <w:rsid w:val="003538B4"/>
    <w:rsid w:val="0035393C"/>
    <w:rsid w:val="003539D4"/>
    <w:rsid w:val="00353B34"/>
    <w:rsid w:val="00353B8A"/>
    <w:rsid w:val="00353C03"/>
    <w:rsid w:val="00353C5B"/>
    <w:rsid w:val="00353E87"/>
    <w:rsid w:val="0035417C"/>
    <w:rsid w:val="003544A5"/>
    <w:rsid w:val="003546FB"/>
    <w:rsid w:val="003548F6"/>
    <w:rsid w:val="00354978"/>
    <w:rsid w:val="00354A66"/>
    <w:rsid w:val="00354F1B"/>
    <w:rsid w:val="003551D2"/>
    <w:rsid w:val="003553E2"/>
    <w:rsid w:val="003553ED"/>
    <w:rsid w:val="00355E52"/>
    <w:rsid w:val="00355F71"/>
    <w:rsid w:val="00356574"/>
    <w:rsid w:val="003565E0"/>
    <w:rsid w:val="00356602"/>
    <w:rsid w:val="00356671"/>
    <w:rsid w:val="00356759"/>
    <w:rsid w:val="003567FB"/>
    <w:rsid w:val="003571C2"/>
    <w:rsid w:val="0035748E"/>
    <w:rsid w:val="003577CA"/>
    <w:rsid w:val="00357FFB"/>
    <w:rsid w:val="0036005F"/>
    <w:rsid w:val="003604BA"/>
    <w:rsid w:val="003606B2"/>
    <w:rsid w:val="00360C0C"/>
    <w:rsid w:val="0036114B"/>
    <w:rsid w:val="00361385"/>
    <w:rsid w:val="00361E29"/>
    <w:rsid w:val="003622DF"/>
    <w:rsid w:val="00362698"/>
    <w:rsid w:val="003628F1"/>
    <w:rsid w:val="00362B6D"/>
    <w:rsid w:val="003634A3"/>
    <w:rsid w:val="00363501"/>
    <w:rsid w:val="00363753"/>
    <w:rsid w:val="003637FB"/>
    <w:rsid w:val="00363974"/>
    <w:rsid w:val="00363A40"/>
    <w:rsid w:val="00363FFC"/>
    <w:rsid w:val="00364EEA"/>
    <w:rsid w:val="00364F32"/>
    <w:rsid w:val="0036512E"/>
    <w:rsid w:val="003652D9"/>
    <w:rsid w:val="00365375"/>
    <w:rsid w:val="00365BA5"/>
    <w:rsid w:val="00365E39"/>
    <w:rsid w:val="0036613F"/>
    <w:rsid w:val="003665B0"/>
    <w:rsid w:val="00366B60"/>
    <w:rsid w:val="00366B69"/>
    <w:rsid w:val="00366BA0"/>
    <w:rsid w:val="00366D4A"/>
    <w:rsid w:val="00366E1F"/>
    <w:rsid w:val="003670E6"/>
    <w:rsid w:val="003671D4"/>
    <w:rsid w:val="00367554"/>
    <w:rsid w:val="003677EE"/>
    <w:rsid w:val="003678DB"/>
    <w:rsid w:val="0036799D"/>
    <w:rsid w:val="00367B17"/>
    <w:rsid w:val="00367BEE"/>
    <w:rsid w:val="00367C6C"/>
    <w:rsid w:val="003707C7"/>
    <w:rsid w:val="003708FD"/>
    <w:rsid w:val="00370DFB"/>
    <w:rsid w:val="00371120"/>
    <w:rsid w:val="00371398"/>
    <w:rsid w:val="00371752"/>
    <w:rsid w:val="003719E5"/>
    <w:rsid w:val="003720F0"/>
    <w:rsid w:val="00372180"/>
    <w:rsid w:val="0037239F"/>
    <w:rsid w:val="003728EA"/>
    <w:rsid w:val="003729E3"/>
    <w:rsid w:val="00372ADB"/>
    <w:rsid w:val="00372CBB"/>
    <w:rsid w:val="00372E10"/>
    <w:rsid w:val="00373236"/>
    <w:rsid w:val="00373445"/>
    <w:rsid w:val="003736BF"/>
    <w:rsid w:val="0037374C"/>
    <w:rsid w:val="00373C8A"/>
    <w:rsid w:val="00373DA7"/>
    <w:rsid w:val="003740DD"/>
    <w:rsid w:val="00374120"/>
    <w:rsid w:val="00374389"/>
    <w:rsid w:val="003743BB"/>
    <w:rsid w:val="00374561"/>
    <w:rsid w:val="0037479B"/>
    <w:rsid w:val="00374D09"/>
    <w:rsid w:val="00374D88"/>
    <w:rsid w:val="00374D9E"/>
    <w:rsid w:val="00375025"/>
    <w:rsid w:val="00375156"/>
    <w:rsid w:val="0037560C"/>
    <w:rsid w:val="003756BA"/>
    <w:rsid w:val="0037594D"/>
    <w:rsid w:val="00375E5A"/>
    <w:rsid w:val="0037661F"/>
    <w:rsid w:val="003767F0"/>
    <w:rsid w:val="00376925"/>
    <w:rsid w:val="00376C02"/>
    <w:rsid w:val="00376D0E"/>
    <w:rsid w:val="00377855"/>
    <w:rsid w:val="00377AE1"/>
    <w:rsid w:val="00377B60"/>
    <w:rsid w:val="0038044E"/>
    <w:rsid w:val="00380CAF"/>
    <w:rsid w:val="00381114"/>
    <w:rsid w:val="003812D3"/>
    <w:rsid w:val="00381443"/>
    <w:rsid w:val="00381775"/>
    <w:rsid w:val="00382979"/>
    <w:rsid w:val="00382DDF"/>
    <w:rsid w:val="003831D3"/>
    <w:rsid w:val="003831DC"/>
    <w:rsid w:val="003831EC"/>
    <w:rsid w:val="00383A68"/>
    <w:rsid w:val="00383D7B"/>
    <w:rsid w:val="00384078"/>
    <w:rsid w:val="0038441E"/>
    <w:rsid w:val="003844AA"/>
    <w:rsid w:val="0038469A"/>
    <w:rsid w:val="003848F0"/>
    <w:rsid w:val="0038516E"/>
    <w:rsid w:val="0038535E"/>
    <w:rsid w:val="003856A7"/>
    <w:rsid w:val="00386786"/>
    <w:rsid w:val="003868A9"/>
    <w:rsid w:val="003868F7"/>
    <w:rsid w:val="003869A9"/>
    <w:rsid w:val="00386B51"/>
    <w:rsid w:val="00387070"/>
    <w:rsid w:val="003872CD"/>
    <w:rsid w:val="003875D5"/>
    <w:rsid w:val="003879FB"/>
    <w:rsid w:val="00387B4F"/>
    <w:rsid w:val="00387D2E"/>
    <w:rsid w:val="00387FB0"/>
    <w:rsid w:val="003905F8"/>
    <w:rsid w:val="00390642"/>
    <w:rsid w:val="0039090B"/>
    <w:rsid w:val="00391020"/>
    <w:rsid w:val="00391408"/>
    <w:rsid w:val="003914CE"/>
    <w:rsid w:val="00391665"/>
    <w:rsid w:val="00391B92"/>
    <w:rsid w:val="00391CDC"/>
    <w:rsid w:val="00391EC8"/>
    <w:rsid w:val="0039297F"/>
    <w:rsid w:val="00392F9C"/>
    <w:rsid w:val="0039319E"/>
    <w:rsid w:val="00393F26"/>
    <w:rsid w:val="0039415D"/>
    <w:rsid w:val="003945AB"/>
    <w:rsid w:val="003948F3"/>
    <w:rsid w:val="00394948"/>
    <w:rsid w:val="00394A63"/>
    <w:rsid w:val="00395594"/>
    <w:rsid w:val="0039586F"/>
    <w:rsid w:val="00395870"/>
    <w:rsid w:val="00395C6F"/>
    <w:rsid w:val="00395F75"/>
    <w:rsid w:val="00396271"/>
    <w:rsid w:val="003962FF"/>
    <w:rsid w:val="00396438"/>
    <w:rsid w:val="0039649A"/>
    <w:rsid w:val="0039661F"/>
    <w:rsid w:val="00396783"/>
    <w:rsid w:val="00396801"/>
    <w:rsid w:val="0039703E"/>
    <w:rsid w:val="00397156"/>
    <w:rsid w:val="0039730E"/>
    <w:rsid w:val="00397375"/>
    <w:rsid w:val="003973BC"/>
    <w:rsid w:val="00397509"/>
    <w:rsid w:val="00397A98"/>
    <w:rsid w:val="00397AE2"/>
    <w:rsid w:val="00397C2E"/>
    <w:rsid w:val="00397D4C"/>
    <w:rsid w:val="003A06DC"/>
    <w:rsid w:val="003A088A"/>
    <w:rsid w:val="003A0CEC"/>
    <w:rsid w:val="003A1492"/>
    <w:rsid w:val="003A152D"/>
    <w:rsid w:val="003A1548"/>
    <w:rsid w:val="003A15F8"/>
    <w:rsid w:val="003A19AB"/>
    <w:rsid w:val="003A1AD9"/>
    <w:rsid w:val="003A1B52"/>
    <w:rsid w:val="003A1C1C"/>
    <w:rsid w:val="003A2243"/>
    <w:rsid w:val="003A242C"/>
    <w:rsid w:val="003A29D4"/>
    <w:rsid w:val="003A2B38"/>
    <w:rsid w:val="003A2BE1"/>
    <w:rsid w:val="003A2EFE"/>
    <w:rsid w:val="003A2FD5"/>
    <w:rsid w:val="003A3320"/>
    <w:rsid w:val="003A3DDB"/>
    <w:rsid w:val="003A4127"/>
    <w:rsid w:val="003A47FF"/>
    <w:rsid w:val="003A4877"/>
    <w:rsid w:val="003A4FDF"/>
    <w:rsid w:val="003A500F"/>
    <w:rsid w:val="003A5042"/>
    <w:rsid w:val="003A5280"/>
    <w:rsid w:val="003A52C1"/>
    <w:rsid w:val="003A5339"/>
    <w:rsid w:val="003A5A40"/>
    <w:rsid w:val="003A5E46"/>
    <w:rsid w:val="003A5FD6"/>
    <w:rsid w:val="003A633D"/>
    <w:rsid w:val="003A6830"/>
    <w:rsid w:val="003A686C"/>
    <w:rsid w:val="003A6A23"/>
    <w:rsid w:val="003A71DB"/>
    <w:rsid w:val="003A7581"/>
    <w:rsid w:val="003A7753"/>
    <w:rsid w:val="003A7B82"/>
    <w:rsid w:val="003A7DA8"/>
    <w:rsid w:val="003B0086"/>
    <w:rsid w:val="003B0180"/>
    <w:rsid w:val="003B0187"/>
    <w:rsid w:val="003B0237"/>
    <w:rsid w:val="003B03A0"/>
    <w:rsid w:val="003B0511"/>
    <w:rsid w:val="003B074F"/>
    <w:rsid w:val="003B0AAC"/>
    <w:rsid w:val="003B0CFC"/>
    <w:rsid w:val="003B121B"/>
    <w:rsid w:val="003B1612"/>
    <w:rsid w:val="003B1D82"/>
    <w:rsid w:val="003B2B5C"/>
    <w:rsid w:val="003B2F7D"/>
    <w:rsid w:val="003B380D"/>
    <w:rsid w:val="003B3A92"/>
    <w:rsid w:val="003B3F00"/>
    <w:rsid w:val="003B4066"/>
    <w:rsid w:val="003B4AC8"/>
    <w:rsid w:val="003B4F46"/>
    <w:rsid w:val="003B5151"/>
    <w:rsid w:val="003B5AC0"/>
    <w:rsid w:val="003B5BB7"/>
    <w:rsid w:val="003B63A6"/>
    <w:rsid w:val="003B67A1"/>
    <w:rsid w:val="003B6AB1"/>
    <w:rsid w:val="003B70DA"/>
    <w:rsid w:val="003B7464"/>
    <w:rsid w:val="003B7795"/>
    <w:rsid w:val="003C002F"/>
    <w:rsid w:val="003C02ED"/>
    <w:rsid w:val="003C04E8"/>
    <w:rsid w:val="003C069E"/>
    <w:rsid w:val="003C0EE7"/>
    <w:rsid w:val="003C1113"/>
    <w:rsid w:val="003C140D"/>
    <w:rsid w:val="003C1863"/>
    <w:rsid w:val="003C18C6"/>
    <w:rsid w:val="003C1AB8"/>
    <w:rsid w:val="003C1AEF"/>
    <w:rsid w:val="003C1BA6"/>
    <w:rsid w:val="003C1DA0"/>
    <w:rsid w:val="003C21E8"/>
    <w:rsid w:val="003C2522"/>
    <w:rsid w:val="003C2535"/>
    <w:rsid w:val="003C260F"/>
    <w:rsid w:val="003C2776"/>
    <w:rsid w:val="003C2B3E"/>
    <w:rsid w:val="003C33B2"/>
    <w:rsid w:val="003C3816"/>
    <w:rsid w:val="003C39E1"/>
    <w:rsid w:val="003C3A18"/>
    <w:rsid w:val="003C3A1B"/>
    <w:rsid w:val="003C3E19"/>
    <w:rsid w:val="003C416E"/>
    <w:rsid w:val="003C41BF"/>
    <w:rsid w:val="003C43FF"/>
    <w:rsid w:val="003C4512"/>
    <w:rsid w:val="003C46AA"/>
    <w:rsid w:val="003C46D9"/>
    <w:rsid w:val="003C4AFF"/>
    <w:rsid w:val="003C4C66"/>
    <w:rsid w:val="003C4D8E"/>
    <w:rsid w:val="003C4E51"/>
    <w:rsid w:val="003C5551"/>
    <w:rsid w:val="003C5564"/>
    <w:rsid w:val="003C5806"/>
    <w:rsid w:val="003C5CA4"/>
    <w:rsid w:val="003C5D1A"/>
    <w:rsid w:val="003C60B0"/>
    <w:rsid w:val="003C6757"/>
    <w:rsid w:val="003C67CF"/>
    <w:rsid w:val="003C6914"/>
    <w:rsid w:val="003C6A77"/>
    <w:rsid w:val="003C6E02"/>
    <w:rsid w:val="003C705E"/>
    <w:rsid w:val="003C70FC"/>
    <w:rsid w:val="003C71EC"/>
    <w:rsid w:val="003C75DC"/>
    <w:rsid w:val="003C761A"/>
    <w:rsid w:val="003C792E"/>
    <w:rsid w:val="003C7D1F"/>
    <w:rsid w:val="003C7EA7"/>
    <w:rsid w:val="003C7EA8"/>
    <w:rsid w:val="003D07FD"/>
    <w:rsid w:val="003D151F"/>
    <w:rsid w:val="003D1686"/>
    <w:rsid w:val="003D16BA"/>
    <w:rsid w:val="003D16CF"/>
    <w:rsid w:val="003D18E2"/>
    <w:rsid w:val="003D276A"/>
    <w:rsid w:val="003D2887"/>
    <w:rsid w:val="003D2F77"/>
    <w:rsid w:val="003D33C9"/>
    <w:rsid w:val="003D3402"/>
    <w:rsid w:val="003D34C9"/>
    <w:rsid w:val="003D34F7"/>
    <w:rsid w:val="003D38D1"/>
    <w:rsid w:val="003D3E5B"/>
    <w:rsid w:val="003D409C"/>
    <w:rsid w:val="003D42A0"/>
    <w:rsid w:val="003D4346"/>
    <w:rsid w:val="003D443B"/>
    <w:rsid w:val="003D4684"/>
    <w:rsid w:val="003D469A"/>
    <w:rsid w:val="003D48B5"/>
    <w:rsid w:val="003D4C57"/>
    <w:rsid w:val="003D57FE"/>
    <w:rsid w:val="003D58C7"/>
    <w:rsid w:val="003D5DD4"/>
    <w:rsid w:val="003D5F07"/>
    <w:rsid w:val="003D64BC"/>
    <w:rsid w:val="003D65C1"/>
    <w:rsid w:val="003D6751"/>
    <w:rsid w:val="003D6B20"/>
    <w:rsid w:val="003D6B27"/>
    <w:rsid w:val="003D71D8"/>
    <w:rsid w:val="003D74B5"/>
    <w:rsid w:val="003D7536"/>
    <w:rsid w:val="003D7669"/>
    <w:rsid w:val="003E02A5"/>
    <w:rsid w:val="003E06B5"/>
    <w:rsid w:val="003E09A4"/>
    <w:rsid w:val="003E0B12"/>
    <w:rsid w:val="003E101F"/>
    <w:rsid w:val="003E1270"/>
    <w:rsid w:val="003E18D9"/>
    <w:rsid w:val="003E1CCF"/>
    <w:rsid w:val="003E1D26"/>
    <w:rsid w:val="003E1E8E"/>
    <w:rsid w:val="003E20E8"/>
    <w:rsid w:val="003E2452"/>
    <w:rsid w:val="003E28C6"/>
    <w:rsid w:val="003E295A"/>
    <w:rsid w:val="003E2A26"/>
    <w:rsid w:val="003E3068"/>
    <w:rsid w:val="003E4112"/>
    <w:rsid w:val="003E411B"/>
    <w:rsid w:val="003E4801"/>
    <w:rsid w:val="003E4C03"/>
    <w:rsid w:val="003E4E71"/>
    <w:rsid w:val="003E4FCC"/>
    <w:rsid w:val="003E50D3"/>
    <w:rsid w:val="003E5487"/>
    <w:rsid w:val="003E56E1"/>
    <w:rsid w:val="003E5887"/>
    <w:rsid w:val="003E5AA6"/>
    <w:rsid w:val="003E5C7F"/>
    <w:rsid w:val="003E605D"/>
    <w:rsid w:val="003E6426"/>
    <w:rsid w:val="003E683F"/>
    <w:rsid w:val="003E68F8"/>
    <w:rsid w:val="003E6E6A"/>
    <w:rsid w:val="003E7788"/>
    <w:rsid w:val="003E786B"/>
    <w:rsid w:val="003E7B0F"/>
    <w:rsid w:val="003E7CCC"/>
    <w:rsid w:val="003E7E10"/>
    <w:rsid w:val="003E7F2F"/>
    <w:rsid w:val="003F038F"/>
    <w:rsid w:val="003F0692"/>
    <w:rsid w:val="003F0755"/>
    <w:rsid w:val="003F0A64"/>
    <w:rsid w:val="003F0C6A"/>
    <w:rsid w:val="003F0DF0"/>
    <w:rsid w:val="003F0E1C"/>
    <w:rsid w:val="003F108F"/>
    <w:rsid w:val="003F10EB"/>
    <w:rsid w:val="003F13A8"/>
    <w:rsid w:val="003F149C"/>
    <w:rsid w:val="003F15D6"/>
    <w:rsid w:val="003F1767"/>
    <w:rsid w:val="003F1963"/>
    <w:rsid w:val="003F1D12"/>
    <w:rsid w:val="003F2186"/>
    <w:rsid w:val="003F2683"/>
    <w:rsid w:val="003F2AB5"/>
    <w:rsid w:val="003F2B50"/>
    <w:rsid w:val="003F2EAD"/>
    <w:rsid w:val="003F2FDA"/>
    <w:rsid w:val="003F3008"/>
    <w:rsid w:val="003F3680"/>
    <w:rsid w:val="003F371A"/>
    <w:rsid w:val="003F4114"/>
    <w:rsid w:val="003F454F"/>
    <w:rsid w:val="003F4759"/>
    <w:rsid w:val="003F4E94"/>
    <w:rsid w:val="003F50BE"/>
    <w:rsid w:val="003F552A"/>
    <w:rsid w:val="003F5AAA"/>
    <w:rsid w:val="003F5D8B"/>
    <w:rsid w:val="003F62AD"/>
    <w:rsid w:val="003F6344"/>
    <w:rsid w:val="003F66D6"/>
    <w:rsid w:val="003F68AD"/>
    <w:rsid w:val="003F6A18"/>
    <w:rsid w:val="003F6D0D"/>
    <w:rsid w:val="003F7136"/>
    <w:rsid w:val="003F757B"/>
    <w:rsid w:val="003F7F12"/>
    <w:rsid w:val="003FB796"/>
    <w:rsid w:val="004003EC"/>
    <w:rsid w:val="00400708"/>
    <w:rsid w:val="00400A38"/>
    <w:rsid w:val="00400C0A"/>
    <w:rsid w:val="00400D3B"/>
    <w:rsid w:val="00401287"/>
    <w:rsid w:val="004012E2"/>
    <w:rsid w:val="00401594"/>
    <w:rsid w:val="00401873"/>
    <w:rsid w:val="00401882"/>
    <w:rsid w:val="00401974"/>
    <w:rsid w:val="00401B7C"/>
    <w:rsid w:val="00401BAE"/>
    <w:rsid w:val="00401C48"/>
    <w:rsid w:val="00401C5A"/>
    <w:rsid w:val="004020AF"/>
    <w:rsid w:val="0040285D"/>
    <w:rsid w:val="00402B7F"/>
    <w:rsid w:val="0040334E"/>
    <w:rsid w:val="00403727"/>
    <w:rsid w:val="00403BDB"/>
    <w:rsid w:val="00403F7E"/>
    <w:rsid w:val="00404453"/>
    <w:rsid w:val="004044FE"/>
    <w:rsid w:val="0040465F"/>
    <w:rsid w:val="00404826"/>
    <w:rsid w:val="004048AF"/>
    <w:rsid w:val="004048E9"/>
    <w:rsid w:val="0040514A"/>
    <w:rsid w:val="004051AC"/>
    <w:rsid w:val="0040527A"/>
    <w:rsid w:val="004052E9"/>
    <w:rsid w:val="004056BA"/>
    <w:rsid w:val="00405C0B"/>
    <w:rsid w:val="00405CF8"/>
    <w:rsid w:val="00405D09"/>
    <w:rsid w:val="00405DC4"/>
    <w:rsid w:val="00406186"/>
    <w:rsid w:val="004062C4"/>
    <w:rsid w:val="00406EB6"/>
    <w:rsid w:val="00407553"/>
    <w:rsid w:val="00407D9D"/>
    <w:rsid w:val="00410135"/>
    <w:rsid w:val="0041018D"/>
    <w:rsid w:val="0041054B"/>
    <w:rsid w:val="00410982"/>
    <w:rsid w:val="00410CDD"/>
    <w:rsid w:val="00411017"/>
    <w:rsid w:val="00411741"/>
    <w:rsid w:val="0041186F"/>
    <w:rsid w:val="00411F29"/>
    <w:rsid w:val="004122B7"/>
    <w:rsid w:val="00412358"/>
    <w:rsid w:val="0041245B"/>
    <w:rsid w:val="00412586"/>
    <w:rsid w:val="0041304E"/>
    <w:rsid w:val="004134F6"/>
    <w:rsid w:val="00413996"/>
    <w:rsid w:val="00413A47"/>
    <w:rsid w:val="00413AA5"/>
    <w:rsid w:val="00413D5E"/>
    <w:rsid w:val="00413DB3"/>
    <w:rsid w:val="0041403C"/>
    <w:rsid w:val="004141C8"/>
    <w:rsid w:val="0041422A"/>
    <w:rsid w:val="004143D6"/>
    <w:rsid w:val="00414797"/>
    <w:rsid w:val="00414C25"/>
    <w:rsid w:val="00414C76"/>
    <w:rsid w:val="004151EB"/>
    <w:rsid w:val="00415404"/>
    <w:rsid w:val="00415DFF"/>
    <w:rsid w:val="00415E5D"/>
    <w:rsid w:val="004164EC"/>
    <w:rsid w:val="00416644"/>
    <w:rsid w:val="00416A81"/>
    <w:rsid w:val="00416F5D"/>
    <w:rsid w:val="00416F9D"/>
    <w:rsid w:val="00417342"/>
    <w:rsid w:val="004174B3"/>
    <w:rsid w:val="004174E1"/>
    <w:rsid w:val="004177F5"/>
    <w:rsid w:val="0041793E"/>
    <w:rsid w:val="00417ADC"/>
    <w:rsid w:val="00417B10"/>
    <w:rsid w:val="00417B3C"/>
    <w:rsid w:val="004201F9"/>
    <w:rsid w:val="004207C8"/>
    <w:rsid w:val="004209B8"/>
    <w:rsid w:val="004209D8"/>
    <w:rsid w:val="00420C1C"/>
    <w:rsid w:val="00420C33"/>
    <w:rsid w:val="00420E7B"/>
    <w:rsid w:val="0042114A"/>
    <w:rsid w:val="004211A3"/>
    <w:rsid w:val="004211E3"/>
    <w:rsid w:val="00421B95"/>
    <w:rsid w:val="00421D96"/>
    <w:rsid w:val="004225B0"/>
    <w:rsid w:val="00422743"/>
    <w:rsid w:val="00422841"/>
    <w:rsid w:val="004228F7"/>
    <w:rsid w:val="00422925"/>
    <w:rsid w:val="00422B48"/>
    <w:rsid w:val="00423551"/>
    <w:rsid w:val="0042391F"/>
    <w:rsid w:val="00423969"/>
    <w:rsid w:val="00423F6E"/>
    <w:rsid w:val="00424F42"/>
    <w:rsid w:val="00425696"/>
    <w:rsid w:val="004257D1"/>
    <w:rsid w:val="00425F0C"/>
    <w:rsid w:val="0042601E"/>
    <w:rsid w:val="0042630A"/>
    <w:rsid w:val="0042666B"/>
    <w:rsid w:val="00426A62"/>
    <w:rsid w:val="00426F72"/>
    <w:rsid w:val="004272C6"/>
    <w:rsid w:val="0042776C"/>
    <w:rsid w:val="00427B3C"/>
    <w:rsid w:val="00427BEB"/>
    <w:rsid w:val="00427D16"/>
    <w:rsid w:val="00427F72"/>
    <w:rsid w:val="00427FB5"/>
    <w:rsid w:val="004302EB"/>
    <w:rsid w:val="00430CE9"/>
    <w:rsid w:val="0043118F"/>
    <w:rsid w:val="0043123C"/>
    <w:rsid w:val="00431242"/>
    <w:rsid w:val="004312D4"/>
    <w:rsid w:val="00431ACF"/>
    <w:rsid w:val="00431D1F"/>
    <w:rsid w:val="00431FF3"/>
    <w:rsid w:val="00431FF8"/>
    <w:rsid w:val="00431FFE"/>
    <w:rsid w:val="00432085"/>
    <w:rsid w:val="0043258C"/>
    <w:rsid w:val="00432659"/>
    <w:rsid w:val="004334A2"/>
    <w:rsid w:val="0043356B"/>
    <w:rsid w:val="004341D6"/>
    <w:rsid w:val="00434376"/>
    <w:rsid w:val="00434492"/>
    <w:rsid w:val="0043479C"/>
    <w:rsid w:val="00434809"/>
    <w:rsid w:val="0043506A"/>
    <w:rsid w:val="00435791"/>
    <w:rsid w:val="00435870"/>
    <w:rsid w:val="0043589E"/>
    <w:rsid w:val="00435E86"/>
    <w:rsid w:val="004362CC"/>
    <w:rsid w:val="004366CB"/>
    <w:rsid w:val="00436F32"/>
    <w:rsid w:val="00437102"/>
    <w:rsid w:val="00437280"/>
    <w:rsid w:val="00437757"/>
    <w:rsid w:val="00437759"/>
    <w:rsid w:val="004377F7"/>
    <w:rsid w:val="00437B09"/>
    <w:rsid w:val="00437C5D"/>
    <w:rsid w:val="004401E7"/>
    <w:rsid w:val="00440281"/>
    <w:rsid w:val="00440721"/>
    <w:rsid w:val="00440E75"/>
    <w:rsid w:val="00440EAD"/>
    <w:rsid w:val="00441018"/>
    <w:rsid w:val="00441183"/>
    <w:rsid w:val="0044122E"/>
    <w:rsid w:val="004414D7"/>
    <w:rsid w:val="00441AB0"/>
    <w:rsid w:val="00441F07"/>
    <w:rsid w:val="00442303"/>
    <w:rsid w:val="00442620"/>
    <w:rsid w:val="00442DBA"/>
    <w:rsid w:val="004432C9"/>
    <w:rsid w:val="0044357B"/>
    <w:rsid w:val="00443A8E"/>
    <w:rsid w:val="00443E8A"/>
    <w:rsid w:val="004440BC"/>
    <w:rsid w:val="004447BA"/>
    <w:rsid w:val="00444866"/>
    <w:rsid w:val="00444AB5"/>
    <w:rsid w:val="00444B84"/>
    <w:rsid w:val="0044553F"/>
    <w:rsid w:val="004456D3"/>
    <w:rsid w:val="0044577A"/>
    <w:rsid w:val="004458A8"/>
    <w:rsid w:val="00445920"/>
    <w:rsid w:val="004459EA"/>
    <w:rsid w:val="00445BDF"/>
    <w:rsid w:val="0044641D"/>
    <w:rsid w:val="00446A75"/>
    <w:rsid w:val="00446BCE"/>
    <w:rsid w:val="00446D60"/>
    <w:rsid w:val="004472C1"/>
    <w:rsid w:val="0044758F"/>
    <w:rsid w:val="004478AC"/>
    <w:rsid w:val="00447B27"/>
    <w:rsid w:val="00447D09"/>
    <w:rsid w:val="004500C8"/>
    <w:rsid w:val="00450442"/>
    <w:rsid w:val="00450817"/>
    <w:rsid w:val="00450B9A"/>
    <w:rsid w:val="00450E8E"/>
    <w:rsid w:val="00451548"/>
    <w:rsid w:val="004516C8"/>
    <w:rsid w:val="004518F9"/>
    <w:rsid w:val="0045213E"/>
    <w:rsid w:val="004523E8"/>
    <w:rsid w:val="004527FC"/>
    <w:rsid w:val="00453609"/>
    <w:rsid w:val="00453773"/>
    <w:rsid w:val="0045383C"/>
    <w:rsid w:val="00453A0A"/>
    <w:rsid w:val="00453D4C"/>
    <w:rsid w:val="0045512F"/>
    <w:rsid w:val="00455991"/>
    <w:rsid w:val="00455EBF"/>
    <w:rsid w:val="004563DC"/>
    <w:rsid w:val="004565C6"/>
    <w:rsid w:val="00456AD6"/>
    <w:rsid w:val="00456C2C"/>
    <w:rsid w:val="004575DD"/>
    <w:rsid w:val="00457669"/>
    <w:rsid w:val="00457789"/>
    <w:rsid w:val="00457C24"/>
    <w:rsid w:val="004602DE"/>
    <w:rsid w:val="0046032E"/>
    <w:rsid w:val="004605F1"/>
    <w:rsid w:val="0046079F"/>
    <w:rsid w:val="00460838"/>
    <w:rsid w:val="004609A3"/>
    <w:rsid w:val="004612C4"/>
    <w:rsid w:val="004617C9"/>
    <w:rsid w:val="0046214B"/>
    <w:rsid w:val="0046251D"/>
    <w:rsid w:val="0046279E"/>
    <w:rsid w:val="00462843"/>
    <w:rsid w:val="0046341A"/>
    <w:rsid w:val="004635EF"/>
    <w:rsid w:val="0046383F"/>
    <w:rsid w:val="004638DB"/>
    <w:rsid w:val="00463BEA"/>
    <w:rsid w:val="00464479"/>
    <w:rsid w:val="004646DD"/>
    <w:rsid w:val="00464F92"/>
    <w:rsid w:val="0046512A"/>
    <w:rsid w:val="0046545C"/>
    <w:rsid w:val="00465536"/>
    <w:rsid w:val="004658C0"/>
    <w:rsid w:val="00465AE9"/>
    <w:rsid w:val="00466075"/>
    <w:rsid w:val="004663E4"/>
    <w:rsid w:val="00466427"/>
    <w:rsid w:val="0046658F"/>
    <w:rsid w:val="004669E4"/>
    <w:rsid w:val="004669F2"/>
    <w:rsid w:val="00466DC0"/>
    <w:rsid w:val="00467027"/>
    <w:rsid w:val="00467201"/>
    <w:rsid w:val="0046720B"/>
    <w:rsid w:val="00467466"/>
    <w:rsid w:val="004675A7"/>
    <w:rsid w:val="0046776C"/>
    <w:rsid w:val="00467770"/>
    <w:rsid w:val="00467B51"/>
    <w:rsid w:val="00467B52"/>
    <w:rsid w:val="00467B6D"/>
    <w:rsid w:val="00467CB8"/>
    <w:rsid w:val="00467FBF"/>
    <w:rsid w:val="004702E7"/>
    <w:rsid w:val="00470413"/>
    <w:rsid w:val="004705F2"/>
    <w:rsid w:val="00470640"/>
    <w:rsid w:val="00470668"/>
    <w:rsid w:val="00470795"/>
    <w:rsid w:val="004708AD"/>
    <w:rsid w:val="00470B67"/>
    <w:rsid w:val="00470F8D"/>
    <w:rsid w:val="004716F8"/>
    <w:rsid w:val="00471982"/>
    <w:rsid w:val="00471AD8"/>
    <w:rsid w:val="00471B42"/>
    <w:rsid w:val="00471F5B"/>
    <w:rsid w:val="004727BC"/>
    <w:rsid w:val="004729C0"/>
    <w:rsid w:val="00472C07"/>
    <w:rsid w:val="00472DF2"/>
    <w:rsid w:val="00472E90"/>
    <w:rsid w:val="00473458"/>
    <w:rsid w:val="0047385A"/>
    <w:rsid w:val="004739AD"/>
    <w:rsid w:val="004740B5"/>
    <w:rsid w:val="0047414E"/>
    <w:rsid w:val="0047466E"/>
    <w:rsid w:val="00474C3E"/>
    <w:rsid w:val="00474C58"/>
    <w:rsid w:val="004750A8"/>
    <w:rsid w:val="00475203"/>
    <w:rsid w:val="0047596F"/>
    <w:rsid w:val="004759D9"/>
    <w:rsid w:val="00475AAD"/>
    <w:rsid w:val="00475D2D"/>
    <w:rsid w:val="00476417"/>
    <w:rsid w:val="00476523"/>
    <w:rsid w:val="0047688C"/>
    <w:rsid w:val="00476C34"/>
    <w:rsid w:val="00476ECC"/>
    <w:rsid w:val="00477329"/>
    <w:rsid w:val="0047732D"/>
    <w:rsid w:val="00477730"/>
    <w:rsid w:val="00477CB2"/>
    <w:rsid w:val="00480239"/>
    <w:rsid w:val="004806A8"/>
    <w:rsid w:val="00480B75"/>
    <w:rsid w:val="00480D9C"/>
    <w:rsid w:val="00480DFC"/>
    <w:rsid w:val="00481295"/>
    <w:rsid w:val="00481368"/>
    <w:rsid w:val="004813FB"/>
    <w:rsid w:val="004815AE"/>
    <w:rsid w:val="00481A3B"/>
    <w:rsid w:val="00481ADC"/>
    <w:rsid w:val="00481B9F"/>
    <w:rsid w:val="0048239B"/>
    <w:rsid w:val="00482C14"/>
    <w:rsid w:val="00482D6E"/>
    <w:rsid w:val="00482DD5"/>
    <w:rsid w:val="00483219"/>
    <w:rsid w:val="004832DD"/>
    <w:rsid w:val="0048338C"/>
    <w:rsid w:val="00483438"/>
    <w:rsid w:val="00483937"/>
    <w:rsid w:val="004839FD"/>
    <w:rsid w:val="00483AD0"/>
    <w:rsid w:val="00483C71"/>
    <w:rsid w:val="00483C98"/>
    <w:rsid w:val="004840A4"/>
    <w:rsid w:val="004842A8"/>
    <w:rsid w:val="00484627"/>
    <w:rsid w:val="00484639"/>
    <w:rsid w:val="00484646"/>
    <w:rsid w:val="0048467B"/>
    <w:rsid w:val="00484747"/>
    <w:rsid w:val="00484801"/>
    <w:rsid w:val="0048491D"/>
    <w:rsid w:val="0048493A"/>
    <w:rsid w:val="00484C9B"/>
    <w:rsid w:val="00484CE8"/>
    <w:rsid w:val="00484D61"/>
    <w:rsid w:val="00484DE5"/>
    <w:rsid w:val="00484F02"/>
    <w:rsid w:val="00485154"/>
    <w:rsid w:val="004851D0"/>
    <w:rsid w:val="00485368"/>
    <w:rsid w:val="004854A8"/>
    <w:rsid w:val="0048588A"/>
    <w:rsid w:val="0048596F"/>
    <w:rsid w:val="00485C20"/>
    <w:rsid w:val="004861C4"/>
    <w:rsid w:val="004861D7"/>
    <w:rsid w:val="0048683A"/>
    <w:rsid w:val="00486D5D"/>
    <w:rsid w:val="0048751C"/>
    <w:rsid w:val="004875E4"/>
    <w:rsid w:val="0048791C"/>
    <w:rsid w:val="00487988"/>
    <w:rsid w:val="00487B15"/>
    <w:rsid w:val="00487C15"/>
    <w:rsid w:val="00489D5A"/>
    <w:rsid w:val="004903C1"/>
    <w:rsid w:val="00490483"/>
    <w:rsid w:val="00490595"/>
    <w:rsid w:val="0049065B"/>
    <w:rsid w:val="00490842"/>
    <w:rsid w:val="004908CA"/>
    <w:rsid w:val="004908CC"/>
    <w:rsid w:val="00490A16"/>
    <w:rsid w:val="004912F5"/>
    <w:rsid w:val="004915BB"/>
    <w:rsid w:val="004919C5"/>
    <w:rsid w:val="00491ACB"/>
    <w:rsid w:val="0049209C"/>
    <w:rsid w:val="00492188"/>
    <w:rsid w:val="004923AE"/>
    <w:rsid w:val="00492AB9"/>
    <w:rsid w:val="00492E9A"/>
    <w:rsid w:val="0049385F"/>
    <w:rsid w:val="00493B53"/>
    <w:rsid w:val="00493C15"/>
    <w:rsid w:val="00493C64"/>
    <w:rsid w:val="0049407C"/>
    <w:rsid w:val="00494248"/>
    <w:rsid w:val="004943B3"/>
    <w:rsid w:val="00494650"/>
    <w:rsid w:val="004947C9"/>
    <w:rsid w:val="004952F2"/>
    <w:rsid w:val="0049538D"/>
    <w:rsid w:val="00495699"/>
    <w:rsid w:val="00495915"/>
    <w:rsid w:val="00495DC2"/>
    <w:rsid w:val="00495DC5"/>
    <w:rsid w:val="00495F1E"/>
    <w:rsid w:val="004963D2"/>
    <w:rsid w:val="0049644F"/>
    <w:rsid w:val="0049687A"/>
    <w:rsid w:val="00496BEB"/>
    <w:rsid w:val="00497421"/>
    <w:rsid w:val="0049753A"/>
    <w:rsid w:val="00497AF7"/>
    <w:rsid w:val="00497C1F"/>
    <w:rsid w:val="00497D76"/>
    <w:rsid w:val="00497EF1"/>
    <w:rsid w:val="004A0091"/>
    <w:rsid w:val="004A01C9"/>
    <w:rsid w:val="004A0445"/>
    <w:rsid w:val="004A0786"/>
    <w:rsid w:val="004A0ACD"/>
    <w:rsid w:val="004A14EB"/>
    <w:rsid w:val="004A168D"/>
    <w:rsid w:val="004A182E"/>
    <w:rsid w:val="004A1DCE"/>
    <w:rsid w:val="004A2104"/>
    <w:rsid w:val="004A23C9"/>
    <w:rsid w:val="004A247A"/>
    <w:rsid w:val="004A27AB"/>
    <w:rsid w:val="004A2802"/>
    <w:rsid w:val="004A2BF7"/>
    <w:rsid w:val="004A2C43"/>
    <w:rsid w:val="004A2E7E"/>
    <w:rsid w:val="004A2FA1"/>
    <w:rsid w:val="004A3223"/>
    <w:rsid w:val="004A38B8"/>
    <w:rsid w:val="004A3CB1"/>
    <w:rsid w:val="004A3E7D"/>
    <w:rsid w:val="004A4356"/>
    <w:rsid w:val="004A4496"/>
    <w:rsid w:val="004A482C"/>
    <w:rsid w:val="004A4A05"/>
    <w:rsid w:val="004A4B19"/>
    <w:rsid w:val="004A4C24"/>
    <w:rsid w:val="004A4E5F"/>
    <w:rsid w:val="004A5048"/>
    <w:rsid w:val="004A56E2"/>
    <w:rsid w:val="004A5993"/>
    <w:rsid w:val="004A5DC2"/>
    <w:rsid w:val="004A6078"/>
    <w:rsid w:val="004A60CA"/>
    <w:rsid w:val="004A61C8"/>
    <w:rsid w:val="004A6363"/>
    <w:rsid w:val="004A65CD"/>
    <w:rsid w:val="004A65E3"/>
    <w:rsid w:val="004A6744"/>
    <w:rsid w:val="004A689B"/>
    <w:rsid w:val="004A6B9B"/>
    <w:rsid w:val="004A7827"/>
    <w:rsid w:val="004A79AB"/>
    <w:rsid w:val="004A7F6B"/>
    <w:rsid w:val="004B009D"/>
    <w:rsid w:val="004B011D"/>
    <w:rsid w:val="004B0182"/>
    <w:rsid w:val="004B0268"/>
    <w:rsid w:val="004B0358"/>
    <w:rsid w:val="004B09A9"/>
    <w:rsid w:val="004B0B8B"/>
    <w:rsid w:val="004B0CEF"/>
    <w:rsid w:val="004B173F"/>
    <w:rsid w:val="004B18CC"/>
    <w:rsid w:val="004B19D8"/>
    <w:rsid w:val="004B1D02"/>
    <w:rsid w:val="004B1F92"/>
    <w:rsid w:val="004B203F"/>
    <w:rsid w:val="004B219A"/>
    <w:rsid w:val="004B256A"/>
    <w:rsid w:val="004B2717"/>
    <w:rsid w:val="004B27D1"/>
    <w:rsid w:val="004B29CC"/>
    <w:rsid w:val="004B2A22"/>
    <w:rsid w:val="004B2F5C"/>
    <w:rsid w:val="004B2F97"/>
    <w:rsid w:val="004B32E9"/>
    <w:rsid w:val="004B3638"/>
    <w:rsid w:val="004B3972"/>
    <w:rsid w:val="004B3A07"/>
    <w:rsid w:val="004B3AD5"/>
    <w:rsid w:val="004B4347"/>
    <w:rsid w:val="004B4C44"/>
    <w:rsid w:val="004B54AA"/>
    <w:rsid w:val="004B5679"/>
    <w:rsid w:val="004B5BA9"/>
    <w:rsid w:val="004B5F15"/>
    <w:rsid w:val="004B5F1D"/>
    <w:rsid w:val="004B5F4A"/>
    <w:rsid w:val="004B62D4"/>
    <w:rsid w:val="004B654A"/>
    <w:rsid w:val="004B66EB"/>
    <w:rsid w:val="004B6AFC"/>
    <w:rsid w:val="004B6F2B"/>
    <w:rsid w:val="004B7B72"/>
    <w:rsid w:val="004B7D94"/>
    <w:rsid w:val="004B7FD3"/>
    <w:rsid w:val="004C016D"/>
    <w:rsid w:val="004C0197"/>
    <w:rsid w:val="004C030F"/>
    <w:rsid w:val="004C061D"/>
    <w:rsid w:val="004C0E1B"/>
    <w:rsid w:val="004C0FDC"/>
    <w:rsid w:val="004C144F"/>
    <w:rsid w:val="004C1A9D"/>
    <w:rsid w:val="004C1AA9"/>
    <w:rsid w:val="004C1D8D"/>
    <w:rsid w:val="004C217E"/>
    <w:rsid w:val="004C22E4"/>
    <w:rsid w:val="004C23B2"/>
    <w:rsid w:val="004C23C6"/>
    <w:rsid w:val="004C2927"/>
    <w:rsid w:val="004C2EA1"/>
    <w:rsid w:val="004C31F7"/>
    <w:rsid w:val="004C3416"/>
    <w:rsid w:val="004C377F"/>
    <w:rsid w:val="004C3814"/>
    <w:rsid w:val="004C3815"/>
    <w:rsid w:val="004C3879"/>
    <w:rsid w:val="004C3C81"/>
    <w:rsid w:val="004C3F15"/>
    <w:rsid w:val="004C4394"/>
    <w:rsid w:val="004C45AB"/>
    <w:rsid w:val="004C4751"/>
    <w:rsid w:val="004C49B4"/>
    <w:rsid w:val="004C512F"/>
    <w:rsid w:val="004C66DB"/>
    <w:rsid w:val="004C67F2"/>
    <w:rsid w:val="004C6D06"/>
    <w:rsid w:val="004C7024"/>
    <w:rsid w:val="004C793B"/>
    <w:rsid w:val="004C7C11"/>
    <w:rsid w:val="004C7DAD"/>
    <w:rsid w:val="004D052B"/>
    <w:rsid w:val="004D079C"/>
    <w:rsid w:val="004D14F4"/>
    <w:rsid w:val="004D1C5E"/>
    <w:rsid w:val="004D1DB3"/>
    <w:rsid w:val="004D203C"/>
    <w:rsid w:val="004D2053"/>
    <w:rsid w:val="004D22A0"/>
    <w:rsid w:val="004D239B"/>
    <w:rsid w:val="004D27D1"/>
    <w:rsid w:val="004D29DC"/>
    <w:rsid w:val="004D2F16"/>
    <w:rsid w:val="004D3056"/>
    <w:rsid w:val="004D34F2"/>
    <w:rsid w:val="004D35CC"/>
    <w:rsid w:val="004D3768"/>
    <w:rsid w:val="004D3820"/>
    <w:rsid w:val="004D4230"/>
    <w:rsid w:val="004D4ACE"/>
    <w:rsid w:val="004D550F"/>
    <w:rsid w:val="004D5535"/>
    <w:rsid w:val="004D6183"/>
    <w:rsid w:val="004D61E3"/>
    <w:rsid w:val="004D681C"/>
    <w:rsid w:val="004D7808"/>
    <w:rsid w:val="004D7DA5"/>
    <w:rsid w:val="004E00AC"/>
    <w:rsid w:val="004E0108"/>
    <w:rsid w:val="004E01D0"/>
    <w:rsid w:val="004E06DF"/>
    <w:rsid w:val="004E07F5"/>
    <w:rsid w:val="004E0906"/>
    <w:rsid w:val="004E10B8"/>
    <w:rsid w:val="004E11A9"/>
    <w:rsid w:val="004E14C2"/>
    <w:rsid w:val="004E17A8"/>
    <w:rsid w:val="004E17B8"/>
    <w:rsid w:val="004E1898"/>
    <w:rsid w:val="004E1ABA"/>
    <w:rsid w:val="004E1E16"/>
    <w:rsid w:val="004E21CE"/>
    <w:rsid w:val="004E25AB"/>
    <w:rsid w:val="004E2635"/>
    <w:rsid w:val="004E29D8"/>
    <w:rsid w:val="004E2C2B"/>
    <w:rsid w:val="004E2CAA"/>
    <w:rsid w:val="004E2EF8"/>
    <w:rsid w:val="004E2FD9"/>
    <w:rsid w:val="004E3003"/>
    <w:rsid w:val="004E33EB"/>
    <w:rsid w:val="004E37E9"/>
    <w:rsid w:val="004E389A"/>
    <w:rsid w:val="004E3BC3"/>
    <w:rsid w:val="004E3DC6"/>
    <w:rsid w:val="004E3DE4"/>
    <w:rsid w:val="004E3E25"/>
    <w:rsid w:val="004E4074"/>
    <w:rsid w:val="004E4134"/>
    <w:rsid w:val="004E4147"/>
    <w:rsid w:val="004E41EC"/>
    <w:rsid w:val="004E42F9"/>
    <w:rsid w:val="004E4884"/>
    <w:rsid w:val="004E4BAA"/>
    <w:rsid w:val="004E4D90"/>
    <w:rsid w:val="004E4E24"/>
    <w:rsid w:val="004E4F21"/>
    <w:rsid w:val="004E54D7"/>
    <w:rsid w:val="004E5988"/>
    <w:rsid w:val="004E6592"/>
    <w:rsid w:val="004E6637"/>
    <w:rsid w:val="004E67DC"/>
    <w:rsid w:val="004E6916"/>
    <w:rsid w:val="004E6ABD"/>
    <w:rsid w:val="004E6FBD"/>
    <w:rsid w:val="004E71DE"/>
    <w:rsid w:val="004E7367"/>
    <w:rsid w:val="004E7459"/>
    <w:rsid w:val="004E7536"/>
    <w:rsid w:val="004E796D"/>
    <w:rsid w:val="004E7985"/>
    <w:rsid w:val="004E7AB6"/>
    <w:rsid w:val="004E7B4A"/>
    <w:rsid w:val="004F00BB"/>
    <w:rsid w:val="004F0533"/>
    <w:rsid w:val="004F0553"/>
    <w:rsid w:val="004F076A"/>
    <w:rsid w:val="004F08C6"/>
    <w:rsid w:val="004F0C6C"/>
    <w:rsid w:val="004F0D3B"/>
    <w:rsid w:val="004F117C"/>
    <w:rsid w:val="004F1236"/>
    <w:rsid w:val="004F1386"/>
    <w:rsid w:val="004F13AB"/>
    <w:rsid w:val="004F1827"/>
    <w:rsid w:val="004F26B0"/>
    <w:rsid w:val="004F27A7"/>
    <w:rsid w:val="004F28D6"/>
    <w:rsid w:val="004F2EEF"/>
    <w:rsid w:val="004F32DA"/>
    <w:rsid w:val="004F33AD"/>
    <w:rsid w:val="004F3513"/>
    <w:rsid w:val="004F3BCC"/>
    <w:rsid w:val="004F402C"/>
    <w:rsid w:val="004F411E"/>
    <w:rsid w:val="004F453E"/>
    <w:rsid w:val="004F459F"/>
    <w:rsid w:val="004F4900"/>
    <w:rsid w:val="004F52AF"/>
    <w:rsid w:val="004F588C"/>
    <w:rsid w:val="004F5ED7"/>
    <w:rsid w:val="004F60A0"/>
    <w:rsid w:val="004F6A74"/>
    <w:rsid w:val="004F6C21"/>
    <w:rsid w:val="004F6D88"/>
    <w:rsid w:val="004F71B2"/>
    <w:rsid w:val="004F71BC"/>
    <w:rsid w:val="004F7477"/>
    <w:rsid w:val="004F7D1A"/>
    <w:rsid w:val="004F7F2D"/>
    <w:rsid w:val="005000F1"/>
    <w:rsid w:val="00500352"/>
    <w:rsid w:val="00500427"/>
    <w:rsid w:val="00500622"/>
    <w:rsid w:val="005007E8"/>
    <w:rsid w:val="005008B2"/>
    <w:rsid w:val="00500CE0"/>
    <w:rsid w:val="00500D60"/>
    <w:rsid w:val="00500F43"/>
    <w:rsid w:val="00501017"/>
    <w:rsid w:val="0050154C"/>
    <w:rsid w:val="005016B2"/>
    <w:rsid w:val="00501961"/>
    <w:rsid w:val="00501E27"/>
    <w:rsid w:val="00501FAE"/>
    <w:rsid w:val="00502556"/>
    <w:rsid w:val="005025D5"/>
    <w:rsid w:val="00502C60"/>
    <w:rsid w:val="00502FF7"/>
    <w:rsid w:val="005031BD"/>
    <w:rsid w:val="005031D2"/>
    <w:rsid w:val="005034A0"/>
    <w:rsid w:val="00503785"/>
    <w:rsid w:val="005039B2"/>
    <w:rsid w:val="00503A99"/>
    <w:rsid w:val="00503FB5"/>
    <w:rsid w:val="005040BE"/>
    <w:rsid w:val="00504213"/>
    <w:rsid w:val="00504412"/>
    <w:rsid w:val="005045E7"/>
    <w:rsid w:val="0050485C"/>
    <w:rsid w:val="00505065"/>
    <w:rsid w:val="005050E0"/>
    <w:rsid w:val="005052DB"/>
    <w:rsid w:val="00505352"/>
    <w:rsid w:val="005054CE"/>
    <w:rsid w:val="005059B1"/>
    <w:rsid w:val="00505A7A"/>
    <w:rsid w:val="00505C9D"/>
    <w:rsid w:val="0050605A"/>
    <w:rsid w:val="0050610A"/>
    <w:rsid w:val="00506127"/>
    <w:rsid w:val="0050618E"/>
    <w:rsid w:val="005065B0"/>
    <w:rsid w:val="00506B9D"/>
    <w:rsid w:val="00506C5B"/>
    <w:rsid w:val="00506F35"/>
    <w:rsid w:val="00506FA6"/>
    <w:rsid w:val="00506FDA"/>
    <w:rsid w:val="00507483"/>
    <w:rsid w:val="00507598"/>
    <w:rsid w:val="0050788E"/>
    <w:rsid w:val="00507C57"/>
    <w:rsid w:val="00507DB9"/>
    <w:rsid w:val="00510034"/>
    <w:rsid w:val="0051015F"/>
    <w:rsid w:val="005101E6"/>
    <w:rsid w:val="005108F0"/>
    <w:rsid w:val="00510B38"/>
    <w:rsid w:val="00510DE6"/>
    <w:rsid w:val="00511724"/>
    <w:rsid w:val="005118C8"/>
    <w:rsid w:val="00511B13"/>
    <w:rsid w:val="00511C50"/>
    <w:rsid w:val="0051313C"/>
    <w:rsid w:val="00513256"/>
    <w:rsid w:val="005132F3"/>
    <w:rsid w:val="00513421"/>
    <w:rsid w:val="005136EC"/>
    <w:rsid w:val="00513B70"/>
    <w:rsid w:val="00513D04"/>
    <w:rsid w:val="00513ECA"/>
    <w:rsid w:val="005141B3"/>
    <w:rsid w:val="00514298"/>
    <w:rsid w:val="0051475D"/>
    <w:rsid w:val="005148C6"/>
    <w:rsid w:val="0051497A"/>
    <w:rsid w:val="00514ADC"/>
    <w:rsid w:val="00514D7D"/>
    <w:rsid w:val="00514E5D"/>
    <w:rsid w:val="00514FE7"/>
    <w:rsid w:val="005151AE"/>
    <w:rsid w:val="00515958"/>
    <w:rsid w:val="005159E4"/>
    <w:rsid w:val="00515B19"/>
    <w:rsid w:val="00515C81"/>
    <w:rsid w:val="00515D2A"/>
    <w:rsid w:val="00515D6D"/>
    <w:rsid w:val="00515DCE"/>
    <w:rsid w:val="00516325"/>
    <w:rsid w:val="00516739"/>
    <w:rsid w:val="00516950"/>
    <w:rsid w:val="00516E00"/>
    <w:rsid w:val="00517393"/>
    <w:rsid w:val="00517894"/>
    <w:rsid w:val="005179D6"/>
    <w:rsid w:val="00517D1E"/>
    <w:rsid w:val="00517E38"/>
    <w:rsid w:val="0052000B"/>
    <w:rsid w:val="0052005F"/>
    <w:rsid w:val="00520157"/>
    <w:rsid w:val="0052023B"/>
    <w:rsid w:val="0052033A"/>
    <w:rsid w:val="0052095D"/>
    <w:rsid w:val="005209FC"/>
    <w:rsid w:val="00520A67"/>
    <w:rsid w:val="00520CCD"/>
    <w:rsid w:val="00520E02"/>
    <w:rsid w:val="00521038"/>
    <w:rsid w:val="005211C4"/>
    <w:rsid w:val="0052126D"/>
    <w:rsid w:val="00521378"/>
    <w:rsid w:val="005213B0"/>
    <w:rsid w:val="00521401"/>
    <w:rsid w:val="00521B9E"/>
    <w:rsid w:val="00521C04"/>
    <w:rsid w:val="00521E44"/>
    <w:rsid w:val="00522138"/>
    <w:rsid w:val="0052215B"/>
    <w:rsid w:val="0052263F"/>
    <w:rsid w:val="00522842"/>
    <w:rsid w:val="00522AA3"/>
    <w:rsid w:val="00522B6A"/>
    <w:rsid w:val="00522EF0"/>
    <w:rsid w:val="00522F06"/>
    <w:rsid w:val="00522FB0"/>
    <w:rsid w:val="00523339"/>
    <w:rsid w:val="005233C5"/>
    <w:rsid w:val="00523425"/>
    <w:rsid w:val="00523472"/>
    <w:rsid w:val="00523A18"/>
    <w:rsid w:val="00523D9D"/>
    <w:rsid w:val="00524116"/>
    <w:rsid w:val="00524200"/>
    <w:rsid w:val="0052431B"/>
    <w:rsid w:val="0052481D"/>
    <w:rsid w:val="0052484A"/>
    <w:rsid w:val="00524DD2"/>
    <w:rsid w:val="0052510E"/>
    <w:rsid w:val="005251A3"/>
    <w:rsid w:val="0052558A"/>
    <w:rsid w:val="00525718"/>
    <w:rsid w:val="00525732"/>
    <w:rsid w:val="00525BE6"/>
    <w:rsid w:val="00525C94"/>
    <w:rsid w:val="00525DA0"/>
    <w:rsid w:val="00526053"/>
    <w:rsid w:val="00526410"/>
    <w:rsid w:val="005270E7"/>
    <w:rsid w:val="0052715E"/>
    <w:rsid w:val="005271F8"/>
    <w:rsid w:val="0052739D"/>
    <w:rsid w:val="005276FC"/>
    <w:rsid w:val="00527821"/>
    <w:rsid w:val="005278A7"/>
    <w:rsid w:val="005278C5"/>
    <w:rsid w:val="005279FD"/>
    <w:rsid w:val="00527A76"/>
    <w:rsid w:val="00527D01"/>
    <w:rsid w:val="00527FBC"/>
    <w:rsid w:val="005300D6"/>
    <w:rsid w:val="00530769"/>
    <w:rsid w:val="005307A2"/>
    <w:rsid w:val="00530C63"/>
    <w:rsid w:val="00531723"/>
    <w:rsid w:val="00531784"/>
    <w:rsid w:val="005317A5"/>
    <w:rsid w:val="005319D4"/>
    <w:rsid w:val="00531BEF"/>
    <w:rsid w:val="00531D28"/>
    <w:rsid w:val="00532379"/>
    <w:rsid w:val="00532BF1"/>
    <w:rsid w:val="00532CAB"/>
    <w:rsid w:val="00532D2E"/>
    <w:rsid w:val="0053323B"/>
    <w:rsid w:val="005333EF"/>
    <w:rsid w:val="005335A4"/>
    <w:rsid w:val="00533B14"/>
    <w:rsid w:val="00533B1D"/>
    <w:rsid w:val="00534143"/>
    <w:rsid w:val="00534829"/>
    <w:rsid w:val="00534918"/>
    <w:rsid w:val="00534B06"/>
    <w:rsid w:val="00534D43"/>
    <w:rsid w:val="00534FBD"/>
    <w:rsid w:val="005357A1"/>
    <w:rsid w:val="00535844"/>
    <w:rsid w:val="0053655E"/>
    <w:rsid w:val="00536E99"/>
    <w:rsid w:val="00536EB9"/>
    <w:rsid w:val="00536F7C"/>
    <w:rsid w:val="0053772C"/>
    <w:rsid w:val="00537E07"/>
    <w:rsid w:val="005401D5"/>
    <w:rsid w:val="005403E4"/>
    <w:rsid w:val="00540491"/>
    <w:rsid w:val="00540545"/>
    <w:rsid w:val="00540728"/>
    <w:rsid w:val="00540779"/>
    <w:rsid w:val="005409ED"/>
    <w:rsid w:val="00540AB7"/>
    <w:rsid w:val="00540D43"/>
    <w:rsid w:val="00540E14"/>
    <w:rsid w:val="00540E30"/>
    <w:rsid w:val="00540F93"/>
    <w:rsid w:val="0054113C"/>
    <w:rsid w:val="0054193E"/>
    <w:rsid w:val="00541E0A"/>
    <w:rsid w:val="00541E7B"/>
    <w:rsid w:val="00542324"/>
    <w:rsid w:val="0054244B"/>
    <w:rsid w:val="00542857"/>
    <w:rsid w:val="00542868"/>
    <w:rsid w:val="0054292A"/>
    <w:rsid w:val="0054295B"/>
    <w:rsid w:val="00542FB2"/>
    <w:rsid w:val="0054393B"/>
    <w:rsid w:val="00543AA6"/>
    <w:rsid w:val="00543AAD"/>
    <w:rsid w:val="00543B77"/>
    <w:rsid w:val="00543D14"/>
    <w:rsid w:val="0054455A"/>
    <w:rsid w:val="00544745"/>
    <w:rsid w:val="0054493F"/>
    <w:rsid w:val="00544AC4"/>
    <w:rsid w:val="00544CCE"/>
    <w:rsid w:val="0054512C"/>
    <w:rsid w:val="00545171"/>
    <w:rsid w:val="00545356"/>
    <w:rsid w:val="00545599"/>
    <w:rsid w:val="0054567B"/>
    <w:rsid w:val="00545C32"/>
    <w:rsid w:val="00545CD1"/>
    <w:rsid w:val="00546172"/>
    <w:rsid w:val="00546236"/>
    <w:rsid w:val="005469EA"/>
    <w:rsid w:val="005469EB"/>
    <w:rsid w:val="00546D65"/>
    <w:rsid w:val="00547504"/>
    <w:rsid w:val="005500C2"/>
    <w:rsid w:val="00550167"/>
    <w:rsid w:val="00550314"/>
    <w:rsid w:val="005505AF"/>
    <w:rsid w:val="005508D5"/>
    <w:rsid w:val="0055092A"/>
    <w:rsid w:val="005509B5"/>
    <w:rsid w:val="00550A16"/>
    <w:rsid w:val="005511BD"/>
    <w:rsid w:val="0055120A"/>
    <w:rsid w:val="00551852"/>
    <w:rsid w:val="00551BD8"/>
    <w:rsid w:val="00551C65"/>
    <w:rsid w:val="00551CA0"/>
    <w:rsid w:val="00551DCC"/>
    <w:rsid w:val="00551F9C"/>
    <w:rsid w:val="0055208C"/>
    <w:rsid w:val="00552211"/>
    <w:rsid w:val="00552386"/>
    <w:rsid w:val="005524E2"/>
    <w:rsid w:val="00552B84"/>
    <w:rsid w:val="00552E84"/>
    <w:rsid w:val="005534C9"/>
    <w:rsid w:val="00553557"/>
    <w:rsid w:val="00553577"/>
    <w:rsid w:val="00553702"/>
    <w:rsid w:val="00553C22"/>
    <w:rsid w:val="00553E7D"/>
    <w:rsid w:val="00554310"/>
    <w:rsid w:val="00554474"/>
    <w:rsid w:val="005545F9"/>
    <w:rsid w:val="00554719"/>
    <w:rsid w:val="0055491B"/>
    <w:rsid w:val="00554CD5"/>
    <w:rsid w:val="00554D9D"/>
    <w:rsid w:val="00554F4F"/>
    <w:rsid w:val="00555303"/>
    <w:rsid w:val="0055538C"/>
    <w:rsid w:val="00555576"/>
    <w:rsid w:val="005559DD"/>
    <w:rsid w:val="00556451"/>
    <w:rsid w:val="00556816"/>
    <w:rsid w:val="00556974"/>
    <w:rsid w:val="00556D8A"/>
    <w:rsid w:val="00556EEF"/>
    <w:rsid w:val="00556FFD"/>
    <w:rsid w:val="00557047"/>
    <w:rsid w:val="00557134"/>
    <w:rsid w:val="005574B2"/>
    <w:rsid w:val="0055794A"/>
    <w:rsid w:val="00557CCC"/>
    <w:rsid w:val="00557FE1"/>
    <w:rsid w:val="00560159"/>
    <w:rsid w:val="0056033C"/>
    <w:rsid w:val="00560345"/>
    <w:rsid w:val="0056063F"/>
    <w:rsid w:val="00560D20"/>
    <w:rsid w:val="00560F96"/>
    <w:rsid w:val="005612FF"/>
    <w:rsid w:val="00561685"/>
    <w:rsid w:val="00561B58"/>
    <w:rsid w:val="00561DA8"/>
    <w:rsid w:val="00561FB7"/>
    <w:rsid w:val="0056212B"/>
    <w:rsid w:val="005626D7"/>
    <w:rsid w:val="0056277A"/>
    <w:rsid w:val="00562887"/>
    <w:rsid w:val="00562C12"/>
    <w:rsid w:val="00563297"/>
    <w:rsid w:val="005633D5"/>
    <w:rsid w:val="0056340C"/>
    <w:rsid w:val="005635C7"/>
    <w:rsid w:val="0056362E"/>
    <w:rsid w:val="00564100"/>
    <w:rsid w:val="0056490F"/>
    <w:rsid w:val="005651C4"/>
    <w:rsid w:val="00565A4F"/>
    <w:rsid w:val="0056609D"/>
    <w:rsid w:val="005661EF"/>
    <w:rsid w:val="00566925"/>
    <w:rsid w:val="005670A4"/>
    <w:rsid w:val="00567B76"/>
    <w:rsid w:val="0056EE19"/>
    <w:rsid w:val="005704E9"/>
    <w:rsid w:val="0057052F"/>
    <w:rsid w:val="00570724"/>
    <w:rsid w:val="00570757"/>
    <w:rsid w:val="00570AF1"/>
    <w:rsid w:val="00570C33"/>
    <w:rsid w:val="00570E32"/>
    <w:rsid w:val="00570F46"/>
    <w:rsid w:val="00571118"/>
    <w:rsid w:val="005713C8"/>
    <w:rsid w:val="005713FB"/>
    <w:rsid w:val="0057159D"/>
    <w:rsid w:val="00571601"/>
    <w:rsid w:val="005717F8"/>
    <w:rsid w:val="005718A4"/>
    <w:rsid w:val="00571DFE"/>
    <w:rsid w:val="0057207C"/>
    <w:rsid w:val="005721FA"/>
    <w:rsid w:val="00572691"/>
    <w:rsid w:val="00572951"/>
    <w:rsid w:val="00572E9A"/>
    <w:rsid w:val="0057324D"/>
    <w:rsid w:val="0057325B"/>
    <w:rsid w:val="005732B2"/>
    <w:rsid w:val="0057352A"/>
    <w:rsid w:val="00573657"/>
    <w:rsid w:val="00573713"/>
    <w:rsid w:val="00573988"/>
    <w:rsid w:val="00573A70"/>
    <w:rsid w:val="00573BB4"/>
    <w:rsid w:val="00574339"/>
    <w:rsid w:val="0057443D"/>
    <w:rsid w:val="0057485F"/>
    <w:rsid w:val="00574FCD"/>
    <w:rsid w:val="00575323"/>
    <w:rsid w:val="00575865"/>
    <w:rsid w:val="005766B5"/>
    <w:rsid w:val="0057674F"/>
    <w:rsid w:val="00576F30"/>
    <w:rsid w:val="0057710E"/>
    <w:rsid w:val="00577550"/>
    <w:rsid w:val="0057773D"/>
    <w:rsid w:val="00577CC3"/>
    <w:rsid w:val="00577FAE"/>
    <w:rsid w:val="00581363"/>
    <w:rsid w:val="005817CE"/>
    <w:rsid w:val="00581870"/>
    <w:rsid w:val="00581E6E"/>
    <w:rsid w:val="0058239C"/>
    <w:rsid w:val="005827AF"/>
    <w:rsid w:val="00582887"/>
    <w:rsid w:val="00582A5B"/>
    <w:rsid w:val="00582AF7"/>
    <w:rsid w:val="00582EFD"/>
    <w:rsid w:val="00583109"/>
    <w:rsid w:val="00583EA8"/>
    <w:rsid w:val="005842C2"/>
    <w:rsid w:val="00584401"/>
    <w:rsid w:val="005844EB"/>
    <w:rsid w:val="00584519"/>
    <w:rsid w:val="0058451F"/>
    <w:rsid w:val="0058453C"/>
    <w:rsid w:val="00584679"/>
    <w:rsid w:val="0058510D"/>
    <w:rsid w:val="0058555D"/>
    <w:rsid w:val="0058573A"/>
    <w:rsid w:val="005858CC"/>
    <w:rsid w:val="0058637E"/>
    <w:rsid w:val="00586C7F"/>
    <w:rsid w:val="00586CC0"/>
    <w:rsid w:val="00587014"/>
    <w:rsid w:val="005870CD"/>
    <w:rsid w:val="00587433"/>
    <w:rsid w:val="005874D4"/>
    <w:rsid w:val="0058753F"/>
    <w:rsid w:val="00587C91"/>
    <w:rsid w:val="00587D79"/>
    <w:rsid w:val="00587FAF"/>
    <w:rsid w:val="00590166"/>
    <w:rsid w:val="005905C7"/>
    <w:rsid w:val="005905E4"/>
    <w:rsid w:val="005912EE"/>
    <w:rsid w:val="00591520"/>
    <w:rsid w:val="00591611"/>
    <w:rsid w:val="005916FE"/>
    <w:rsid w:val="00591BB3"/>
    <w:rsid w:val="00591C6E"/>
    <w:rsid w:val="00591F8E"/>
    <w:rsid w:val="00592439"/>
    <w:rsid w:val="00592650"/>
    <w:rsid w:val="00592B96"/>
    <w:rsid w:val="00592DD5"/>
    <w:rsid w:val="00592EAC"/>
    <w:rsid w:val="00593035"/>
    <w:rsid w:val="0059497E"/>
    <w:rsid w:val="00594E5D"/>
    <w:rsid w:val="00594E8A"/>
    <w:rsid w:val="00594EB4"/>
    <w:rsid w:val="0059533E"/>
    <w:rsid w:val="005953E5"/>
    <w:rsid w:val="00595663"/>
    <w:rsid w:val="005956B7"/>
    <w:rsid w:val="00595A61"/>
    <w:rsid w:val="00595A6E"/>
    <w:rsid w:val="00595B86"/>
    <w:rsid w:val="00595BB6"/>
    <w:rsid w:val="00595D49"/>
    <w:rsid w:val="0059619D"/>
    <w:rsid w:val="005963F0"/>
    <w:rsid w:val="005966E6"/>
    <w:rsid w:val="00596759"/>
    <w:rsid w:val="005968D0"/>
    <w:rsid w:val="0059699F"/>
    <w:rsid w:val="00596A3E"/>
    <w:rsid w:val="00597263"/>
    <w:rsid w:val="00597EB9"/>
    <w:rsid w:val="005A03DE"/>
    <w:rsid w:val="005A0535"/>
    <w:rsid w:val="005A0A7F"/>
    <w:rsid w:val="005A0B77"/>
    <w:rsid w:val="005A0CDF"/>
    <w:rsid w:val="005A0EEB"/>
    <w:rsid w:val="005A142B"/>
    <w:rsid w:val="005A16A1"/>
    <w:rsid w:val="005A17DC"/>
    <w:rsid w:val="005A1A25"/>
    <w:rsid w:val="005A21F9"/>
    <w:rsid w:val="005A23B2"/>
    <w:rsid w:val="005A23C1"/>
    <w:rsid w:val="005A24CE"/>
    <w:rsid w:val="005A28AB"/>
    <w:rsid w:val="005A2ACD"/>
    <w:rsid w:val="005A2E65"/>
    <w:rsid w:val="005A3263"/>
    <w:rsid w:val="005A35E6"/>
    <w:rsid w:val="005A39B6"/>
    <w:rsid w:val="005A3AD9"/>
    <w:rsid w:val="005A3BCE"/>
    <w:rsid w:val="005A3D0E"/>
    <w:rsid w:val="005A4ABF"/>
    <w:rsid w:val="005A579E"/>
    <w:rsid w:val="005A5E4C"/>
    <w:rsid w:val="005A61EE"/>
    <w:rsid w:val="005A6323"/>
    <w:rsid w:val="005A6418"/>
    <w:rsid w:val="005A6572"/>
    <w:rsid w:val="005A6724"/>
    <w:rsid w:val="005A6BB9"/>
    <w:rsid w:val="005A6CE5"/>
    <w:rsid w:val="005A6ED1"/>
    <w:rsid w:val="005A7231"/>
    <w:rsid w:val="005A724D"/>
    <w:rsid w:val="005A73C2"/>
    <w:rsid w:val="005A7457"/>
    <w:rsid w:val="005A77C7"/>
    <w:rsid w:val="005A785F"/>
    <w:rsid w:val="005A7EF8"/>
    <w:rsid w:val="005B073D"/>
    <w:rsid w:val="005B07F8"/>
    <w:rsid w:val="005B090C"/>
    <w:rsid w:val="005B0961"/>
    <w:rsid w:val="005B0B39"/>
    <w:rsid w:val="005B0BF8"/>
    <w:rsid w:val="005B0CE1"/>
    <w:rsid w:val="005B0E1E"/>
    <w:rsid w:val="005B1286"/>
    <w:rsid w:val="005B1468"/>
    <w:rsid w:val="005B1586"/>
    <w:rsid w:val="005B1D8E"/>
    <w:rsid w:val="005B20A9"/>
    <w:rsid w:val="005B26DA"/>
    <w:rsid w:val="005B26F0"/>
    <w:rsid w:val="005B2971"/>
    <w:rsid w:val="005B2980"/>
    <w:rsid w:val="005B31F9"/>
    <w:rsid w:val="005B33B2"/>
    <w:rsid w:val="005B34AA"/>
    <w:rsid w:val="005B359C"/>
    <w:rsid w:val="005B368D"/>
    <w:rsid w:val="005B36C1"/>
    <w:rsid w:val="005B3BE2"/>
    <w:rsid w:val="005B3DA1"/>
    <w:rsid w:val="005B3DAD"/>
    <w:rsid w:val="005B3ED8"/>
    <w:rsid w:val="005B3FAC"/>
    <w:rsid w:val="005B4101"/>
    <w:rsid w:val="005B4797"/>
    <w:rsid w:val="005B48B2"/>
    <w:rsid w:val="005B4AA6"/>
    <w:rsid w:val="005B5CC2"/>
    <w:rsid w:val="005B5F9B"/>
    <w:rsid w:val="005B616C"/>
    <w:rsid w:val="005B61DD"/>
    <w:rsid w:val="005B62BA"/>
    <w:rsid w:val="005B662D"/>
    <w:rsid w:val="005B6773"/>
    <w:rsid w:val="005B67BD"/>
    <w:rsid w:val="005B6B1D"/>
    <w:rsid w:val="005B6DC7"/>
    <w:rsid w:val="005B7D05"/>
    <w:rsid w:val="005B7D19"/>
    <w:rsid w:val="005B7F0C"/>
    <w:rsid w:val="005C0017"/>
    <w:rsid w:val="005C00F4"/>
    <w:rsid w:val="005C0485"/>
    <w:rsid w:val="005C0A60"/>
    <w:rsid w:val="005C0C53"/>
    <w:rsid w:val="005C0D7E"/>
    <w:rsid w:val="005C118D"/>
    <w:rsid w:val="005C15DD"/>
    <w:rsid w:val="005C170D"/>
    <w:rsid w:val="005C1718"/>
    <w:rsid w:val="005C18D4"/>
    <w:rsid w:val="005C1B69"/>
    <w:rsid w:val="005C1B76"/>
    <w:rsid w:val="005C1D30"/>
    <w:rsid w:val="005C1EA1"/>
    <w:rsid w:val="005C236E"/>
    <w:rsid w:val="005C255E"/>
    <w:rsid w:val="005C267E"/>
    <w:rsid w:val="005C2807"/>
    <w:rsid w:val="005C2C8D"/>
    <w:rsid w:val="005C2D44"/>
    <w:rsid w:val="005C2F43"/>
    <w:rsid w:val="005C321E"/>
    <w:rsid w:val="005C349F"/>
    <w:rsid w:val="005C35C1"/>
    <w:rsid w:val="005C3720"/>
    <w:rsid w:val="005C380D"/>
    <w:rsid w:val="005C3D95"/>
    <w:rsid w:val="005C424D"/>
    <w:rsid w:val="005C432A"/>
    <w:rsid w:val="005C45FC"/>
    <w:rsid w:val="005C4975"/>
    <w:rsid w:val="005C4DDA"/>
    <w:rsid w:val="005C4F42"/>
    <w:rsid w:val="005C511F"/>
    <w:rsid w:val="005C5166"/>
    <w:rsid w:val="005C544E"/>
    <w:rsid w:val="005C5963"/>
    <w:rsid w:val="005C5B16"/>
    <w:rsid w:val="005C658C"/>
    <w:rsid w:val="005C68B9"/>
    <w:rsid w:val="005C6F73"/>
    <w:rsid w:val="005C71E7"/>
    <w:rsid w:val="005C7947"/>
    <w:rsid w:val="005C7D3B"/>
    <w:rsid w:val="005C7E3B"/>
    <w:rsid w:val="005C7E9F"/>
    <w:rsid w:val="005C7F9B"/>
    <w:rsid w:val="005D0348"/>
    <w:rsid w:val="005D0600"/>
    <w:rsid w:val="005D0879"/>
    <w:rsid w:val="005D0A23"/>
    <w:rsid w:val="005D0BC8"/>
    <w:rsid w:val="005D0CA2"/>
    <w:rsid w:val="005D0DFE"/>
    <w:rsid w:val="005D0ED4"/>
    <w:rsid w:val="005D190E"/>
    <w:rsid w:val="005D1FA2"/>
    <w:rsid w:val="005D22D4"/>
    <w:rsid w:val="005D2545"/>
    <w:rsid w:val="005D2A48"/>
    <w:rsid w:val="005D2AD9"/>
    <w:rsid w:val="005D2F10"/>
    <w:rsid w:val="005D2FC6"/>
    <w:rsid w:val="005D321D"/>
    <w:rsid w:val="005D32DD"/>
    <w:rsid w:val="005D33D0"/>
    <w:rsid w:val="005D347C"/>
    <w:rsid w:val="005D35FA"/>
    <w:rsid w:val="005D37E8"/>
    <w:rsid w:val="005D3DC4"/>
    <w:rsid w:val="005D3E00"/>
    <w:rsid w:val="005D4049"/>
    <w:rsid w:val="005D46DB"/>
    <w:rsid w:val="005D5034"/>
    <w:rsid w:val="005D50A4"/>
    <w:rsid w:val="005D50C1"/>
    <w:rsid w:val="005D5182"/>
    <w:rsid w:val="005D54F1"/>
    <w:rsid w:val="005D564E"/>
    <w:rsid w:val="005D58DD"/>
    <w:rsid w:val="005D5B28"/>
    <w:rsid w:val="005D5BC9"/>
    <w:rsid w:val="005D5D48"/>
    <w:rsid w:val="005D5DFB"/>
    <w:rsid w:val="005D625E"/>
    <w:rsid w:val="005D6327"/>
    <w:rsid w:val="005D65DC"/>
    <w:rsid w:val="005D69BA"/>
    <w:rsid w:val="005D6F07"/>
    <w:rsid w:val="005D6F22"/>
    <w:rsid w:val="005D7037"/>
    <w:rsid w:val="005D703F"/>
    <w:rsid w:val="005D7270"/>
    <w:rsid w:val="005D7333"/>
    <w:rsid w:val="005E0176"/>
    <w:rsid w:val="005E0218"/>
    <w:rsid w:val="005E02F4"/>
    <w:rsid w:val="005E03C0"/>
    <w:rsid w:val="005E073E"/>
    <w:rsid w:val="005E07B6"/>
    <w:rsid w:val="005E1165"/>
    <w:rsid w:val="005E138E"/>
    <w:rsid w:val="005E15FB"/>
    <w:rsid w:val="005E185A"/>
    <w:rsid w:val="005E212D"/>
    <w:rsid w:val="005E225B"/>
    <w:rsid w:val="005E2654"/>
    <w:rsid w:val="005E269F"/>
    <w:rsid w:val="005E2D73"/>
    <w:rsid w:val="005E2D95"/>
    <w:rsid w:val="005E2E7F"/>
    <w:rsid w:val="005E3086"/>
    <w:rsid w:val="005E3356"/>
    <w:rsid w:val="005E3AD2"/>
    <w:rsid w:val="005E3C9E"/>
    <w:rsid w:val="005E4B1B"/>
    <w:rsid w:val="005E4C9D"/>
    <w:rsid w:val="005E4D85"/>
    <w:rsid w:val="005E53BC"/>
    <w:rsid w:val="005E54C5"/>
    <w:rsid w:val="005E5990"/>
    <w:rsid w:val="005E5ABC"/>
    <w:rsid w:val="005E6A96"/>
    <w:rsid w:val="005E71FA"/>
    <w:rsid w:val="005EBA66"/>
    <w:rsid w:val="005F0458"/>
    <w:rsid w:val="005F04C8"/>
    <w:rsid w:val="005F04F6"/>
    <w:rsid w:val="005F0720"/>
    <w:rsid w:val="005F0952"/>
    <w:rsid w:val="005F0ACD"/>
    <w:rsid w:val="005F0B7B"/>
    <w:rsid w:val="005F0E5B"/>
    <w:rsid w:val="005F1069"/>
    <w:rsid w:val="005F1115"/>
    <w:rsid w:val="005F1492"/>
    <w:rsid w:val="005F1508"/>
    <w:rsid w:val="005F15AF"/>
    <w:rsid w:val="005F202C"/>
    <w:rsid w:val="005F229E"/>
    <w:rsid w:val="005F25D7"/>
    <w:rsid w:val="005F28C2"/>
    <w:rsid w:val="005F2D97"/>
    <w:rsid w:val="005F371A"/>
    <w:rsid w:val="005F378C"/>
    <w:rsid w:val="005F38EF"/>
    <w:rsid w:val="005F4111"/>
    <w:rsid w:val="005F440E"/>
    <w:rsid w:val="005F45CD"/>
    <w:rsid w:val="005F4909"/>
    <w:rsid w:val="005F4D34"/>
    <w:rsid w:val="005F5231"/>
    <w:rsid w:val="005F55C7"/>
    <w:rsid w:val="005F5B69"/>
    <w:rsid w:val="005F5D82"/>
    <w:rsid w:val="005F5E54"/>
    <w:rsid w:val="005F6526"/>
    <w:rsid w:val="005F69F4"/>
    <w:rsid w:val="005F6C25"/>
    <w:rsid w:val="005F75B4"/>
    <w:rsid w:val="005F75C0"/>
    <w:rsid w:val="005F79D6"/>
    <w:rsid w:val="005F7EAB"/>
    <w:rsid w:val="006000C0"/>
    <w:rsid w:val="006001E6"/>
    <w:rsid w:val="00600554"/>
    <w:rsid w:val="00600A4F"/>
    <w:rsid w:val="00600A66"/>
    <w:rsid w:val="00600DE9"/>
    <w:rsid w:val="00600E73"/>
    <w:rsid w:val="0060161C"/>
    <w:rsid w:val="0060183F"/>
    <w:rsid w:val="00601869"/>
    <w:rsid w:val="00601944"/>
    <w:rsid w:val="00601AA2"/>
    <w:rsid w:val="00601BF3"/>
    <w:rsid w:val="00601D78"/>
    <w:rsid w:val="00601EAB"/>
    <w:rsid w:val="006021B3"/>
    <w:rsid w:val="0060247D"/>
    <w:rsid w:val="006024FB"/>
    <w:rsid w:val="006025E7"/>
    <w:rsid w:val="00602EDB"/>
    <w:rsid w:val="00602F52"/>
    <w:rsid w:val="00603016"/>
    <w:rsid w:val="00603573"/>
    <w:rsid w:val="00603953"/>
    <w:rsid w:val="006041E7"/>
    <w:rsid w:val="00604580"/>
    <w:rsid w:val="0060458D"/>
    <w:rsid w:val="006046ED"/>
    <w:rsid w:val="00604B3C"/>
    <w:rsid w:val="00604BC1"/>
    <w:rsid w:val="00605254"/>
    <w:rsid w:val="006057D9"/>
    <w:rsid w:val="00605A9B"/>
    <w:rsid w:val="00605B2E"/>
    <w:rsid w:val="00605DC7"/>
    <w:rsid w:val="00605FA6"/>
    <w:rsid w:val="006061F3"/>
    <w:rsid w:val="00606271"/>
    <w:rsid w:val="0060628A"/>
    <w:rsid w:val="00606826"/>
    <w:rsid w:val="00606C08"/>
    <w:rsid w:val="00606E49"/>
    <w:rsid w:val="006071C2"/>
    <w:rsid w:val="00607959"/>
    <w:rsid w:val="006079CD"/>
    <w:rsid w:val="00607A00"/>
    <w:rsid w:val="00610158"/>
    <w:rsid w:val="006108FE"/>
    <w:rsid w:val="00611639"/>
    <w:rsid w:val="0061169D"/>
    <w:rsid w:val="00611E81"/>
    <w:rsid w:val="00612065"/>
    <w:rsid w:val="00612109"/>
    <w:rsid w:val="006121B4"/>
    <w:rsid w:val="006123AB"/>
    <w:rsid w:val="00612706"/>
    <w:rsid w:val="006127E9"/>
    <w:rsid w:val="00612C5F"/>
    <w:rsid w:val="00612FD2"/>
    <w:rsid w:val="00613575"/>
    <w:rsid w:val="006136A8"/>
    <w:rsid w:val="00613804"/>
    <w:rsid w:val="00613B94"/>
    <w:rsid w:val="00613C6E"/>
    <w:rsid w:val="00613CD6"/>
    <w:rsid w:val="00613CE6"/>
    <w:rsid w:val="00613F0B"/>
    <w:rsid w:val="00614426"/>
    <w:rsid w:val="00614CD7"/>
    <w:rsid w:val="00614CF3"/>
    <w:rsid w:val="00614F66"/>
    <w:rsid w:val="00615520"/>
    <w:rsid w:val="00615B36"/>
    <w:rsid w:val="00615EB1"/>
    <w:rsid w:val="00616408"/>
    <w:rsid w:val="00616A91"/>
    <w:rsid w:val="00616E87"/>
    <w:rsid w:val="0061707F"/>
    <w:rsid w:val="0061770B"/>
    <w:rsid w:val="00617903"/>
    <w:rsid w:val="006179FF"/>
    <w:rsid w:val="00617E38"/>
    <w:rsid w:val="006200EE"/>
    <w:rsid w:val="006200F4"/>
    <w:rsid w:val="006203DA"/>
    <w:rsid w:val="006209BF"/>
    <w:rsid w:val="00622301"/>
    <w:rsid w:val="00622350"/>
    <w:rsid w:val="006229E6"/>
    <w:rsid w:val="00622CCD"/>
    <w:rsid w:val="00622F26"/>
    <w:rsid w:val="00623E53"/>
    <w:rsid w:val="00623F8D"/>
    <w:rsid w:val="006244E2"/>
    <w:rsid w:val="00624515"/>
    <w:rsid w:val="00624670"/>
    <w:rsid w:val="006246CD"/>
    <w:rsid w:val="00624933"/>
    <w:rsid w:val="00624AE3"/>
    <w:rsid w:val="00624D47"/>
    <w:rsid w:val="00624E04"/>
    <w:rsid w:val="00624F38"/>
    <w:rsid w:val="006251C0"/>
    <w:rsid w:val="00625246"/>
    <w:rsid w:val="006253CE"/>
    <w:rsid w:val="0062541E"/>
    <w:rsid w:val="00625457"/>
    <w:rsid w:val="00625789"/>
    <w:rsid w:val="00625CF3"/>
    <w:rsid w:val="006260B1"/>
    <w:rsid w:val="00626160"/>
    <w:rsid w:val="006262AE"/>
    <w:rsid w:val="0062642C"/>
    <w:rsid w:val="0062670A"/>
    <w:rsid w:val="00626770"/>
    <w:rsid w:val="00626787"/>
    <w:rsid w:val="0062702A"/>
    <w:rsid w:val="006274C2"/>
    <w:rsid w:val="0062784A"/>
    <w:rsid w:val="00627E0A"/>
    <w:rsid w:val="0063016C"/>
    <w:rsid w:val="0063019D"/>
    <w:rsid w:val="006301C9"/>
    <w:rsid w:val="006301FF"/>
    <w:rsid w:val="0063030B"/>
    <w:rsid w:val="006305C9"/>
    <w:rsid w:val="00630A96"/>
    <w:rsid w:val="006315AD"/>
    <w:rsid w:val="006315BF"/>
    <w:rsid w:val="00631B75"/>
    <w:rsid w:val="00631B84"/>
    <w:rsid w:val="00631D4E"/>
    <w:rsid w:val="00631F07"/>
    <w:rsid w:val="00632072"/>
    <w:rsid w:val="006320EF"/>
    <w:rsid w:val="006325FA"/>
    <w:rsid w:val="0063288F"/>
    <w:rsid w:val="006329D7"/>
    <w:rsid w:val="00632F71"/>
    <w:rsid w:val="00633381"/>
    <w:rsid w:val="00633692"/>
    <w:rsid w:val="00633806"/>
    <w:rsid w:val="006338CF"/>
    <w:rsid w:val="00633AC8"/>
    <w:rsid w:val="00633D65"/>
    <w:rsid w:val="006341A0"/>
    <w:rsid w:val="006343D2"/>
    <w:rsid w:val="006343E3"/>
    <w:rsid w:val="006346BC"/>
    <w:rsid w:val="00634B73"/>
    <w:rsid w:val="00634DFD"/>
    <w:rsid w:val="006353D3"/>
    <w:rsid w:val="00635766"/>
    <w:rsid w:val="00636234"/>
    <w:rsid w:val="00636880"/>
    <w:rsid w:val="00636B3E"/>
    <w:rsid w:val="00636D4C"/>
    <w:rsid w:val="00636F0E"/>
    <w:rsid w:val="006370F3"/>
    <w:rsid w:val="00637180"/>
    <w:rsid w:val="00637541"/>
    <w:rsid w:val="00637780"/>
    <w:rsid w:val="0064017C"/>
    <w:rsid w:val="00640196"/>
    <w:rsid w:val="00640209"/>
    <w:rsid w:val="0064029E"/>
    <w:rsid w:val="00640446"/>
    <w:rsid w:val="00640649"/>
    <w:rsid w:val="00640718"/>
    <w:rsid w:val="006407A5"/>
    <w:rsid w:val="0064097C"/>
    <w:rsid w:val="00640F90"/>
    <w:rsid w:val="006412EC"/>
    <w:rsid w:val="006413E9"/>
    <w:rsid w:val="006415F6"/>
    <w:rsid w:val="00641617"/>
    <w:rsid w:val="00641822"/>
    <w:rsid w:val="00641B9A"/>
    <w:rsid w:val="00641BEB"/>
    <w:rsid w:val="00641E47"/>
    <w:rsid w:val="00642306"/>
    <w:rsid w:val="006425AA"/>
    <w:rsid w:val="00642629"/>
    <w:rsid w:val="006428D5"/>
    <w:rsid w:val="0064299A"/>
    <w:rsid w:val="00642BAF"/>
    <w:rsid w:val="00642BBF"/>
    <w:rsid w:val="00642D06"/>
    <w:rsid w:val="00642F12"/>
    <w:rsid w:val="0064322C"/>
    <w:rsid w:val="006435CE"/>
    <w:rsid w:val="00643865"/>
    <w:rsid w:val="006441D8"/>
    <w:rsid w:val="006444E0"/>
    <w:rsid w:val="006448A9"/>
    <w:rsid w:val="00644A2C"/>
    <w:rsid w:val="00644E9B"/>
    <w:rsid w:val="00644F8B"/>
    <w:rsid w:val="00644FCA"/>
    <w:rsid w:val="00645287"/>
    <w:rsid w:val="006456D8"/>
    <w:rsid w:val="00645D09"/>
    <w:rsid w:val="00645E51"/>
    <w:rsid w:val="006461D1"/>
    <w:rsid w:val="0064640C"/>
    <w:rsid w:val="0064710E"/>
    <w:rsid w:val="0064720F"/>
    <w:rsid w:val="00647812"/>
    <w:rsid w:val="00647865"/>
    <w:rsid w:val="00647C84"/>
    <w:rsid w:val="00647FA8"/>
    <w:rsid w:val="006500F1"/>
    <w:rsid w:val="006505D2"/>
    <w:rsid w:val="00650A8B"/>
    <w:rsid w:val="00650FC6"/>
    <w:rsid w:val="006511A0"/>
    <w:rsid w:val="00651212"/>
    <w:rsid w:val="00651F5A"/>
    <w:rsid w:val="00651FBA"/>
    <w:rsid w:val="006520E4"/>
    <w:rsid w:val="006521EA"/>
    <w:rsid w:val="00652248"/>
    <w:rsid w:val="0065246E"/>
    <w:rsid w:val="006525C5"/>
    <w:rsid w:val="00652667"/>
    <w:rsid w:val="006527C7"/>
    <w:rsid w:val="00652867"/>
    <w:rsid w:val="00652D3C"/>
    <w:rsid w:val="00653004"/>
    <w:rsid w:val="006530BE"/>
    <w:rsid w:val="006531AA"/>
    <w:rsid w:val="006531DC"/>
    <w:rsid w:val="006533E2"/>
    <w:rsid w:val="00653662"/>
    <w:rsid w:val="0065379D"/>
    <w:rsid w:val="0065382C"/>
    <w:rsid w:val="0065420A"/>
    <w:rsid w:val="00654ACC"/>
    <w:rsid w:val="0065564A"/>
    <w:rsid w:val="00655796"/>
    <w:rsid w:val="00655D88"/>
    <w:rsid w:val="00655F21"/>
    <w:rsid w:val="006560EE"/>
    <w:rsid w:val="006562FB"/>
    <w:rsid w:val="00656543"/>
    <w:rsid w:val="0065666B"/>
    <w:rsid w:val="00656829"/>
    <w:rsid w:val="00656A68"/>
    <w:rsid w:val="00656A83"/>
    <w:rsid w:val="00656BFB"/>
    <w:rsid w:val="006570A9"/>
    <w:rsid w:val="006570C4"/>
    <w:rsid w:val="0065725C"/>
    <w:rsid w:val="006573D0"/>
    <w:rsid w:val="00657505"/>
    <w:rsid w:val="0065772E"/>
    <w:rsid w:val="00657DF6"/>
    <w:rsid w:val="00657E71"/>
    <w:rsid w:val="006600FC"/>
    <w:rsid w:val="0066068D"/>
    <w:rsid w:val="00660A1B"/>
    <w:rsid w:val="00660BA3"/>
    <w:rsid w:val="00661390"/>
    <w:rsid w:val="006614DB"/>
    <w:rsid w:val="006619F4"/>
    <w:rsid w:val="006620DA"/>
    <w:rsid w:val="0066213A"/>
    <w:rsid w:val="00662348"/>
    <w:rsid w:val="0066234B"/>
    <w:rsid w:val="0066258C"/>
    <w:rsid w:val="006625E4"/>
    <w:rsid w:val="0066278B"/>
    <w:rsid w:val="00662950"/>
    <w:rsid w:val="006629A7"/>
    <w:rsid w:val="00662CAD"/>
    <w:rsid w:val="00662FCB"/>
    <w:rsid w:val="00663252"/>
    <w:rsid w:val="0066347B"/>
    <w:rsid w:val="00663677"/>
    <w:rsid w:val="00663940"/>
    <w:rsid w:val="00664069"/>
    <w:rsid w:val="0066406C"/>
    <w:rsid w:val="006644B5"/>
    <w:rsid w:val="00664731"/>
    <w:rsid w:val="00664949"/>
    <w:rsid w:val="00664B81"/>
    <w:rsid w:val="00664C21"/>
    <w:rsid w:val="00664C78"/>
    <w:rsid w:val="006654F9"/>
    <w:rsid w:val="006657F0"/>
    <w:rsid w:val="00665819"/>
    <w:rsid w:val="00665854"/>
    <w:rsid w:val="006658F8"/>
    <w:rsid w:val="00665C67"/>
    <w:rsid w:val="00665CA5"/>
    <w:rsid w:val="00665D39"/>
    <w:rsid w:val="006662FE"/>
    <w:rsid w:val="006665BE"/>
    <w:rsid w:val="00667156"/>
    <w:rsid w:val="0066719A"/>
    <w:rsid w:val="006672C7"/>
    <w:rsid w:val="0066759E"/>
    <w:rsid w:val="00667664"/>
    <w:rsid w:val="00667B1C"/>
    <w:rsid w:val="00667D08"/>
    <w:rsid w:val="006702A1"/>
    <w:rsid w:val="00670600"/>
    <w:rsid w:val="006708FC"/>
    <w:rsid w:val="00671204"/>
    <w:rsid w:val="00671431"/>
    <w:rsid w:val="00671D1B"/>
    <w:rsid w:val="00671FB9"/>
    <w:rsid w:val="00672070"/>
    <w:rsid w:val="00672768"/>
    <w:rsid w:val="006728A1"/>
    <w:rsid w:val="0067296C"/>
    <w:rsid w:val="00672B60"/>
    <w:rsid w:val="00672C27"/>
    <w:rsid w:val="00672C4A"/>
    <w:rsid w:val="00672FA2"/>
    <w:rsid w:val="00672FC6"/>
    <w:rsid w:val="00673002"/>
    <w:rsid w:val="006730BD"/>
    <w:rsid w:val="00673141"/>
    <w:rsid w:val="006731B0"/>
    <w:rsid w:val="006733E0"/>
    <w:rsid w:val="00673494"/>
    <w:rsid w:val="00673610"/>
    <w:rsid w:val="00673825"/>
    <w:rsid w:val="0067384C"/>
    <w:rsid w:val="006739F7"/>
    <w:rsid w:val="00673E0F"/>
    <w:rsid w:val="0067476E"/>
    <w:rsid w:val="006747EA"/>
    <w:rsid w:val="0067490E"/>
    <w:rsid w:val="00674969"/>
    <w:rsid w:val="00674D14"/>
    <w:rsid w:val="00674F10"/>
    <w:rsid w:val="00674FAD"/>
    <w:rsid w:val="0067592B"/>
    <w:rsid w:val="00675B75"/>
    <w:rsid w:val="00676456"/>
    <w:rsid w:val="0067681C"/>
    <w:rsid w:val="00676D9B"/>
    <w:rsid w:val="00676FF8"/>
    <w:rsid w:val="00677050"/>
    <w:rsid w:val="0067716C"/>
    <w:rsid w:val="00677339"/>
    <w:rsid w:val="006800CE"/>
    <w:rsid w:val="006801CA"/>
    <w:rsid w:val="006804F4"/>
    <w:rsid w:val="00680631"/>
    <w:rsid w:val="006807E6"/>
    <w:rsid w:val="00680CD0"/>
    <w:rsid w:val="00680DAA"/>
    <w:rsid w:val="00680E23"/>
    <w:rsid w:val="00680FF6"/>
    <w:rsid w:val="0068105E"/>
    <w:rsid w:val="006817BB"/>
    <w:rsid w:val="006819DE"/>
    <w:rsid w:val="006822F2"/>
    <w:rsid w:val="0068246C"/>
    <w:rsid w:val="00682696"/>
    <w:rsid w:val="006828CB"/>
    <w:rsid w:val="00682B8F"/>
    <w:rsid w:val="00682FE3"/>
    <w:rsid w:val="0068300F"/>
    <w:rsid w:val="006830E2"/>
    <w:rsid w:val="006833F4"/>
    <w:rsid w:val="00683962"/>
    <w:rsid w:val="00683B61"/>
    <w:rsid w:val="00683E56"/>
    <w:rsid w:val="006841F6"/>
    <w:rsid w:val="0068464E"/>
    <w:rsid w:val="0068470F"/>
    <w:rsid w:val="006847FE"/>
    <w:rsid w:val="00684932"/>
    <w:rsid w:val="00684BA2"/>
    <w:rsid w:val="00684D2D"/>
    <w:rsid w:val="00684DAB"/>
    <w:rsid w:val="006850A8"/>
    <w:rsid w:val="00685145"/>
    <w:rsid w:val="00685238"/>
    <w:rsid w:val="0068552A"/>
    <w:rsid w:val="0068552E"/>
    <w:rsid w:val="00685832"/>
    <w:rsid w:val="00685AC9"/>
    <w:rsid w:val="00685EF4"/>
    <w:rsid w:val="00686693"/>
    <w:rsid w:val="006869FC"/>
    <w:rsid w:val="006871AD"/>
    <w:rsid w:val="00687E48"/>
    <w:rsid w:val="0069036C"/>
    <w:rsid w:val="00690F0C"/>
    <w:rsid w:val="006910E5"/>
    <w:rsid w:val="006912BE"/>
    <w:rsid w:val="00691509"/>
    <w:rsid w:val="0069194D"/>
    <w:rsid w:val="00691CAE"/>
    <w:rsid w:val="00691F0B"/>
    <w:rsid w:val="00692242"/>
    <w:rsid w:val="00692529"/>
    <w:rsid w:val="006925C7"/>
    <w:rsid w:val="00692850"/>
    <w:rsid w:val="00692962"/>
    <w:rsid w:val="00692BB4"/>
    <w:rsid w:val="00692CE0"/>
    <w:rsid w:val="00693316"/>
    <w:rsid w:val="006934A1"/>
    <w:rsid w:val="00693983"/>
    <w:rsid w:val="00693A85"/>
    <w:rsid w:val="00693C09"/>
    <w:rsid w:val="00693C26"/>
    <w:rsid w:val="0069401D"/>
    <w:rsid w:val="0069403B"/>
    <w:rsid w:val="006942D6"/>
    <w:rsid w:val="00694975"/>
    <w:rsid w:val="00694EA4"/>
    <w:rsid w:val="00694EF9"/>
    <w:rsid w:val="0069500F"/>
    <w:rsid w:val="0069522E"/>
    <w:rsid w:val="00695674"/>
    <w:rsid w:val="00695A79"/>
    <w:rsid w:val="00695ADF"/>
    <w:rsid w:val="00695F6E"/>
    <w:rsid w:val="00696440"/>
    <w:rsid w:val="0069670B"/>
    <w:rsid w:val="006967A2"/>
    <w:rsid w:val="00696878"/>
    <w:rsid w:val="00696B08"/>
    <w:rsid w:val="00696D11"/>
    <w:rsid w:val="00696D45"/>
    <w:rsid w:val="00696FA1"/>
    <w:rsid w:val="00697428"/>
    <w:rsid w:val="00697B74"/>
    <w:rsid w:val="006A03EB"/>
    <w:rsid w:val="006A0450"/>
    <w:rsid w:val="006A0465"/>
    <w:rsid w:val="006A05BB"/>
    <w:rsid w:val="006A05C0"/>
    <w:rsid w:val="006A05C6"/>
    <w:rsid w:val="006A064E"/>
    <w:rsid w:val="006A0668"/>
    <w:rsid w:val="006A0793"/>
    <w:rsid w:val="006A0E33"/>
    <w:rsid w:val="006A1458"/>
    <w:rsid w:val="006A150A"/>
    <w:rsid w:val="006A1776"/>
    <w:rsid w:val="006A1A05"/>
    <w:rsid w:val="006A2285"/>
    <w:rsid w:val="006A22FF"/>
    <w:rsid w:val="006A24A8"/>
    <w:rsid w:val="006A2662"/>
    <w:rsid w:val="006A2923"/>
    <w:rsid w:val="006A2BD2"/>
    <w:rsid w:val="006A2C78"/>
    <w:rsid w:val="006A2FBE"/>
    <w:rsid w:val="006A3026"/>
    <w:rsid w:val="006A3561"/>
    <w:rsid w:val="006A414E"/>
    <w:rsid w:val="006A431C"/>
    <w:rsid w:val="006A4340"/>
    <w:rsid w:val="006A4DFA"/>
    <w:rsid w:val="006A4DFE"/>
    <w:rsid w:val="006A51B5"/>
    <w:rsid w:val="006A5A31"/>
    <w:rsid w:val="006A5B50"/>
    <w:rsid w:val="006A62AF"/>
    <w:rsid w:val="006A63BB"/>
    <w:rsid w:val="006A651B"/>
    <w:rsid w:val="006A65B7"/>
    <w:rsid w:val="006A68AA"/>
    <w:rsid w:val="006A68DA"/>
    <w:rsid w:val="006A6BC0"/>
    <w:rsid w:val="006A6DAC"/>
    <w:rsid w:val="006A6ED1"/>
    <w:rsid w:val="006A7044"/>
    <w:rsid w:val="006A73A7"/>
    <w:rsid w:val="006A73FE"/>
    <w:rsid w:val="006A788C"/>
    <w:rsid w:val="006A7BE0"/>
    <w:rsid w:val="006A7D3F"/>
    <w:rsid w:val="006B018E"/>
    <w:rsid w:val="006B078B"/>
    <w:rsid w:val="006B08F7"/>
    <w:rsid w:val="006B0DA2"/>
    <w:rsid w:val="006B0E34"/>
    <w:rsid w:val="006B0F98"/>
    <w:rsid w:val="006B0FD7"/>
    <w:rsid w:val="006B13F0"/>
    <w:rsid w:val="006B147B"/>
    <w:rsid w:val="006B1743"/>
    <w:rsid w:val="006B183D"/>
    <w:rsid w:val="006B19B3"/>
    <w:rsid w:val="006B1B4A"/>
    <w:rsid w:val="006B1DCF"/>
    <w:rsid w:val="006B1DEB"/>
    <w:rsid w:val="006B25A8"/>
    <w:rsid w:val="006B2832"/>
    <w:rsid w:val="006B28D0"/>
    <w:rsid w:val="006B2997"/>
    <w:rsid w:val="006B2B19"/>
    <w:rsid w:val="006B2D8C"/>
    <w:rsid w:val="006B3010"/>
    <w:rsid w:val="006B32B6"/>
    <w:rsid w:val="006B32E2"/>
    <w:rsid w:val="006B3ADA"/>
    <w:rsid w:val="006B3EB4"/>
    <w:rsid w:val="006B42C6"/>
    <w:rsid w:val="006B44AC"/>
    <w:rsid w:val="006B52D0"/>
    <w:rsid w:val="006B5724"/>
    <w:rsid w:val="006B59D9"/>
    <w:rsid w:val="006B5A44"/>
    <w:rsid w:val="006B5BE9"/>
    <w:rsid w:val="006B5D2F"/>
    <w:rsid w:val="006B5DFD"/>
    <w:rsid w:val="006B5FD5"/>
    <w:rsid w:val="006B5FDF"/>
    <w:rsid w:val="006B61D1"/>
    <w:rsid w:val="006B6BB9"/>
    <w:rsid w:val="006B6C19"/>
    <w:rsid w:val="006B6C90"/>
    <w:rsid w:val="006B6DBA"/>
    <w:rsid w:val="006B708A"/>
    <w:rsid w:val="006B71BC"/>
    <w:rsid w:val="006B71D2"/>
    <w:rsid w:val="006B72E4"/>
    <w:rsid w:val="006B77A5"/>
    <w:rsid w:val="006B7D54"/>
    <w:rsid w:val="006C0402"/>
    <w:rsid w:val="006C069D"/>
    <w:rsid w:val="006C0A6B"/>
    <w:rsid w:val="006C0BDB"/>
    <w:rsid w:val="006C0D75"/>
    <w:rsid w:val="006C0DE0"/>
    <w:rsid w:val="006C0F9C"/>
    <w:rsid w:val="006C1877"/>
    <w:rsid w:val="006C1B83"/>
    <w:rsid w:val="006C20FD"/>
    <w:rsid w:val="006C211E"/>
    <w:rsid w:val="006C2306"/>
    <w:rsid w:val="006C2872"/>
    <w:rsid w:val="006C28FD"/>
    <w:rsid w:val="006C311F"/>
    <w:rsid w:val="006C316A"/>
    <w:rsid w:val="006C3262"/>
    <w:rsid w:val="006C4541"/>
    <w:rsid w:val="006C4AAD"/>
    <w:rsid w:val="006C4B02"/>
    <w:rsid w:val="006C4E1A"/>
    <w:rsid w:val="006C4F0C"/>
    <w:rsid w:val="006C51D2"/>
    <w:rsid w:val="006C599A"/>
    <w:rsid w:val="006C5E3E"/>
    <w:rsid w:val="006C5EC3"/>
    <w:rsid w:val="006C68F1"/>
    <w:rsid w:val="006C6BA4"/>
    <w:rsid w:val="006C6FCC"/>
    <w:rsid w:val="006C77AB"/>
    <w:rsid w:val="006C7C2D"/>
    <w:rsid w:val="006C7EE3"/>
    <w:rsid w:val="006D166F"/>
    <w:rsid w:val="006D17BC"/>
    <w:rsid w:val="006D18EB"/>
    <w:rsid w:val="006D1CC7"/>
    <w:rsid w:val="006D1D82"/>
    <w:rsid w:val="006D1E81"/>
    <w:rsid w:val="006D1E92"/>
    <w:rsid w:val="006D1FBD"/>
    <w:rsid w:val="006D20AE"/>
    <w:rsid w:val="006D2517"/>
    <w:rsid w:val="006D25C8"/>
    <w:rsid w:val="006D26E5"/>
    <w:rsid w:val="006D2875"/>
    <w:rsid w:val="006D2BE5"/>
    <w:rsid w:val="006D3159"/>
    <w:rsid w:val="006D3556"/>
    <w:rsid w:val="006D374B"/>
    <w:rsid w:val="006D422C"/>
    <w:rsid w:val="006D441A"/>
    <w:rsid w:val="006D47D9"/>
    <w:rsid w:val="006D5098"/>
    <w:rsid w:val="006D525B"/>
    <w:rsid w:val="006D592B"/>
    <w:rsid w:val="006D5954"/>
    <w:rsid w:val="006D5CE8"/>
    <w:rsid w:val="006D6052"/>
    <w:rsid w:val="006D6748"/>
    <w:rsid w:val="006D6813"/>
    <w:rsid w:val="006D6B70"/>
    <w:rsid w:val="006D6FFF"/>
    <w:rsid w:val="006D7513"/>
    <w:rsid w:val="006D756A"/>
    <w:rsid w:val="006D7599"/>
    <w:rsid w:val="006D79FF"/>
    <w:rsid w:val="006D7BC4"/>
    <w:rsid w:val="006D7C55"/>
    <w:rsid w:val="006D7DA4"/>
    <w:rsid w:val="006E01CC"/>
    <w:rsid w:val="006E0471"/>
    <w:rsid w:val="006E0611"/>
    <w:rsid w:val="006E078F"/>
    <w:rsid w:val="006E07AD"/>
    <w:rsid w:val="006E0C2A"/>
    <w:rsid w:val="006E0F7F"/>
    <w:rsid w:val="006E1411"/>
    <w:rsid w:val="006E1536"/>
    <w:rsid w:val="006E1A3C"/>
    <w:rsid w:val="006E1B6E"/>
    <w:rsid w:val="006E2001"/>
    <w:rsid w:val="006E2705"/>
    <w:rsid w:val="006E2846"/>
    <w:rsid w:val="006E29D3"/>
    <w:rsid w:val="006E2A8F"/>
    <w:rsid w:val="006E2AAE"/>
    <w:rsid w:val="006E2B68"/>
    <w:rsid w:val="006E2CCB"/>
    <w:rsid w:val="006E2DC1"/>
    <w:rsid w:val="006E2FED"/>
    <w:rsid w:val="006E3233"/>
    <w:rsid w:val="006E324B"/>
    <w:rsid w:val="006E368F"/>
    <w:rsid w:val="006E3A49"/>
    <w:rsid w:val="006E4989"/>
    <w:rsid w:val="006E4E5A"/>
    <w:rsid w:val="006E4F36"/>
    <w:rsid w:val="006E5473"/>
    <w:rsid w:val="006E5561"/>
    <w:rsid w:val="006E55D7"/>
    <w:rsid w:val="006E56CF"/>
    <w:rsid w:val="006E5C47"/>
    <w:rsid w:val="006E5CD5"/>
    <w:rsid w:val="006E5CFF"/>
    <w:rsid w:val="006E5D9A"/>
    <w:rsid w:val="006E6419"/>
    <w:rsid w:val="006E6755"/>
    <w:rsid w:val="006E6836"/>
    <w:rsid w:val="006E6855"/>
    <w:rsid w:val="006E6913"/>
    <w:rsid w:val="006E693D"/>
    <w:rsid w:val="006E6EEF"/>
    <w:rsid w:val="006E70A7"/>
    <w:rsid w:val="006E722C"/>
    <w:rsid w:val="006E7344"/>
    <w:rsid w:val="006E7789"/>
    <w:rsid w:val="006E7E09"/>
    <w:rsid w:val="006F064B"/>
    <w:rsid w:val="006F091F"/>
    <w:rsid w:val="006F0AD4"/>
    <w:rsid w:val="006F0C6E"/>
    <w:rsid w:val="006F0E02"/>
    <w:rsid w:val="006F1402"/>
    <w:rsid w:val="006F1554"/>
    <w:rsid w:val="006F15C3"/>
    <w:rsid w:val="006F1608"/>
    <w:rsid w:val="006F1830"/>
    <w:rsid w:val="006F1CB6"/>
    <w:rsid w:val="006F2091"/>
    <w:rsid w:val="006F261B"/>
    <w:rsid w:val="006F265C"/>
    <w:rsid w:val="006F27FC"/>
    <w:rsid w:val="006F2E0A"/>
    <w:rsid w:val="006F2F60"/>
    <w:rsid w:val="006F3283"/>
    <w:rsid w:val="006F32C3"/>
    <w:rsid w:val="006F34ED"/>
    <w:rsid w:val="006F36FA"/>
    <w:rsid w:val="006F380A"/>
    <w:rsid w:val="006F4667"/>
    <w:rsid w:val="006F4756"/>
    <w:rsid w:val="006F4A83"/>
    <w:rsid w:val="006F4DFF"/>
    <w:rsid w:val="006F5283"/>
    <w:rsid w:val="006F5326"/>
    <w:rsid w:val="006F56B4"/>
    <w:rsid w:val="006F57EA"/>
    <w:rsid w:val="006F5D76"/>
    <w:rsid w:val="006F5E19"/>
    <w:rsid w:val="006F65FD"/>
    <w:rsid w:val="006F6715"/>
    <w:rsid w:val="006F6890"/>
    <w:rsid w:val="006F6899"/>
    <w:rsid w:val="006F6E7A"/>
    <w:rsid w:val="006F71EF"/>
    <w:rsid w:val="006F7389"/>
    <w:rsid w:val="006F7430"/>
    <w:rsid w:val="006F7B9F"/>
    <w:rsid w:val="006F7CD3"/>
    <w:rsid w:val="00700044"/>
    <w:rsid w:val="00700922"/>
    <w:rsid w:val="00700A8A"/>
    <w:rsid w:val="0070111A"/>
    <w:rsid w:val="0070125E"/>
    <w:rsid w:val="00701451"/>
    <w:rsid w:val="00701946"/>
    <w:rsid w:val="007019F8"/>
    <w:rsid w:val="00701DB2"/>
    <w:rsid w:val="007024E4"/>
    <w:rsid w:val="00702551"/>
    <w:rsid w:val="0070270F"/>
    <w:rsid w:val="00702720"/>
    <w:rsid w:val="00702827"/>
    <w:rsid w:val="007029FB"/>
    <w:rsid w:val="00702D73"/>
    <w:rsid w:val="007032E9"/>
    <w:rsid w:val="0070341E"/>
    <w:rsid w:val="0070353F"/>
    <w:rsid w:val="00703D92"/>
    <w:rsid w:val="00703FDD"/>
    <w:rsid w:val="00704319"/>
    <w:rsid w:val="00704339"/>
    <w:rsid w:val="0070463A"/>
    <w:rsid w:val="007046DD"/>
    <w:rsid w:val="00704850"/>
    <w:rsid w:val="00704F32"/>
    <w:rsid w:val="00704F37"/>
    <w:rsid w:val="00704FF0"/>
    <w:rsid w:val="00705050"/>
    <w:rsid w:val="0070531C"/>
    <w:rsid w:val="00705387"/>
    <w:rsid w:val="00705394"/>
    <w:rsid w:val="0070541A"/>
    <w:rsid w:val="0070562F"/>
    <w:rsid w:val="007056AC"/>
    <w:rsid w:val="00705A5E"/>
    <w:rsid w:val="00706549"/>
    <w:rsid w:val="0070667E"/>
    <w:rsid w:val="00706A61"/>
    <w:rsid w:val="00706EA2"/>
    <w:rsid w:val="00706FCE"/>
    <w:rsid w:val="00707449"/>
    <w:rsid w:val="00707523"/>
    <w:rsid w:val="00707949"/>
    <w:rsid w:val="00707988"/>
    <w:rsid w:val="00707A54"/>
    <w:rsid w:val="00707B25"/>
    <w:rsid w:val="00707D21"/>
    <w:rsid w:val="00707EFD"/>
    <w:rsid w:val="00710012"/>
    <w:rsid w:val="00710844"/>
    <w:rsid w:val="007108D9"/>
    <w:rsid w:val="00710D79"/>
    <w:rsid w:val="00711612"/>
    <w:rsid w:val="00711B97"/>
    <w:rsid w:val="00711E7D"/>
    <w:rsid w:val="00711FA2"/>
    <w:rsid w:val="007128C2"/>
    <w:rsid w:val="00712EEF"/>
    <w:rsid w:val="00713211"/>
    <w:rsid w:val="00713371"/>
    <w:rsid w:val="00713798"/>
    <w:rsid w:val="007139AB"/>
    <w:rsid w:val="00713F88"/>
    <w:rsid w:val="00713FBE"/>
    <w:rsid w:val="0071443F"/>
    <w:rsid w:val="00714500"/>
    <w:rsid w:val="0071462A"/>
    <w:rsid w:val="00714E04"/>
    <w:rsid w:val="00714FDC"/>
    <w:rsid w:val="00715101"/>
    <w:rsid w:val="00715191"/>
    <w:rsid w:val="0071532F"/>
    <w:rsid w:val="0071540E"/>
    <w:rsid w:val="0071554B"/>
    <w:rsid w:val="00715654"/>
    <w:rsid w:val="00715961"/>
    <w:rsid w:val="00715C20"/>
    <w:rsid w:val="007164F9"/>
    <w:rsid w:val="00716548"/>
    <w:rsid w:val="0071655A"/>
    <w:rsid w:val="00716599"/>
    <w:rsid w:val="00716943"/>
    <w:rsid w:val="007169FD"/>
    <w:rsid w:val="00716CA4"/>
    <w:rsid w:val="00717003"/>
    <w:rsid w:val="007175A0"/>
    <w:rsid w:val="00717937"/>
    <w:rsid w:val="00717E98"/>
    <w:rsid w:val="00720088"/>
    <w:rsid w:val="0072017C"/>
    <w:rsid w:val="0072032C"/>
    <w:rsid w:val="007204F3"/>
    <w:rsid w:val="00720ADF"/>
    <w:rsid w:val="007214E4"/>
    <w:rsid w:val="00721732"/>
    <w:rsid w:val="00721A66"/>
    <w:rsid w:val="00721B7E"/>
    <w:rsid w:val="00722264"/>
    <w:rsid w:val="007229F0"/>
    <w:rsid w:val="00722C9A"/>
    <w:rsid w:val="00722D34"/>
    <w:rsid w:val="007231DB"/>
    <w:rsid w:val="007232DC"/>
    <w:rsid w:val="00723304"/>
    <w:rsid w:val="007233C5"/>
    <w:rsid w:val="00723612"/>
    <w:rsid w:val="00723B06"/>
    <w:rsid w:val="00723B1A"/>
    <w:rsid w:val="00723D55"/>
    <w:rsid w:val="00723FF5"/>
    <w:rsid w:val="0072458E"/>
    <w:rsid w:val="00724594"/>
    <w:rsid w:val="00725587"/>
    <w:rsid w:val="00725876"/>
    <w:rsid w:val="00725EDD"/>
    <w:rsid w:val="00726003"/>
    <w:rsid w:val="00726022"/>
    <w:rsid w:val="00726181"/>
    <w:rsid w:val="007261EE"/>
    <w:rsid w:val="0072622D"/>
    <w:rsid w:val="00726436"/>
    <w:rsid w:val="007265DA"/>
    <w:rsid w:val="00726703"/>
    <w:rsid w:val="0072684B"/>
    <w:rsid w:val="00726D14"/>
    <w:rsid w:val="0072744D"/>
    <w:rsid w:val="00727D47"/>
    <w:rsid w:val="0073032F"/>
    <w:rsid w:val="0073034F"/>
    <w:rsid w:val="00730600"/>
    <w:rsid w:val="007306E2"/>
    <w:rsid w:val="00730B0C"/>
    <w:rsid w:val="00730B2F"/>
    <w:rsid w:val="00730BFD"/>
    <w:rsid w:val="00730F27"/>
    <w:rsid w:val="00731130"/>
    <w:rsid w:val="00731323"/>
    <w:rsid w:val="0073142F"/>
    <w:rsid w:val="00731697"/>
    <w:rsid w:val="00731777"/>
    <w:rsid w:val="0073177D"/>
    <w:rsid w:val="00731B3E"/>
    <w:rsid w:val="00731CD3"/>
    <w:rsid w:val="00732072"/>
    <w:rsid w:val="0073274F"/>
    <w:rsid w:val="00732B48"/>
    <w:rsid w:val="00732BC0"/>
    <w:rsid w:val="00733224"/>
    <w:rsid w:val="007332B6"/>
    <w:rsid w:val="007334E9"/>
    <w:rsid w:val="007335B0"/>
    <w:rsid w:val="00733DAF"/>
    <w:rsid w:val="00733F0C"/>
    <w:rsid w:val="00734163"/>
    <w:rsid w:val="00734193"/>
    <w:rsid w:val="0073424C"/>
    <w:rsid w:val="0073441F"/>
    <w:rsid w:val="00734877"/>
    <w:rsid w:val="00734A2B"/>
    <w:rsid w:val="00734B3C"/>
    <w:rsid w:val="00734DF4"/>
    <w:rsid w:val="00734EBB"/>
    <w:rsid w:val="00734EC6"/>
    <w:rsid w:val="007352DA"/>
    <w:rsid w:val="00735F83"/>
    <w:rsid w:val="00736583"/>
    <w:rsid w:val="007365E5"/>
    <w:rsid w:val="0073666F"/>
    <w:rsid w:val="007366B1"/>
    <w:rsid w:val="00736919"/>
    <w:rsid w:val="007369E4"/>
    <w:rsid w:val="00736BC3"/>
    <w:rsid w:val="00736D07"/>
    <w:rsid w:val="00736DD6"/>
    <w:rsid w:val="00737EA2"/>
    <w:rsid w:val="00737F5F"/>
    <w:rsid w:val="0074040C"/>
    <w:rsid w:val="0074047F"/>
    <w:rsid w:val="007411D4"/>
    <w:rsid w:val="0074140B"/>
    <w:rsid w:val="00741516"/>
    <w:rsid w:val="0074151C"/>
    <w:rsid w:val="00741522"/>
    <w:rsid w:val="00741614"/>
    <w:rsid w:val="0074174D"/>
    <w:rsid w:val="00741888"/>
    <w:rsid w:val="0074190A"/>
    <w:rsid w:val="00741AED"/>
    <w:rsid w:val="00741CC3"/>
    <w:rsid w:val="00741FBE"/>
    <w:rsid w:val="0074204C"/>
    <w:rsid w:val="00742070"/>
    <w:rsid w:val="0074232E"/>
    <w:rsid w:val="00742367"/>
    <w:rsid w:val="007426D9"/>
    <w:rsid w:val="007427A3"/>
    <w:rsid w:val="007427D6"/>
    <w:rsid w:val="007429C7"/>
    <w:rsid w:val="00742F06"/>
    <w:rsid w:val="007435E8"/>
    <w:rsid w:val="00743643"/>
    <w:rsid w:val="00743750"/>
    <w:rsid w:val="007439E5"/>
    <w:rsid w:val="00743B62"/>
    <w:rsid w:val="00743EA2"/>
    <w:rsid w:val="00743FFB"/>
    <w:rsid w:val="007446FC"/>
    <w:rsid w:val="00744728"/>
    <w:rsid w:val="00744951"/>
    <w:rsid w:val="00744ACF"/>
    <w:rsid w:val="00744EEB"/>
    <w:rsid w:val="00744F8E"/>
    <w:rsid w:val="0074525D"/>
    <w:rsid w:val="007454C2"/>
    <w:rsid w:val="0074566B"/>
    <w:rsid w:val="00745ABA"/>
    <w:rsid w:val="00745ABB"/>
    <w:rsid w:val="00745E02"/>
    <w:rsid w:val="00746203"/>
    <w:rsid w:val="007466E4"/>
    <w:rsid w:val="007468C5"/>
    <w:rsid w:val="007469AD"/>
    <w:rsid w:val="00747166"/>
    <w:rsid w:val="007476F8"/>
    <w:rsid w:val="00747723"/>
    <w:rsid w:val="00747792"/>
    <w:rsid w:val="00747E1E"/>
    <w:rsid w:val="0075009D"/>
    <w:rsid w:val="0075042B"/>
    <w:rsid w:val="00750627"/>
    <w:rsid w:val="0075069E"/>
    <w:rsid w:val="0075087D"/>
    <w:rsid w:val="007508B7"/>
    <w:rsid w:val="00750FFD"/>
    <w:rsid w:val="007512E3"/>
    <w:rsid w:val="007512F4"/>
    <w:rsid w:val="007514A7"/>
    <w:rsid w:val="00751595"/>
    <w:rsid w:val="0075170B"/>
    <w:rsid w:val="007517C9"/>
    <w:rsid w:val="00751916"/>
    <w:rsid w:val="00751DBE"/>
    <w:rsid w:val="00751DE7"/>
    <w:rsid w:val="00751F04"/>
    <w:rsid w:val="0075229C"/>
    <w:rsid w:val="007522CC"/>
    <w:rsid w:val="0075278A"/>
    <w:rsid w:val="00752DB5"/>
    <w:rsid w:val="00752F2D"/>
    <w:rsid w:val="0075326F"/>
    <w:rsid w:val="007534B8"/>
    <w:rsid w:val="007534EA"/>
    <w:rsid w:val="00753B7B"/>
    <w:rsid w:val="00753C7C"/>
    <w:rsid w:val="00753F30"/>
    <w:rsid w:val="0075432E"/>
    <w:rsid w:val="00754887"/>
    <w:rsid w:val="00754AC1"/>
    <w:rsid w:val="00754CC8"/>
    <w:rsid w:val="00754DD0"/>
    <w:rsid w:val="00754F81"/>
    <w:rsid w:val="00754FB2"/>
    <w:rsid w:val="00755101"/>
    <w:rsid w:val="00755486"/>
    <w:rsid w:val="00755836"/>
    <w:rsid w:val="00755D76"/>
    <w:rsid w:val="00755DA6"/>
    <w:rsid w:val="007560B7"/>
    <w:rsid w:val="00756426"/>
    <w:rsid w:val="0075690E"/>
    <w:rsid w:val="00756A04"/>
    <w:rsid w:val="00756B56"/>
    <w:rsid w:val="00756CC7"/>
    <w:rsid w:val="00757241"/>
    <w:rsid w:val="007575F0"/>
    <w:rsid w:val="007576A0"/>
    <w:rsid w:val="007579EE"/>
    <w:rsid w:val="00757DF5"/>
    <w:rsid w:val="00757E63"/>
    <w:rsid w:val="00757E8A"/>
    <w:rsid w:val="007608B1"/>
    <w:rsid w:val="00760C45"/>
    <w:rsid w:val="00760D60"/>
    <w:rsid w:val="00760F76"/>
    <w:rsid w:val="00761468"/>
    <w:rsid w:val="007614D6"/>
    <w:rsid w:val="007614EE"/>
    <w:rsid w:val="00761532"/>
    <w:rsid w:val="00761774"/>
    <w:rsid w:val="00761869"/>
    <w:rsid w:val="00761A1E"/>
    <w:rsid w:val="00761C94"/>
    <w:rsid w:val="00762258"/>
    <w:rsid w:val="0076256D"/>
    <w:rsid w:val="00763489"/>
    <w:rsid w:val="00763740"/>
    <w:rsid w:val="00763ACA"/>
    <w:rsid w:val="007640C7"/>
    <w:rsid w:val="00764BF1"/>
    <w:rsid w:val="00764C27"/>
    <w:rsid w:val="00764D9C"/>
    <w:rsid w:val="00764E17"/>
    <w:rsid w:val="00764F62"/>
    <w:rsid w:val="0076507B"/>
    <w:rsid w:val="00765540"/>
    <w:rsid w:val="007655E0"/>
    <w:rsid w:val="00765A12"/>
    <w:rsid w:val="00765B21"/>
    <w:rsid w:val="00765B6E"/>
    <w:rsid w:val="00765D4E"/>
    <w:rsid w:val="00766586"/>
    <w:rsid w:val="007666ED"/>
    <w:rsid w:val="00766B4F"/>
    <w:rsid w:val="00766BA4"/>
    <w:rsid w:val="00766CA6"/>
    <w:rsid w:val="00766E6D"/>
    <w:rsid w:val="00766FC0"/>
    <w:rsid w:val="00767032"/>
    <w:rsid w:val="0076745C"/>
    <w:rsid w:val="0076787D"/>
    <w:rsid w:val="0076796D"/>
    <w:rsid w:val="00767BCF"/>
    <w:rsid w:val="00767BDB"/>
    <w:rsid w:val="00767C67"/>
    <w:rsid w:val="00767E9C"/>
    <w:rsid w:val="00770237"/>
    <w:rsid w:val="007702CF"/>
    <w:rsid w:val="00770712"/>
    <w:rsid w:val="00770845"/>
    <w:rsid w:val="00770AA6"/>
    <w:rsid w:val="00770B00"/>
    <w:rsid w:val="00770D0A"/>
    <w:rsid w:val="00771892"/>
    <w:rsid w:val="0077189B"/>
    <w:rsid w:val="0077195A"/>
    <w:rsid w:val="00771D70"/>
    <w:rsid w:val="00771DEA"/>
    <w:rsid w:val="00771FA0"/>
    <w:rsid w:val="0077232D"/>
    <w:rsid w:val="00772A2C"/>
    <w:rsid w:val="00772DAE"/>
    <w:rsid w:val="00772DBF"/>
    <w:rsid w:val="00773060"/>
    <w:rsid w:val="00773151"/>
    <w:rsid w:val="00773561"/>
    <w:rsid w:val="007739D0"/>
    <w:rsid w:val="00773E76"/>
    <w:rsid w:val="007745B9"/>
    <w:rsid w:val="0077461B"/>
    <w:rsid w:val="00774892"/>
    <w:rsid w:val="007748FA"/>
    <w:rsid w:val="007749F3"/>
    <w:rsid w:val="00774B4B"/>
    <w:rsid w:val="00774B69"/>
    <w:rsid w:val="00774EBE"/>
    <w:rsid w:val="00774F0E"/>
    <w:rsid w:val="00774F5E"/>
    <w:rsid w:val="007751D2"/>
    <w:rsid w:val="007753F3"/>
    <w:rsid w:val="00775968"/>
    <w:rsid w:val="0077599D"/>
    <w:rsid w:val="00775B68"/>
    <w:rsid w:val="007761AB"/>
    <w:rsid w:val="00776281"/>
    <w:rsid w:val="00776438"/>
    <w:rsid w:val="007765ED"/>
    <w:rsid w:val="0077661A"/>
    <w:rsid w:val="00776AE1"/>
    <w:rsid w:val="0077728A"/>
    <w:rsid w:val="007773CA"/>
    <w:rsid w:val="007774F7"/>
    <w:rsid w:val="00777988"/>
    <w:rsid w:val="00777F11"/>
    <w:rsid w:val="00780BCD"/>
    <w:rsid w:val="00780C46"/>
    <w:rsid w:val="0078110E"/>
    <w:rsid w:val="0078115C"/>
    <w:rsid w:val="00781244"/>
    <w:rsid w:val="0078126E"/>
    <w:rsid w:val="007815CA"/>
    <w:rsid w:val="00781898"/>
    <w:rsid w:val="00781A45"/>
    <w:rsid w:val="00781A59"/>
    <w:rsid w:val="00782691"/>
    <w:rsid w:val="0078279A"/>
    <w:rsid w:val="0078279C"/>
    <w:rsid w:val="00782A4E"/>
    <w:rsid w:val="00782A98"/>
    <w:rsid w:val="00782BD6"/>
    <w:rsid w:val="00782C55"/>
    <w:rsid w:val="00782D2C"/>
    <w:rsid w:val="00782F25"/>
    <w:rsid w:val="0078303F"/>
    <w:rsid w:val="0078328E"/>
    <w:rsid w:val="00783539"/>
    <w:rsid w:val="00783684"/>
    <w:rsid w:val="00783958"/>
    <w:rsid w:val="00783E82"/>
    <w:rsid w:val="00784CFE"/>
    <w:rsid w:val="00784FCE"/>
    <w:rsid w:val="00785074"/>
    <w:rsid w:val="007852BB"/>
    <w:rsid w:val="007852D7"/>
    <w:rsid w:val="0078536A"/>
    <w:rsid w:val="0078542C"/>
    <w:rsid w:val="00785670"/>
    <w:rsid w:val="0078574F"/>
    <w:rsid w:val="00785828"/>
    <w:rsid w:val="007859D0"/>
    <w:rsid w:val="00786090"/>
    <w:rsid w:val="0078617C"/>
    <w:rsid w:val="007861EF"/>
    <w:rsid w:val="00786616"/>
    <w:rsid w:val="00786943"/>
    <w:rsid w:val="00786CD7"/>
    <w:rsid w:val="00787165"/>
    <w:rsid w:val="00787849"/>
    <w:rsid w:val="0078785F"/>
    <w:rsid w:val="00787B89"/>
    <w:rsid w:val="00787BCF"/>
    <w:rsid w:val="00787DE7"/>
    <w:rsid w:val="00790765"/>
    <w:rsid w:val="00790786"/>
    <w:rsid w:val="0079087A"/>
    <w:rsid w:val="00791522"/>
    <w:rsid w:val="00791648"/>
    <w:rsid w:val="00791BD6"/>
    <w:rsid w:val="00791F01"/>
    <w:rsid w:val="007921C3"/>
    <w:rsid w:val="007927B8"/>
    <w:rsid w:val="00792E3D"/>
    <w:rsid w:val="00793068"/>
    <w:rsid w:val="0079316A"/>
    <w:rsid w:val="007933E6"/>
    <w:rsid w:val="007939C1"/>
    <w:rsid w:val="00793BE3"/>
    <w:rsid w:val="00793CED"/>
    <w:rsid w:val="00793D3C"/>
    <w:rsid w:val="007942BD"/>
    <w:rsid w:val="00794517"/>
    <w:rsid w:val="00794703"/>
    <w:rsid w:val="007947FD"/>
    <w:rsid w:val="00794F42"/>
    <w:rsid w:val="00794FA9"/>
    <w:rsid w:val="0079589C"/>
    <w:rsid w:val="007959CD"/>
    <w:rsid w:val="00795B5A"/>
    <w:rsid w:val="00795D66"/>
    <w:rsid w:val="00796B5F"/>
    <w:rsid w:val="0079776C"/>
    <w:rsid w:val="0079777E"/>
    <w:rsid w:val="007978C9"/>
    <w:rsid w:val="007979A9"/>
    <w:rsid w:val="007A01CE"/>
    <w:rsid w:val="007A01ED"/>
    <w:rsid w:val="007A0E40"/>
    <w:rsid w:val="007A0E58"/>
    <w:rsid w:val="007A1045"/>
    <w:rsid w:val="007A1432"/>
    <w:rsid w:val="007A1789"/>
    <w:rsid w:val="007A1A96"/>
    <w:rsid w:val="007A1B0D"/>
    <w:rsid w:val="007A1F07"/>
    <w:rsid w:val="007A2389"/>
    <w:rsid w:val="007A29A5"/>
    <w:rsid w:val="007A30A7"/>
    <w:rsid w:val="007A3153"/>
    <w:rsid w:val="007A34E4"/>
    <w:rsid w:val="007A37B5"/>
    <w:rsid w:val="007A4078"/>
    <w:rsid w:val="007A4578"/>
    <w:rsid w:val="007A4726"/>
    <w:rsid w:val="007A48BD"/>
    <w:rsid w:val="007A4B58"/>
    <w:rsid w:val="007A4FAE"/>
    <w:rsid w:val="007A55B8"/>
    <w:rsid w:val="007A570E"/>
    <w:rsid w:val="007A57E6"/>
    <w:rsid w:val="007A5A61"/>
    <w:rsid w:val="007A5BED"/>
    <w:rsid w:val="007A6072"/>
    <w:rsid w:val="007A6213"/>
    <w:rsid w:val="007A6269"/>
    <w:rsid w:val="007A6485"/>
    <w:rsid w:val="007A6A05"/>
    <w:rsid w:val="007A6A7A"/>
    <w:rsid w:val="007A7A3C"/>
    <w:rsid w:val="007A7B33"/>
    <w:rsid w:val="007A7BB2"/>
    <w:rsid w:val="007B0056"/>
    <w:rsid w:val="007B062D"/>
    <w:rsid w:val="007B0823"/>
    <w:rsid w:val="007B0AFB"/>
    <w:rsid w:val="007B0DF3"/>
    <w:rsid w:val="007B0EA0"/>
    <w:rsid w:val="007B1904"/>
    <w:rsid w:val="007B1A11"/>
    <w:rsid w:val="007B1DBF"/>
    <w:rsid w:val="007B1ED2"/>
    <w:rsid w:val="007B22A2"/>
    <w:rsid w:val="007B23CC"/>
    <w:rsid w:val="007B25EA"/>
    <w:rsid w:val="007B266B"/>
    <w:rsid w:val="007B29A2"/>
    <w:rsid w:val="007B2A37"/>
    <w:rsid w:val="007B2B44"/>
    <w:rsid w:val="007B3BB2"/>
    <w:rsid w:val="007B4138"/>
    <w:rsid w:val="007B41D9"/>
    <w:rsid w:val="007B45E9"/>
    <w:rsid w:val="007B48C7"/>
    <w:rsid w:val="007B492D"/>
    <w:rsid w:val="007B4BA0"/>
    <w:rsid w:val="007B4E2D"/>
    <w:rsid w:val="007B503D"/>
    <w:rsid w:val="007B5227"/>
    <w:rsid w:val="007B53A6"/>
    <w:rsid w:val="007B5A07"/>
    <w:rsid w:val="007B5A89"/>
    <w:rsid w:val="007B5A99"/>
    <w:rsid w:val="007B5C76"/>
    <w:rsid w:val="007B5DBC"/>
    <w:rsid w:val="007B5DCD"/>
    <w:rsid w:val="007B60FA"/>
    <w:rsid w:val="007B626E"/>
    <w:rsid w:val="007B63B5"/>
    <w:rsid w:val="007B648A"/>
    <w:rsid w:val="007B6758"/>
    <w:rsid w:val="007B67B0"/>
    <w:rsid w:val="007B6B9F"/>
    <w:rsid w:val="007B6BBB"/>
    <w:rsid w:val="007B707F"/>
    <w:rsid w:val="007B72BF"/>
    <w:rsid w:val="007B7692"/>
    <w:rsid w:val="007BC505"/>
    <w:rsid w:val="007C006A"/>
    <w:rsid w:val="007C054E"/>
    <w:rsid w:val="007C08CF"/>
    <w:rsid w:val="007C1612"/>
    <w:rsid w:val="007C1690"/>
    <w:rsid w:val="007C2553"/>
    <w:rsid w:val="007C2B34"/>
    <w:rsid w:val="007C2D88"/>
    <w:rsid w:val="007C355D"/>
    <w:rsid w:val="007C377B"/>
    <w:rsid w:val="007C3966"/>
    <w:rsid w:val="007C3CC9"/>
    <w:rsid w:val="007C3E72"/>
    <w:rsid w:val="007C41FA"/>
    <w:rsid w:val="007C4617"/>
    <w:rsid w:val="007C4BE3"/>
    <w:rsid w:val="007C4C09"/>
    <w:rsid w:val="007C4D86"/>
    <w:rsid w:val="007C53CA"/>
    <w:rsid w:val="007C55BC"/>
    <w:rsid w:val="007C5682"/>
    <w:rsid w:val="007C5A0D"/>
    <w:rsid w:val="007C5B81"/>
    <w:rsid w:val="007C5BE1"/>
    <w:rsid w:val="007C5D83"/>
    <w:rsid w:val="007C5EF2"/>
    <w:rsid w:val="007C654D"/>
    <w:rsid w:val="007C6A9D"/>
    <w:rsid w:val="007C6AB8"/>
    <w:rsid w:val="007C728D"/>
    <w:rsid w:val="007C72B4"/>
    <w:rsid w:val="007C78F0"/>
    <w:rsid w:val="007D0B89"/>
    <w:rsid w:val="007D0D07"/>
    <w:rsid w:val="007D0F0E"/>
    <w:rsid w:val="007D0FD9"/>
    <w:rsid w:val="007D132A"/>
    <w:rsid w:val="007D13B6"/>
    <w:rsid w:val="007D16E1"/>
    <w:rsid w:val="007D16F2"/>
    <w:rsid w:val="007D1739"/>
    <w:rsid w:val="007D1D62"/>
    <w:rsid w:val="007D1D89"/>
    <w:rsid w:val="007D20FB"/>
    <w:rsid w:val="007D2180"/>
    <w:rsid w:val="007D25B4"/>
    <w:rsid w:val="007D3055"/>
    <w:rsid w:val="007D3081"/>
    <w:rsid w:val="007D31A4"/>
    <w:rsid w:val="007D36AE"/>
    <w:rsid w:val="007D3A9C"/>
    <w:rsid w:val="007D3D39"/>
    <w:rsid w:val="007D440A"/>
    <w:rsid w:val="007D499B"/>
    <w:rsid w:val="007D4D0C"/>
    <w:rsid w:val="007D4DE2"/>
    <w:rsid w:val="007D572E"/>
    <w:rsid w:val="007D58F1"/>
    <w:rsid w:val="007D5A2D"/>
    <w:rsid w:val="007D5C8D"/>
    <w:rsid w:val="007D60DD"/>
    <w:rsid w:val="007D64BD"/>
    <w:rsid w:val="007D6656"/>
    <w:rsid w:val="007D6F0D"/>
    <w:rsid w:val="007D7154"/>
    <w:rsid w:val="007D7242"/>
    <w:rsid w:val="007D79C0"/>
    <w:rsid w:val="007D7BD1"/>
    <w:rsid w:val="007D7D06"/>
    <w:rsid w:val="007D7D46"/>
    <w:rsid w:val="007D7E5C"/>
    <w:rsid w:val="007D7F57"/>
    <w:rsid w:val="007E00C7"/>
    <w:rsid w:val="007E01D3"/>
    <w:rsid w:val="007E0345"/>
    <w:rsid w:val="007E03ED"/>
    <w:rsid w:val="007E0574"/>
    <w:rsid w:val="007E0B45"/>
    <w:rsid w:val="007E1105"/>
    <w:rsid w:val="007E1630"/>
    <w:rsid w:val="007E18B6"/>
    <w:rsid w:val="007E18CE"/>
    <w:rsid w:val="007E18D8"/>
    <w:rsid w:val="007E1C85"/>
    <w:rsid w:val="007E1E38"/>
    <w:rsid w:val="007E1E6F"/>
    <w:rsid w:val="007E20AA"/>
    <w:rsid w:val="007E20F2"/>
    <w:rsid w:val="007E2A9C"/>
    <w:rsid w:val="007E2DE5"/>
    <w:rsid w:val="007E30BC"/>
    <w:rsid w:val="007E3313"/>
    <w:rsid w:val="007E33B6"/>
    <w:rsid w:val="007E3919"/>
    <w:rsid w:val="007E39C3"/>
    <w:rsid w:val="007E3AFD"/>
    <w:rsid w:val="007E3DC9"/>
    <w:rsid w:val="007E3DED"/>
    <w:rsid w:val="007E4185"/>
    <w:rsid w:val="007E424F"/>
    <w:rsid w:val="007E4734"/>
    <w:rsid w:val="007E49BB"/>
    <w:rsid w:val="007E4AEB"/>
    <w:rsid w:val="007E59E1"/>
    <w:rsid w:val="007E5B11"/>
    <w:rsid w:val="007E5BF9"/>
    <w:rsid w:val="007E5F1A"/>
    <w:rsid w:val="007E620C"/>
    <w:rsid w:val="007E66AD"/>
    <w:rsid w:val="007E69BE"/>
    <w:rsid w:val="007E6C7C"/>
    <w:rsid w:val="007E6E66"/>
    <w:rsid w:val="007E761D"/>
    <w:rsid w:val="007E7BA4"/>
    <w:rsid w:val="007E7DC2"/>
    <w:rsid w:val="007E7EFD"/>
    <w:rsid w:val="007F0084"/>
    <w:rsid w:val="007F04FF"/>
    <w:rsid w:val="007F051D"/>
    <w:rsid w:val="007F0C22"/>
    <w:rsid w:val="007F0C46"/>
    <w:rsid w:val="007F1211"/>
    <w:rsid w:val="007F1328"/>
    <w:rsid w:val="007F175E"/>
    <w:rsid w:val="007F19E6"/>
    <w:rsid w:val="007F1C32"/>
    <w:rsid w:val="007F1D8E"/>
    <w:rsid w:val="007F1EBF"/>
    <w:rsid w:val="007F21BA"/>
    <w:rsid w:val="007F227F"/>
    <w:rsid w:val="007F2451"/>
    <w:rsid w:val="007F24E9"/>
    <w:rsid w:val="007F2B2B"/>
    <w:rsid w:val="007F2C71"/>
    <w:rsid w:val="007F2EF6"/>
    <w:rsid w:val="007F3B86"/>
    <w:rsid w:val="007F3C97"/>
    <w:rsid w:val="007F3FA3"/>
    <w:rsid w:val="007F4275"/>
    <w:rsid w:val="007F451B"/>
    <w:rsid w:val="007F4674"/>
    <w:rsid w:val="007F4B6A"/>
    <w:rsid w:val="007F4C49"/>
    <w:rsid w:val="007F5078"/>
    <w:rsid w:val="007F50E5"/>
    <w:rsid w:val="007F518A"/>
    <w:rsid w:val="007F5562"/>
    <w:rsid w:val="007F567B"/>
    <w:rsid w:val="007F57F9"/>
    <w:rsid w:val="007F5AB5"/>
    <w:rsid w:val="007F62BA"/>
    <w:rsid w:val="007F62C8"/>
    <w:rsid w:val="007F62F2"/>
    <w:rsid w:val="007F6ABF"/>
    <w:rsid w:val="007F6C42"/>
    <w:rsid w:val="007F6F9B"/>
    <w:rsid w:val="007F72FD"/>
    <w:rsid w:val="007F75B1"/>
    <w:rsid w:val="007F7AA0"/>
    <w:rsid w:val="007F7F4C"/>
    <w:rsid w:val="0080029A"/>
    <w:rsid w:val="0080030F"/>
    <w:rsid w:val="0080091F"/>
    <w:rsid w:val="00800983"/>
    <w:rsid w:val="00800A39"/>
    <w:rsid w:val="00800AF5"/>
    <w:rsid w:val="00800AF6"/>
    <w:rsid w:val="00800B5D"/>
    <w:rsid w:val="00800BC3"/>
    <w:rsid w:val="00801367"/>
    <w:rsid w:val="008014E4"/>
    <w:rsid w:val="00801E52"/>
    <w:rsid w:val="00802887"/>
    <w:rsid w:val="00802997"/>
    <w:rsid w:val="00802CF4"/>
    <w:rsid w:val="00803136"/>
    <w:rsid w:val="00803487"/>
    <w:rsid w:val="00803511"/>
    <w:rsid w:val="008039BF"/>
    <w:rsid w:val="00803AD7"/>
    <w:rsid w:val="00803BB8"/>
    <w:rsid w:val="00803DA1"/>
    <w:rsid w:val="00803EC9"/>
    <w:rsid w:val="00803ECA"/>
    <w:rsid w:val="00804197"/>
    <w:rsid w:val="00804292"/>
    <w:rsid w:val="00804638"/>
    <w:rsid w:val="008046F1"/>
    <w:rsid w:val="00804A3D"/>
    <w:rsid w:val="00804FC0"/>
    <w:rsid w:val="00805415"/>
    <w:rsid w:val="00805451"/>
    <w:rsid w:val="00805488"/>
    <w:rsid w:val="00805A7A"/>
    <w:rsid w:val="00805B15"/>
    <w:rsid w:val="00805B83"/>
    <w:rsid w:val="00806399"/>
    <w:rsid w:val="0080651D"/>
    <w:rsid w:val="00806A05"/>
    <w:rsid w:val="00806A4B"/>
    <w:rsid w:val="00806CA4"/>
    <w:rsid w:val="00806FC0"/>
    <w:rsid w:val="008070B8"/>
    <w:rsid w:val="008076D9"/>
    <w:rsid w:val="0080793A"/>
    <w:rsid w:val="0081002E"/>
    <w:rsid w:val="00810381"/>
    <w:rsid w:val="0081040B"/>
    <w:rsid w:val="00810470"/>
    <w:rsid w:val="00810852"/>
    <w:rsid w:val="0081093B"/>
    <w:rsid w:val="00810B11"/>
    <w:rsid w:val="00810D46"/>
    <w:rsid w:val="00810F7E"/>
    <w:rsid w:val="00811057"/>
    <w:rsid w:val="0081107A"/>
    <w:rsid w:val="0081124F"/>
    <w:rsid w:val="00811299"/>
    <w:rsid w:val="00811831"/>
    <w:rsid w:val="00811ED3"/>
    <w:rsid w:val="00811F3F"/>
    <w:rsid w:val="008120C0"/>
    <w:rsid w:val="00812137"/>
    <w:rsid w:val="00812654"/>
    <w:rsid w:val="00812739"/>
    <w:rsid w:val="008127D0"/>
    <w:rsid w:val="00812FF3"/>
    <w:rsid w:val="008132EF"/>
    <w:rsid w:val="00813947"/>
    <w:rsid w:val="00813AA0"/>
    <w:rsid w:val="0081461D"/>
    <w:rsid w:val="00814641"/>
    <w:rsid w:val="00814DB6"/>
    <w:rsid w:val="00815016"/>
    <w:rsid w:val="00815261"/>
    <w:rsid w:val="00815792"/>
    <w:rsid w:val="00815AFD"/>
    <w:rsid w:val="00815B77"/>
    <w:rsid w:val="00816874"/>
    <w:rsid w:val="008173AF"/>
    <w:rsid w:val="00817F65"/>
    <w:rsid w:val="00820184"/>
    <w:rsid w:val="008201C4"/>
    <w:rsid w:val="00820273"/>
    <w:rsid w:val="008202E1"/>
    <w:rsid w:val="00820A9E"/>
    <w:rsid w:val="00820B98"/>
    <w:rsid w:val="00820FB7"/>
    <w:rsid w:val="00821178"/>
    <w:rsid w:val="008212D3"/>
    <w:rsid w:val="00821B44"/>
    <w:rsid w:val="00821CD5"/>
    <w:rsid w:val="00821E98"/>
    <w:rsid w:val="008223BD"/>
    <w:rsid w:val="0082264F"/>
    <w:rsid w:val="00822B11"/>
    <w:rsid w:val="00822B66"/>
    <w:rsid w:val="00822C2B"/>
    <w:rsid w:val="00822E31"/>
    <w:rsid w:val="008231A6"/>
    <w:rsid w:val="00823397"/>
    <w:rsid w:val="00823410"/>
    <w:rsid w:val="008235CA"/>
    <w:rsid w:val="008236AD"/>
    <w:rsid w:val="00823854"/>
    <w:rsid w:val="00823A21"/>
    <w:rsid w:val="00823A3B"/>
    <w:rsid w:val="00823D89"/>
    <w:rsid w:val="00824555"/>
    <w:rsid w:val="00824986"/>
    <w:rsid w:val="00824C35"/>
    <w:rsid w:val="00824C88"/>
    <w:rsid w:val="00824FD4"/>
    <w:rsid w:val="00825394"/>
    <w:rsid w:val="00825B05"/>
    <w:rsid w:val="00825B3A"/>
    <w:rsid w:val="00825CB1"/>
    <w:rsid w:val="008260B5"/>
    <w:rsid w:val="00826447"/>
    <w:rsid w:val="0082680B"/>
    <w:rsid w:val="00826B12"/>
    <w:rsid w:val="00826BE1"/>
    <w:rsid w:val="00826C64"/>
    <w:rsid w:val="00826DE9"/>
    <w:rsid w:val="00826EF7"/>
    <w:rsid w:val="008273FB"/>
    <w:rsid w:val="0082761A"/>
    <w:rsid w:val="00827758"/>
    <w:rsid w:val="0082786E"/>
    <w:rsid w:val="00827963"/>
    <w:rsid w:val="00827A1E"/>
    <w:rsid w:val="00827AAE"/>
    <w:rsid w:val="00827CBF"/>
    <w:rsid w:val="00827D14"/>
    <w:rsid w:val="008300F0"/>
    <w:rsid w:val="0083088E"/>
    <w:rsid w:val="00830CAD"/>
    <w:rsid w:val="00831143"/>
    <w:rsid w:val="00831783"/>
    <w:rsid w:val="0083179D"/>
    <w:rsid w:val="00831E9F"/>
    <w:rsid w:val="00831F99"/>
    <w:rsid w:val="00831FD7"/>
    <w:rsid w:val="00832753"/>
    <w:rsid w:val="008335EA"/>
    <w:rsid w:val="00833826"/>
    <w:rsid w:val="008338B4"/>
    <w:rsid w:val="00833A55"/>
    <w:rsid w:val="00833ADF"/>
    <w:rsid w:val="00833C30"/>
    <w:rsid w:val="00833D9A"/>
    <w:rsid w:val="008342CC"/>
    <w:rsid w:val="00834508"/>
    <w:rsid w:val="00834A44"/>
    <w:rsid w:val="00834BB7"/>
    <w:rsid w:val="00834FD5"/>
    <w:rsid w:val="00835198"/>
    <w:rsid w:val="00835277"/>
    <w:rsid w:val="00835718"/>
    <w:rsid w:val="00835B82"/>
    <w:rsid w:val="00836082"/>
    <w:rsid w:val="00836481"/>
    <w:rsid w:val="00836516"/>
    <w:rsid w:val="00836583"/>
    <w:rsid w:val="00836848"/>
    <w:rsid w:val="008369B8"/>
    <w:rsid w:val="00836C5E"/>
    <w:rsid w:val="00837086"/>
    <w:rsid w:val="0083718E"/>
    <w:rsid w:val="00837199"/>
    <w:rsid w:val="008371BD"/>
    <w:rsid w:val="00837331"/>
    <w:rsid w:val="00837460"/>
    <w:rsid w:val="008379C6"/>
    <w:rsid w:val="00837A3A"/>
    <w:rsid w:val="00837B03"/>
    <w:rsid w:val="00837DE8"/>
    <w:rsid w:val="0084037F"/>
    <w:rsid w:val="00840550"/>
    <w:rsid w:val="008407FD"/>
    <w:rsid w:val="00840D5A"/>
    <w:rsid w:val="00840DC1"/>
    <w:rsid w:val="00841556"/>
    <w:rsid w:val="00841613"/>
    <w:rsid w:val="0084198F"/>
    <w:rsid w:val="00841C1D"/>
    <w:rsid w:val="00841D1C"/>
    <w:rsid w:val="00841FED"/>
    <w:rsid w:val="00842330"/>
    <w:rsid w:val="0084247F"/>
    <w:rsid w:val="008424D7"/>
    <w:rsid w:val="008428FD"/>
    <w:rsid w:val="008429CE"/>
    <w:rsid w:val="00842C71"/>
    <w:rsid w:val="00842E1F"/>
    <w:rsid w:val="00843199"/>
    <w:rsid w:val="0084348E"/>
    <w:rsid w:val="00843723"/>
    <w:rsid w:val="00843DBA"/>
    <w:rsid w:val="00843DBC"/>
    <w:rsid w:val="0084485B"/>
    <w:rsid w:val="0084496F"/>
    <w:rsid w:val="00844A17"/>
    <w:rsid w:val="00844E6E"/>
    <w:rsid w:val="008455D9"/>
    <w:rsid w:val="00845E27"/>
    <w:rsid w:val="008466C1"/>
    <w:rsid w:val="00846823"/>
    <w:rsid w:val="00846B44"/>
    <w:rsid w:val="00846D24"/>
    <w:rsid w:val="00846D75"/>
    <w:rsid w:val="00846FD8"/>
    <w:rsid w:val="00847485"/>
    <w:rsid w:val="008478EE"/>
    <w:rsid w:val="008479C7"/>
    <w:rsid w:val="00847B74"/>
    <w:rsid w:val="00847C09"/>
    <w:rsid w:val="00847C39"/>
    <w:rsid w:val="00850421"/>
    <w:rsid w:val="0085067F"/>
    <w:rsid w:val="0085082E"/>
    <w:rsid w:val="00850C5F"/>
    <w:rsid w:val="00850DAF"/>
    <w:rsid w:val="008512F8"/>
    <w:rsid w:val="00851889"/>
    <w:rsid w:val="00851BAE"/>
    <w:rsid w:val="00851CF9"/>
    <w:rsid w:val="00851E0A"/>
    <w:rsid w:val="00852311"/>
    <w:rsid w:val="0085247C"/>
    <w:rsid w:val="0085285C"/>
    <w:rsid w:val="0085296A"/>
    <w:rsid w:val="00852980"/>
    <w:rsid w:val="00852DEC"/>
    <w:rsid w:val="008533C4"/>
    <w:rsid w:val="0085343B"/>
    <w:rsid w:val="00853AD2"/>
    <w:rsid w:val="00853C85"/>
    <w:rsid w:val="00854137"/>
    <w:rsid w:val="008541AA"/>
    <w:rsid w:val="00854534"/>
    <w:rsid w:val="00854DF7"/>
    <w:rsid w:val="00854ECF"/>
    <w:rsid w:val="00854F57"/>
    <w:rsid w:val="0085529C"/>
    <w:rsid w:val="008556A2"/>
    <w:rsid w:val="00855E3B"/>
    <w:rsid w:val="00855F51"/>
    <w:rsid w:val="00855FC6"/>
    <w:rsid w:val="00856144"/>
    <w:rsid w:val="00856198"/>
    <w:rsid w:val="008561A4"/>
    <w:rsid w:val="008563A1"/>
    <w:rsid w:val="00856818"/>
    <w:rsid w:val="008568E5"/>
    <w:rsid w:val="00856911"/>
    <w:rsid w:val="00856AEE"/>
    <w:rsid w:val="00856C43"/>
    <w:rsid w:val="00856DCF"/>
    <w:rsid w:val="00856F2A"/>
    <w:rsid w:val="00856FEE"/>
    <w:rsid w:val="00857626"/>
    <w:rsid w:val="008577BA"/>
    <w:rsid w:val="00857D1B"/>
    <w:rsid w:val="00857FB4"/>
    <w:rsid w:val="00860135"/>
    <w:rsid w:val="00860310"/>
    <w:rsid w:val="008603BA"/>
    <w:rsid w:val="008603C8"/>
    <w:rsid w:val="0086085A"/>
    <w:rsid w:val="008608D8"/>
    <w:rsid w:val="00860EAD"/>
    <w:rsid w:val="00861069"/>
    <w:rsid w:val="008611C3"/>
    <w:rsid w:val="00861262"/>
    <w:rsid w:val="00861521"/>
    <w:rsid w:val="00861A6C"/>
    <w:rsid w:val="00861AB2"/>
    <w:rsid w:val="00861F08"/>
    <w:rsid w:val="0086267A"/>
    <w:rsid w:val="00862D24"/>
    <w:rsid w:val="00862F74"/>
    <w:rsid w:val="0086373D"/>
    <w:rsid w:val="0086375A"/>
    <w:rsid w:val="00863B30"/>
    <w:rsid w:val="00863BC0"/>
    <w:rsid w:val="00863C34"/>
    <w:rsid w:val="0086411D"/>
    <w:rsid w:val="0086424E"/>
    <w:rsid w:val="008645C1"/>
    <w:rsid w:val="00864705"/>
    <w:rsid w:val="00865136"/>
    <w:rsid w:val="00865142"/>
    <w:rsid w:val="00865766"/>
    <w:rsid w:val="00865B35"/>
    <w:rsid w:val="00865BC7"/>
    <w:rsid w:val="00865D2E"/>
    <w:rsid w:val="0086622D"/>
    <w:rsid w:val="00866B5C"/>
    <w:rsid w:val="00866BD9"/>
    <w:rsid w:val="00866D85"/>
    <w:rsid w:val="008673DB"/>
    <w:rsid w:val="0086766D"/>
    <w:rsid w:val="008678B7"/>
    <w:rsid w:val="008702C5"/>
    <w:rsid w:val="008703AB"/>
    <w:rsid w:val="00870782"/>
    <w:rsid w:val="00870894"/>
    <w:rsid w:val="00870899"/>
    <w:rsid w:val="00870D07"/>
    <w:rsid w:val="00871835"/>
    <w:rsid w:val="00871C81"/>
    <w:rsid w:val="00871D6E"/>
    <w:rsid w:val="00871EAB"/>
    <w:rsid w:val="00871F8F"/>
    <w:rsid w:val="0087219F"/>
    <w:rsid w:val="0087246E"/>
    <w:rsid w:val="00872540"/>
    <w:rsid w:val="00872E07"/>
    <w:rsid w:val="00873159"/>
    <w:rsid w:val="0087323A"/>
    <w:rsid w:val="0087327B"/>
    <w:rsid w:val="008734EE"/>
    <w:rsid w:val="00873BEC"/>
    <w:rsid w:val="00874489"/>
    <w:rsid w:val="0087492B"/>
    <w:rsid w:val="00874B61"/>
    <w:rsid w:val="00874CEC"/>
    <w:rsid w:val="00874DAD"/>
    <w:rsid w:val="00874F38"/>
    <w:rsid w:val="008757E8"/>
    <w:rsid w:val="00875B5D"/>
    <w:rsid w:val="00875D55"/>
    <w:rsid w:val="008760DA"/>
    <w:rsid w:val="0087630C"/>
    <w:rsid w:val="00876374"/>
    <w:rsid w:val="00876618"/>
    <w:rsid w:val="00876968"/>
    <w:rsid w:val="00876BF3"/>
    <w:rsid w:val="0087770F"/>
    <w:rsid w:val="00877A8D"/>
    <w:rsid w:val="00877C4A"/>
    <w:rsid w:val="0088065A"/>
    <w:rsid w:val="00880A67"/>
    <w:rsid w:val="00880C06"/>
    <w:rsid w:val="00881128"/>
    <w:rsid w:val="0088113B"/>
    <w:rsid w:val="00881CAF"/>
    <w:rsid w:val="00881F00"/>
    <w:rsid w:val="00881FDC"/>
    <w:rsid w:val="00882496"/>
    <w:rsid w:val="008828FF"/>
    <w:rsid w:val="00882948"/>
    <w:rsid w:val="008829E9"/>
    <w:rsid w:val="00882A1C"/>
    <w:rsid w:val="00882D65"/>
    <w:rsid w:val="00882DE4"/>
    <w:rsid w:val="00882EC9"/>
    <w:rsid w:val="00882EFE"/>
    <w:rsid w:val="00882F78"/>
    <w:rsid w:val="008830EF"/>
    <w:rsid w:val="0088319D"/>
    <w:rsid w:val="008831F3"/>
    <w:rsid w:val="008835A1"/>
    <w:rsid w:val="00883D9C"/>
    <w:rsid w:val="00883E1D"/>
    <w:rsid w:val="00884661"/>
    <w:rsid w:val="0088466B"/>
    <w:rsid w:val="00884985"/>
    <w:rsid w:val="00884A30"/>
    <w:rsid w:val="00884D26"/>
    <w:rsid w:val="0088526D"/>
    <w:rsid w:val="008854FA"/>
    <w:rsid w:val="00885B21"/>
    <w:rsid w:val="00886062"/>
    <w:rsid w:val="00886073"/>
    <w:rsid w:val="0088612D"/>
    <w:rsid w:val="00886551"/>
    <w:rsid w:val="0088676C"/>
    <w:rsid w:val="0088694C"/>
    <w:rsid w:val="00886A3E"/>
    <w:rsid w:val="00886BC1"/>
    <w:rsid w:val="00886C93"/>
    <w:rsid w:val="00886E31"/>
    <w:rsid w:val="00886E32"/>
    <w:rsid w:val="00887248"/>
    <w:rsid w:val="00887272"/>
    <w:rsid w:val="008875EA"/>
    <w:rsid w:val="00887D9B"/>
    <w:rsid w:val="00887F36"/>
    <w:rsid w:val="0088E1E3"/>
    <w:rsid w:val="00890061"/>
    <w:rsid w:val="00890364"/>
    <w:rsid w:val="00890403"/>
    <w:rsid w:val="00890B77"/>
    <w:rsid w:val="00890B90"/>
    <w:rsid w:val="00890E78"/>
    <w:rsid w:val="0089179A"/>
    <w:rsid w:val="008920AD"/>
    <w:rsid w:val="0089223A"/>
    <w:rsid w:val="008925F2"/>
    <w:rsid w:val="008929EE"/>
    <w:rsid w:val="00892F48"/>
    <w:rsid w:val="008930F6"/>
    <w:rsid w:val="008932C4"/>
    <w:rsid w:val="00893364"/>
    <w:rsid w:val="008937F2"/>
    <w:rsid w:val="008939DD"/>
    <w:rsid w:val="00893E20"/>
    <w:rsid w:val="008941DE"/>
    <w:rsid w:val="00894682"/>
    <w:rsid w:val="00894954"/>
    <w:rsid w:val="00894A95"/>
    <w:rsid w:val="00894CF9"/>
    <w:rsid w:val="00894DB2"/>
    <w:rsid w:val="0089519E"/>
    <w:rsid w:val="008955AB"/>
    <w:rsid w:val="008957AC"/>
    <w:rsid w:val="00895814"/>
    <w:rsid w:val="00895F61"/>
    <w:rsid w:val="00895FB4"/>
    <w:rsid w:val="0089606F"/>
    <w:rsid w:val="008961CF"/>
    <w:rsid w:val="00896A1E"/>
    <w:rsid w:val="00896A98"/>
    <w:rsid w:val="00896BAD"/>
    <w:rsid w:val="00896C57"/>
    <w:rsid w:val="00896DE5"/>
    <w:rsid w:val="00896E32"/>
    <w:rsid w:val="0089725F"/>
    <w:rsid w:val="00897377"/>
    <w:rsid w:val="008976AA"/>
    <w:rsid w:val="008977F8"/>
    <w:rsid w:val="00897A6A"/>
    <w:rsid w:val="00897BA6"/>
    <w:rsid w:val="00897C51"/>
    <w:rsid w:val="00897CE3"/>
    <w:rsid w:val="00897F3E"/>
    <w:rsid w:val="00897F5C"/>
    <w:rsid w:val="00897F77"/>
    <w:rsid w:val="008A01D1"/>
    <w:rsid w:val="008A031A"/>
    <w:rsid w:val="008A050A"/>
    <w:rsid w:val="008A0527"/>
    <w:rsid w:val="008A086A"/>
    <w:rsid w:val="008A0D84"/>
    <w:rsid w:val="008A0DC7"/>
    <w:rsid w:val="008A11A7"/>
    <w:rsid w:val="008A12E7"/>
    <w:rsid w:val="008A1444"/>
    <w:rsid w:val="008A1476"/>
    <w:rsid w:val="008A1524"/>
    <w:rsid w:val="008A19DA"/>
    <w:rsid w:val="008A1DF2"/>
    <w:rsid w:val="008A1F8D"/>
    <w:rsid w:val="008A1FC0"/>
    <w:rsid w:val="008A208F"/>
    <w:rsid w:val="008A2238"/>
    <w:rsid w:val="008A28B8"/>
    <w:rsid w:val="008A2976"/>
    <w:rsid w:val="008A2A8F"/>
    <w:rsid w:val="008A3076"/>
    <w:rsid w:val="008A3207"/>
    <w:rsid w:val="008A33CF"/>
    <w:rsid w:val="008A3417"/>
    <w:rsid w:val="008A38AE"/>
    <w:rsid w:val="008A3927"/>
    <w:rsid w:val="008A3FFD"/>
    <w:rsid w:val="008A4211"/>
    <w:rsid w:val="008A42CF"/>
    <w:rsid w:val="008A454B"/>
    <w:rsid w:val="008A4CB0"/>
    <w:rsid w:val="008A4E28"/>
    <w:rsid w:val="008A503A"/>
    <w:rsid w:val="008A50FA"/>
    <w:rsid w:val="008A5580"/>
    <w:rsid w:val="008A59C0"/>
    <w:rsid w:val="008A59C8"/>
    <w:rsid w:val="008A5BB5"/>
    <w:rsid w:val="008A5ECD"/>
    <w:rsid w:val="008A5FE6"/>
    <w:rsid w:val="008A62AF"/>
    <w:rsid w:val="008A660A"/>
    <w:rsid w:val="008A66A8"/>
    <w:rsid w:val="008A66B7"/>
    <w:rsid w:val="008A66CE"/>
    <w:rsid w:val="008A6786"/>
    <w:rsid w:val="008A6793"/>
    <w:rsid w:val="008A6FBC"/>
    <w:rsid w:val="008A6FDF"/>
    <w:rsid w:val="008A735C"/>
    <w:rsid w:val="008A7432"/>
    <w:rsid w:val="008A7855"/>
    <w:rsid w:val="008A7D84"/>
    <w:rsid w:val="008A7EAD"/>
    <w:rsid w:val="008A7EFF"/>
    <w:rsid w:val="008B027A"/>
    <w:rsid w:val="008B0350"/>
    <w:rsid w:val="008B0987"/>
    <w:rsid w:val="008B1154"/>
    <w:rsid w:val="008B1547"/>
    <w:rsid w:val="008B1E0A"/>
    <w:rsid w:val="008B214B"/>
    <w:rsid w:val="008B2261"/>
    <w:rsid w:val="008B2C5A"/>
    <w:rsid w:val="008B2D69"/>
    <w:rsid w:val="008B314B"/>
    <w:rsid w:val="008B3173"/>
    <w:rsid w:val="008B348E"/>
    <w:rsid w:val="008B3517"/>
    <w:rsid w:val="008B3578"/>
    <w:rsid w:val="008B3636"/>
    <w:rsid w:val="008B3797"/>
    <w:rsid w:val="008B3A4D"/>
    <w:rsid w:val="008B3BC1"/>
    <w:rsid w:val="008B3BFD"/>
    <w:rsid w:val="008B3F8F"/>
    <w:rsid w:val="008B40A7"/>
    <w:rsid w:val="008B45CD"/>
    <w:rsid w:val="008B46D1"/>
    <w:rsid w:val="008B4CA9"/>
    <w:rsid w:val="008B52C7"/>
    <w:rsid w:val="008B5512"/>
    <w:rsid w:val="008B56DF"/>
    <w:rsid w:val="008B5D40"/>
    <w:rsid w:val="008B5E96"/>
    <w:rsid w:val="008B64C8"/>
    <w:rsid w:val="008B65B1"/>
    <w:rsid w:val="008B6697"/>
    <w:rsid w:val="008B6D1B"/>
    <w:rsid w:val="008B6D79"/>
    <w:rsid w:val="008B6FDF"/>
    <w:rsid w:val="008B734E"/>
    <w:rsid w:val="008B74D4"/>
    <w:rsid w:val="008B74EE"/>
    <w:rsid w:val="008B7507"/>
    <w:rsid w:val="008B7613"/>
    <w:rsid w:val="008B7646"/>
    <w:rsid w:val="008B76A3"/>
    <w:rsid w:val="008B7980"/>
    <w:rsid w:val="008B7A5C"/>
    <w:rsid w:val="008B7AD2"/>
    <w:rsid w:val="008B7AF6"/>
    <w:rsid w:val="008B7FE3"/>
    <w:rsid w:val="008C01DA"/>
    <w:rsid w:val="008C0214"/>
    <w:rsid w:val="008C028D"/>
    <w:rsid w:val="008C0C30"/>
    <w:rsid w:val="008C0E68"/>
    <w:rsid w:val="008C1285"/>
    <w:rsid w:val="008C13CD"/>
    <w:rsid w:val="008C1669"/>
    <w:rsid w:val="008C1E33"/>
    <w:rsid w:val="008C1F26"/>
    <w:rsid w:val="008C22B1"/>
    <w:rsid w:val="008C25B6"/>
    <w:rsid w:val="008C25F6"/>
    <w:rsid w:val="008C2744"/>
    <w:rsid w:val="008C2A9A"/>
    <w:rsid w:val="008C2CCF"/>
    <w:rsid w:val="008C301F"/>
    <w:rsid w:val="008C3608"/>
    <w:rsid w:val="008C36ED"/>
    <w:rsid w:val="008C3848"/>
    <w:rsid w:val="008C38D0"/>
    <w:rsid w:val="008C3ABE"/>
    <w:rsid w:val="008C40E1"/>
    <w:rsid w:val="008C41B0"/>
    <w:rsid w:val="008C4B00"/>
    <w:rsid w:val="008C4B81"/>
    <w:rsid w:val="008C4E7D"/>
    <w:rsid w:val="008C4FB9"/>
    <w:rsid w:val="008C5367"/>
    <w:rsid w:val="008C57C1"/>
    <w:rsid w:val="008C5C6E"/>
    <w:rsid w:val="008C5D9B"/>
    <w:rsid w:val="008C5E2E"/>
    <w:rsid w:val="008C6029"/>
    <w:rsid w:val="008C604F"/>
    <w:rsid w:val="008C641C"/>
    <w:rsid w:val="008C6AF2"/>
    <w:rsid w:val="008C6CDB"/>
    <w:rsid w:val="008C6E10"/>
    <w:rsid w:val="008C70C6"/>
    <w:rsid w:val="008C736F"/>
    <w:rsid w:val="008C77BE"/>
    <w:rsid w:val="008C7AB3"/>
    <w:rsid w:val="008C7B1B"/>
    <w:rsid w:val="008D0154"/>
    <w:rsid w:val="008D0456"/>
    <w:rsid w:val="008D04AB"/>
    <w:rsid w:val="008D04EA"/>
    <w:rsid w:val="008D0539"/>
    <w:rsid w:val="008D05D0"/>
    <w:rsid w:val="008D087D"/>
    <w:rsid w:val="008D0BBA"/>
    <w:rsid w:val="008D1A07"/>
    <w:rsid w:val="008D1D6D"/>
    <w:rsid w:val="008D2255"/>
    <w:rsid w:val="008D271F"/>
    <w:rsid w:val="008D281D"/>
    <w:rsid w:val="008D2832"/>
    <w:rsid w:val="008D2882"/>
    <w:rsid w:val="008D2D9A"/>
    <w:rsid w:val="008D2E43"/>
    <w:rsid w:val="008D2FE6"/>
    <w:rsid w:val="008D320E"/>
    <w:rsid w:val="008D361A"/>
    <w:rsid w:val="008D372E"/>
    <w:rsid w:val="008D3751"/>
    <w:rsid w:val="008D3836"/>
    <w:rsid w:val="008D3F31"/>
    <w:rsid w:val="008D4169"/>
    <w:rsid w:val="008D4839"/>
    <w:rsid w:val="008D4A11"/>
    <w:rsid w:val="008D4B0B"/>
    <w:rsid w:val="008D4D54"/>
    <w:rsid w:val="008D527A"/>
    <w:rsid w:val="008D5AA3"/>
    <w:rsid w:val="008D5CE7"/>
    <w:rsid w:val="008D600F"/>
    <w:rsid w:val="008D6560"/>
    <w:rsid w:val="008D6C62"/>
    <w:rsid w:val="008D6EAA"/>
    <w:rsid w:val="008D717A"/>
    <w:rsid w:val="008D742D"/>
    <w:rsid w:val="008D742E"/>
    <w:rsid w:val="008D797A"/>
    <w:rsid w:val="008D7A25"/>
    <w:rsid w:val="008D7A74"/>
    <w:rsid w:val="008D7E63"/>
    <w:rsid w:val="008D7EB9"/>
    <w:rsid w:val="008D7ECE"/>
    <w:rsid w:val="008D7F98"/>
    <w:rsid w:val="008E003B"/>
    <w:rsid w:val="008E05A1"/>
    <w:rsid w:val="008E096F"/>
    <w:rsid w:val="008E0A90"/>
    <w:rsid w:val="008E0C53"/>
    <w:rsid w:val="008E0CC2"/>
    <w:rsid w:val="008E103B"/>
    <w:rsid w:val="008E10DA"/>
    <w:rsid w:val="008E115D"/>
    <w:rsid w:val="008E1652"/>
    <w:rsid w:val="008E1BCA"/>
    <w:rsid w:val="008E1C34"/>
    <w:rsid w:val="008E1DD6"/>
    <w:rsid w:val="008E1E57"/>
    <w:rsid w:val="008E20A7"/>
    <w:rsid w:val="008E28D5"/>
    <w:rsid w:val="008E2948"/>
    <w:rsid w:val="008E297A"/>
    <w:rsid w:val="008E2D15"/>
    <w:rsid w:val="008E2D6A"/>
    <w:rsid w:val="008E2E72"/>
    <w:rsid w:val="008E2F60"/>
    <w:rsid w:val="008E3103"/>
    <w:rsid w:val="008E367D"/>
    <w:rsid w:val="008E37A3"/>
    <w:rsid w:val="008E39A0"/>
    <w:rsid w:val="008E427F"/>
    <w:rsid w:val="008E4763"/>
    <w:rsid w:val="008E4953"/>
    <w:rsid w:val="008E4D25"/>
    <w:rsid w:val="008E5365"/>
    <w:rsid w:val="008E5663"/>
    <w:rsid w:val="008E57C0"/>
    <w:rsid w:val="008E5833"/>
    <w:rsid w:val="008E5C38"/>
    <w:rsid w:val="008E5D7D"/>
    <w:rsid w:val="008E5E57"/>
    <w:rsid w:val="008E60A5"/>
    <w:rsid w:val="008E627F"/>
    <w:rsid w:val="008E6310"/>
    <w:rsid w:val="008E6B42"/>
    <w:rsid w:val="008E6DE9"/>
    <w:rsid w:val="008E773B"/>
    <w:rsid w:val="008E7760"/>
    <w:rsid w:val="008E786E"/>
    <w:rsid w:val="008E7BED"/>
    <w:rsid w:val="008E7E9F"/>
    <w:rsid w:val="008F04DD"/>
    <w:rsid w:val="008F05DE"/>
    <w:rsid w:val="008F06D2"/>
    <w:rsid w:val="008F07A7"/>
    <w:rsid w:val="008F0AA7"/>
    <w:rsid w:val="008F0C74"/>
    <w:rsid w:val="008F0DE0"/>
    <w:rsid w:val="008F0F94"/>
    <w:rsid w:val="008F1698"/>
    <w:rsid w:val="008F197C"/>
    <w:rsid w:val="008F19AB"/>
    <w:rsid w:val="008F19DE"/>
    <w:rsid w:val="008F1AA0"/>
    <w:rsid w:val="008F1B0B"/>
    <w:rsid w:val="008F2166"/>
    <w:rsid w:val="008F225A"/>
    <w:rsid w:val="008F26AF"/>
    <w:rsid w:val="008F287A"/>
    <w:rsid w:val="008F3080"/>
    <w:rsid w:val="008F3227"/>
    <w:rsid w:val="008F34C5"/>
    <w:rsid w:val="008F350D"/>
    <w:rsid w:val="008F3DD6"/>
    <w:rsid w:val="008F467F"/>
    <w:rsid w:val="008F4A6D"/>
    <w:rsid w:val="008F4BC8"/>
    <w:rsid w:val="008F4C80"/>
    <w:rsid w:val="008F4F62"/>
    <w:rsid w:val="008F5097"/>
    <w:rsid w:val="008F50B0"/>
    <w:rsid w:val="008F511E"/>
    <w:rsid w:val="008F514E"/>
    <w:rsid w:val="008F516E"/>
    <w:rsid w:val="008F59FE"/>
    <w:rsid w:val="008F5AAC"/>
    <w:rsid w:val="008F5BDE"/>
    <w:rsid w:val="008F5CC2"/>
    <w:rsid w:val="008F5DE0"/>
    <w:rsid w:val="008F5EE0"/>
    <w:rsid w:val="008F6700"/>
    <w:rsid w:val="008F677B"/>
    <w:rsid w:val="008F7655"/>
    <w:rsid w:val="008F7693"/>
    <w:rsid w:val="008F780D"/>
    <w:rsid w:val="008F78A6"/>
    <w:rsid w:val="008F79F8"/>
    <w:rsid w:val="008F7CF6"/>
    <w:rsid w:val="00900093"/>
    <w:rsid w:val="00900114"/>
    <w:rsid w:val="0090052D"/>
    <w:rsid w:val="00900647"/>
    <w:rsid w:val="0090094D"/>
    <w:rsid w:val="00900A14"/>
    <w:rsid w:val="00900FBA"/>
    <w:rsid w:val="009015FE"/>
    <w:rsid w:val="009018E8"/>
    <w:rsid w:val="00901A2B"/>
    <w:rsid w:val="0090238B"/>
    <w:rsid w:val="009023EB"/>
    <w:rsid w:val="0090245A"/>
    <w:rsid w:val="0090312C"/>
    <w:rsid w:val="00903161"/>
    <w:rsid w:val="00903D9E"/>
    <w:rsid w:val="00903EBE"/>
    <w:rsid w:val="009042BF"/>
    <w:rsid w:val="0090487A"/>
    <w:rsid w:val="009049D4"/>
    <w:rsid w:val="009049E9"/>
    <w:rsid w:val="00904A5D"/>
    <w:rsid w:val="00904BC3"/>
    <w:rsid w:val="00904C1E"/>
    <w:rsid w:val="00904CF0"/>
    <w:rsid w:val="00905134"/>
    <w:rsid w:val="00905589"/>
    <w:rsid w:val="0090570F"/>
    <w:rsid w:val="009059AE"/>
    <w:rsid w:val="00905C83"/>
    <w:rsid w:val="00905D23"/>
    <w:rsid w:val="00905E56"/>
    <w:rsid w:val="00905EAC"/>
    <w:rsid w:val="0090622E"/>
    <w:rsid w:val="009064CD"/>
    <w:rsid w:val="00906528"/>
    <w:rsid w:val="009065F7"/>
    <w:rsid w:val="00906768"/>
    <w:rsid w:val="00906B58"/>
    <w:rsid w:val="00906CCC"/>
    <w:rsid w:val="00906CE6"/>
    <w:rsid w:val="00907102"/>
    <w:rsid w:val="00907620"/>
    <w:rsid w:val="00907ABB"/>
    <w:rsid w:val="0091004C"/>
    <w:rsid w:val="00910058"/>
    <w:rsid w:val="00910B36"/>
    <w:rsid w:val="00910B6A"/>
    <w:rsid w:val="009111F3"/>
    <w:rsid w:val="009116DF"/>
    <w:rsid w:val="0091190E"/>
    <w:rsid w:val="009119CE"/>
    <w:rsid w:val="00911AB8"/>
    <w:rsid w:val="00911B57"/>
    <w:rsid w:val="00911FAF"/>
    <w:rsid w:val="00912101"/>
    <w:rsid w:val="0091241C"/>
    <w:rsid w:val="00912438"/>
    <w:rsid w:val="0091256D"/>
    <w:rsid w:val="00912571"/>
    <w:rsid w:val="00912B80"/>
    <w:rsid w:val="00913034"/>
    <w:rsid w:val="009133F7"/>
    <w:rsid w:val="009137E2"/>
    <w:rsid w:val="0091382A"/>
    <w:rsid w:val="00913CAE"/>
    <w:rsid w:val="00913DF8"/>
    <w:rsid w:val="00913EF3"/>
    <w:rsid w:val="009140E3"/>
    <w:rsid w:val="009143AA"/>
    <w:rsid w:val="0091453C"/>
    <w:rsid w:val="009145C0"/>
    <w:rsid w:val="009146D2"/>
    <w:rsid w:val="00914873"/>
    <w:rsid w:val="009150E6"/>
    <w:rsid w:val="0091535C"/>
    <w:rsid w:val="0091541F"/>
    <w:rsid w:val="009164DA"/>
    <w:rsid w:val="00916528"/>
    <w:rsid w:val="0091668F"/>
    <w:rsid w:val="009167FE"/>
    <w:rsid w:val="0091689B"/>
    <w:rsid w:val="009169F8"/>
    <w:rsid w:val="00916BD1"/>
    <w:rsid w:val="00916D90"/>
    <w:rsid w:val="00916F9F"/>
    <w:rsid w:val="00917168"/>
    <w:rsid w:val="009173AD"/>
    <w:rsid w:val="00920231"/>
    <w:rsid w:val="00920467"/>
    <w:rsid w:val="00920689"/>
    <w:rsid w:val="009207AB"/>
    <w:rsid w:val="00920A31"/>
    <w:rsid w:val="00920B0D"/>
    <w:rsid w:val="00920DAF"/>
    <w:rsid w:val="00920F5A"/>
    <w:rsid w:val="00921299"/>
    <w:rsid w:val="009212DF"/>
    <w:rsid w:val="009215DC"/>
    <w:rsid w:val="00921965"/>
    <w:rsid w:val="00921A3A"/>
    <w:rsid w:val="00921BDC"/>
    <w:rsid w:val="00921E83"/>
    <w:rsid w:val="009225BE"/>
    <w:rsid w:val="00923039"/>
    <w:rsid w:val="00923865"/>
    <w:rsid w:val="009239C5"/>
    <w:rsid w:val="00923B27"/>
    <w:rsid w:val="009240FA"/>
    <w:rsid w:val="009241C7"/>
    <w:rsid w:val="009245B8"/>
    <w:rsid w:val="00924624"/>
    <w:rsid w:val="00924668"/>
    <w:rsid w:val="00924A35"/>
    <w:rsid w:val="00924B3A"/>
    <w:rsid w:val="009258B9"/>
    <w:rsid w:val="009258D9"/>
    <w:rsid w:val="0092593D"/>
    <w:rsid w:val="00925A10"/>
    <w:rsid w:val="00925A79"/>
    <w:rsid w:val="00925A8D"/>
    <w:rsid w:val="00925C92"/>
    <w:rsid w:val="00925CA1"/>
    <w:rsid w:val="00925CC3"/>
    <w:rsid w:val="00925D7A"/>
    <w:rsid w:val="00925EAE"/>
    <w:rsid w:val="00925F9C"/>
    <w:rsid w:val="00926875"/>
    <w:rsid w:val="009271FF"/>
    <w:rsid w:val="00927269"/>
    <w:rsid w:val="009272FA"/>
    <w:rsid w:val="009273FE"/>
    <w:rsid w:val="0092740E"/>
    <w:rsid w:val="009278C5"/>
    <w:rsid w:val="00927930"/>
    <w:rsid w:val="00927DFD"/>
    <w:rsid w:val="009301CB"/>
    <w:rsid w:val="00930474"/>
    <w:rsid w:val="0093075D"/>
    <w:rsid w:val="0093075F"/>
    <w:rsid w:val="009307DC"/>
    <w:rsid w:val="00930C50"/>
    <w:rsid w:val="00930E9A"/>
    <w:rsid w:val="00930F2F"/>
    <w:rsid w:val="00930F97"/>
    <w:rsid w:val="00930FF4"/>
    <w:rsid w:val="00931795"/>
    <w:rsid w:val="0093207E"/>
    <w:rsid w:val="00932402"/>
    <w:rsid w:val="00932589"/>
    <w:rsid w:val="009325C1"/>
    <w:rsid w:val="00933477"/>
    <w:rsid w:val="00933BF6"/>
    <w:rsid w:val="00934013"/>
    <w:rsid w:val="0093418B"/>
    <w:rsid w:val="0093441F"/>
    <w:rsid w:val="00934DB3"/>
    <w:rsid w:val="00934FC9"/>
    <w:rsid w:val="009358BD"/>
    <w:rsid w:val="0093595C"/>
    <w:rsid w:val="00935DD7"/>
    <w:rsid w:val="00936320"/>
    <w:rsid w:val="0093633E"/>
    <w:rsid w:val="00936633"/>
    <w:rsid w:val="0093668F"/>
    <w:rsid w:val="0093697B"/>
    <w:rsid w:val="00936DFB"/>
    <w:rsid w:val="00936E2A"/>
    <w:rsid w:val="00937081"/>
    <w:rsid w:val="009370A1"/>
    <w:rsid w:val="00937111"/>
    <w:rsid w:val="0093727F"/>
    <w:rsid w:val="00937B4E"/>
    <w:rsid w:val="00937C75"/>
    <w:rsid w:val="00937DF7"/>
    <w:rsid w:val="00937ECF"/>
    <w:rsid w:val="00937F4B"/>
    <w:rsid w:val="00937F82"/>
    <w:rsid w:val="0094017D"/>
    <w:rsid w:val="00940481"/>
    <w:rsid w:val="009406B3"/>
    <w:rsid w:val="00940784"/>
    <w:rsid w:val="009407C1"/>
    <w:rsid w:val="009409F5"/>
    <w:rsid w:val="00941CF4"/>
    <w:rsid w:val="00942378"/>
    <w:rsid w:val="009428C5"/>
    <w:rsid w:val="00942924"/>
    <w:rsid w:val="00942997"/>
    <w:rsid w:val="00942A14"/>
    <w:rsid w:val="00942C4B"/>
    <w:rsid w:val="00942F36"/>
    <w:rsid w:val="009431B8"/>
    <w:rsid w:val="00943717"/>
    <w:rsid w:val="00943747"/>
    <w:rsid w:val="009437CE"/>
    <w:rsid w:val="00943859"/>
    <w:rsid w:val="00943963"/>
    <w:rsid w:val="00943A35"/>
    <w:rsid w:val="00943F04"/>
    <w:rsid w:val="009449FC"/>
    <w:rsid w:val="00944AE4"/>
    <w:rsid w:val="00945252"/>
    <w:rsid w:val="00945877"/>
    <w:rsid w:val="009458F7"/>
    <w:rsid w:val="00945B1D"/>
    <w:rsid w:val="00945D30"/>
    <w:rsid w:val="00945EEF"/>
    <w:rsid w:val="00946373"/>
    <w:rsid w:val="0094639F"/>
    <w:rsid w:val="0094651A"/>
    <w:rsid w:val="00946EA1"/>
    <w:rsid w:val="00947134"/>
    <w:rsid w:val="009471D1"/>
    <w:rsid w:val="009472B2"/>
    <w:rsid w:val="0094753D"/>
    <w:rsid w:val="009476F4"/>
    <w:rsid w:val="009477C2"/>
    <w:rsid w:val="00947C45"/>
    <w:rsid w:val="00947E24"/>
    <w:rsid w:val="00950270"/>
    <w:rsid w:val="00950427"/>
    <w:rsid w:val="0095076B"/>
    <w:rsid w:val="0095085A"/>
    <w:rsid w:val="00950900"/>
    <w:rsid w:val="00950ACF"/>
    <w:rsid w:val="009511F4"/>
    <w:rsid w:val="00951551"/>
    <w:rsid w:val="00951FF6"/>
    <w:rsid w:val="0095208C"/>
    <w:rsid w:val="00952467"/>
    <w:rsid w:val="009529F9"/>
    <w:rsid w:val="00952A5F"/>
    <w:rsid w:val="00952B77"/>
    <w:rsid w:val="00952D49"/>
    <w:rsid w:val="00953C15"/>
    <w:rsid w:val="00953CEB"/>
    <w:rsid w:val="00954050"/>
    <w:rsid w:val="0095424F"/>
    <w:rsid w:val="009546BA"/>
    <w:rsid w:val="009547E7"/>
    <w:rsid w:val="00954A11"/>
    <w:rsid w:val="00954AC5"/>
    <w:rsid w:val="00954B07"/>
    <w:rsid w:val="00954FE4"/>
    <w:rsid w:val="00955064"/>
    <w:rsid w:val="00955333"/>
    <w:rsid w:val="009555D5"/>
    <w:rsid w:val="0095598D"/>
    <w:rsid w:val="00955E69"/>
    <w:rsid w:val="00956BEE"/>
    <w:rsid w:val="00956D11"/>
    <w:rsid w:val="00956D2F"/>
    <w:rsid w:val="00956EC7"/>
    <w:rsid w:val="00956EFE"/>
    <w:rsid w:val="0095763D"/>
    <w:rsid w:val="00957B87"/>
    <w:rsid w:val="00957D72"/>
    <w:rsid w:val="00957F63"/>
    <w:rsid w:val="00960AF0"/>
    <w:rsid w:val="00961049"/>
    <w:rsid w:val="00961716"/>
    <w:rsid w:val="00961903"/>
    <w:rsid w:val="00961BE8"/>
    <w:rsid w:val="00961E48"/>
    <w:rsid w:val="009624D1"/>
    <w:rsid w:val="00962524"/>
    <w:rsid w:val="0096254D"/>
    <w:rsid w:val="00962BF1"/>
    <w:rsid w:val="00962C99"/>
    <w:rsid w:val="00962EAB"/>
    <w:rsid w:val="009636D9"/>
    <w:rsid w:val="0096376F"/>
    <w:rsid w:val="009637F5"/>
    <w:rsid w:val="00963B19"/>
    <w:rsid w:val="00963E0B"/>
    <w:rsid w:val="00963F13"/>
    <w:rsid w:val="00964496"/>
    <w:rsid w:val="0096459C"/>
    <w:rsid w:val="009646B9"/>
    <w:rsid w:val="009646D5"/>
    <w:rsid w:val="00964A47"/>
    <w:rsid w:val="00964D0E"/>
    <w:rsid w:val="009653BC"/>
    <w:rsid w:val="00965641"/>
    <w:rsid w:val="00966011"/>
    <w:rsid w:val="00966142"/>
    <w:rsid w:val="00966342"/>
    <w:rsid w:val="00966444"/>
    <w:rsid w:val="009667A6"/>
    <w:rsid w:val="009667FC"/>
    <w:rsid w:val="0096687D"/>
    <w:rsid w:val="009670F1"/>
    <w:rsid w:val="009673E7"/>
    <w:rsid w:val="00967AB5"/>
    <w:rsid w:val="00967DC7"/>
    <w:rsid w:val="00967E71"/>
    <w:rsid w:val="00967FD2"/>
    <w:rsid w:val="00970347"/>
    <w:rsid w:val="00970526"/>
    <w:rsid w:val="00970694"/>
    <w:rsid w:val="00970B51"/>
    <w:rsid w:val="00970CD8"/>
    <w:rsid w:val="00970F13"/>
    <w:rsid w:val="009714EE"/>
    <w:rsid w:val="00971910"/>
    <w:rsid w:val="00971B7C"/>
    <w:rsid w:val="00971B8B"/>
    <w:rsid w:val="00971F54"/>
    <w:rsid w:val="00972223"/>
    <w:rsid w:val="009730A8"/>
    <w:rsid w:val="00973264"/>
    <w:rsid w:val="009732CD"/>
    <w:rsid w:val="0097333F"/>
    <w:rsid w:val="009734F2"/>
    <w:rsid w:val="00973C08"/>
    <w:rsid w:val="009740BE"/>
    <w:rsid w:val="00974160"/>
    <w:rsid w:val="0097455B"/>
    <w:rsid w:val="0097475B"/>
    <w:rsid w:val="00974B32"/>
    <w:rsid w:val="00974D3C"/>
    <w:rsid w:val="00974D62"/>
    <w:rsid w:val="00974E93"/>
    <w:rsid w:val="00974F32"/>
    <w:rsid w:val="0097503E"/>
    <w:rsid w:val="00975075"/>
    <w:rsid w:val="00975522"/>
    <w:rsid w:val="00975D48"/>
    <w:rsid w:val="009762DA"/>
    <w:rsid w:val="009765E0"/>
    <w:rsid w:val="009766B3"/>
    <w:rsid w:val="00976822"/>
    <w:rsid w:val="00976DEC"/>
    <w:rsid w:val="00976F32"/>
    <w:rsid w:val="00977731"/>
    <w:rsid w:val="0097778C"/>
    <w:rsid w:val="00977B75"/>
    <w:rsid w:val="00977D5F"/>
    <w:rsid w:val="00980148"/>
    <w:rsid w:val="00980413"/>
    <w:rsid w:val="009807B5"/>
    <w:rsid w:val="0098089A"/>
    <w:rsid w:val="0098129A"/>
    <w:rsid w:val="009814B1"/>
    <w:rsid w:val="009815C1"/>
    <w:rsid w:val="0098160B"/>
    <w:rsid w:val="00981B3C"/>
    <w:rsid w:val="00981BD1"/>
    <w:rsid w:val="00981EA4"/>
    <w:rsid w:val="00981FCC"/>
    <w:rsid w:val="009822B7"/>
    <w:rsid w:val="00982407"/>
    <w:rsid w:val="0098247A"/>
    <w:rsid w:val="009825C0"/>
    <w:rsid w:val="00982825"/>
    <w:rsid w:val="009828BE"/>
    <w:rsid w:val="009829FD"/>
    <w:rsid w:val="00983162"/>
    <w:rsid w:val="00983568"/>
    <w:rsid w:val="00983ABC"/>
    <w:rsid w:val="00983B68"/>
    <w:rsid w:val="00983D41"/>
    <w:rsid w:val="00983E27"/>
    <w:rsid w:val="00983FD3"/>
    <w:rsid w:val="0098413F"/>
    <w:rsid w:val="009841D7"/>
    <w:rsid w:val="00984232"/>
    <w:rsid w:val="0098456A"/>
    <w:rsid w:val="009845DC"/>
    <w:rsid w:val="00984606"/>
    <w:rsid w:val="009848CD"/>
    <w:rsid w:val="00984CBD"/>
    <w:rsid w:val="00984DEA"/>
    <w:rsid w:val="00984FF6"/>
    <w:rsid w:val="00985022"/>
    <w:rsid w:val="00985322"/>
    <w:rsid w:val="009853B1"/>
    <w:rsid w:val="009855FC"/>
    <w:rsid w:val="00985A89"/>
    <w:rsid w:val="00985A91"/>
    <w:rsid w:val="00985AA0"/>
    <w:rsid w:val="009869B0"/>
    <w:rsid w:val="009869F1"/>
    <w:rsid w:val="00986B57"/>
    <w:rsid w:val="00986D5B"/>
    <w:rsid w:val="00986E69"/>
    <w:rsid w:val="00986EE7"/>
    <w:rsid w:val="0098711D"/>
    <w:rsid w:val="009873FD"/>
    <w:rsid w:val="00987423"/>
    <w:rsid w:val="00990121"/>
    <w:rsid w:val="009903A3"/>
    <w:rsid w:val="00990497"/>
    <w:rsid w:val="00990516"/>
    <w:rsid w:val="00990D33"/>
    <w:rsid w:val="00990EE5"/>
    <w:rsid w:val="00991313"/>
    <w:rsid w:val="00991531"/>
    <w:rsid w:val="0099175C"/>
    <w:rsid w:val="0099188D"/>
    <w:rsid w:val="00991BFD"/>
    <w:rsid w:val="00991DCD"/>
    <w:rsid w:val="009923E5"/>
    <w:rsid w:val="00992554"/>
    <w:rsid w:val="009926C7"/>
    <w:rsid w:val="0099280E"/>
    <w:rsid w:val="00992D13"/>
    <w:rsid w:val="00992E52"/>
    <w:rsid w:val="0099393D"/>
    <w:rsid w:val="00993ACD"/>
    <w:rsid w:val="00993DD7"/>
    <w:rsid w:val="00993F91"/>
    <w:rsid w:val="00994146"/>
    <w:rsid w:val="0099422E"/>
    <w:rsid w:val="009943F4"/>
    <w:rsid w:val="009944B0"/>
    <w:rsid w:val="009944F2"/>
    <w:rsid w:val="009944F6"/>
    <w:rsid w:val="00994AAB"/>
    <w:rsid w:val="00994B37"/>
    <w:rsid w:val="00994D61"/>
    <w:rsid w:val="00994E70"/>
    <w:rsid w:val="00994E79"/>
    <w:rsid w:val="009951CA"/>
    <w:rsid w:val="0099533E"/>
    <w:rsid w:val="00995413"/>
    <w:rsid w:val="0099554E"/>
    <w:rsid w:val="009956F0"/>
    <w:rsid w:val="00995788"/>
    <w:rsid w:val="00995B48"/>
    <w:rsid w:val="00995B78"/>
    <w:rsid w:val="00995EF9"/>
    <w:rsid w:val="009966B4"/>
    <w:rsid w:val="00996734"/>
    <w:rsid w:val="009967A1"/>
    <w:rsid w:val="00996AEA"/>
    <w:rsid w:val="00996D2E"/>
    <w:rsid w:val="00996ECB"/>
    <w:rsid w:val="00997515"/>
    <w:rsid w:val="00997811"/>
    <w:rsid w:val="009978BE"/>
    <w:rsid w:val="00997A51"/>
    <w:rsid w:val="009999DD"/>
    <w:rsid w:val="009A051C"/>
    <w:rsid w:val="009A097F"/>
    <w:rsid w:val="009A0A17"/>
    <w:rsid w:val="009A0A32"/>
    <w:rsid w:val="009A0C2B"/>
    <w:rsid w:val="009A0C45"/>
    <w:rsid w:val="009A0E3B"/>
    <w:rsid w:val="009A0F16"/>
    <w:rsid w:val="009A0F89"/>
    <w:rsid w:val="009A10DB"/>
    <w:rsid w:val="009A16B4"/>
    <w:rsid w:val="009A18F7"/>
    <w:rsid w:val="009A1A99"/>
    <w:rsid w:val="009A1E8A"/>
    <w:rsid w:val="009A1EF8"/>
    <w:rsid w:val="009A26E6"/>
    <w:rsid w:val="009A2BC9"/>
    <w:rsid w:val="009A2CFA"/>
    <w:rsid w:val="009A3089"/>
    <w:rsid w:val="009A3552"/>
    <w:rsid w:val="009A3A72"/>
    <w:rsid w:val="009A3CE2"/>
    <w:rsid w:val="009A4230"/>
    <w:rsid w:val="009A4404"/>
    <w:rsid w:val="009A46BD"/>
    <w:rsid w:val="009A4999"/>
    <w:rsid w:val="009A49C0"/>
    <w:rsid w:val="009A4A39"/>
    <w:rsid w:val="009A4DBB"/>
    <w:rsid w:val="009A51FC"/>
    <w:rsid w:val="009A53E3"/>
    <w:rsid w:val="009A5A8C"/>
    <w:rsid w:val="009A5BB2"/>
    <w:rsid w:val="009A618B"/>
    <w:rsid w:val="009A61FA"/>
    <w:rsid w:val="009A6209"/>
    <w:rsid w:val="009A66EB"/>
    <w:rsid w:val="009A6B64"/>
    <w:rsid w:val="009A6D74"/>
    <w:rsid w:val="009A6EC0"/>
    <w:rsid w:val="009A73E3"/>
    <w:rsid w:val="009A7500"/>
    <w:rsid w:val="009A7636"/>
    <w:rsid w:val="009A790A"/>
    <w:rsid w:val="009A7BE0"/>
    <w:rsid w:val="009A7CB4"/>
    <w:rsid w:val="009A7E77"/>
    <w:rsid w:val="009B0013"/>
    <w:rsid w:val="009B0596"/>
    <w:rsid w:val="009B082C"/>
    <w:rsid w:val="009B0DA8"/>
    <w:rsid w:val="009B111E"/>
    <w:rsid w:val="009B12B6"/>
    <w:rsid w:val="009B1689"/>
    <w:rsid w:val="009B1832"/>
    <w:rsid w:val="009B1DA9"/>
    <w:rsid w:val="009B1EDC"/>
    <w:rsid w:val="009B1F76"/>
    <w:rsid w:val="009B22E5"/>
    <w:rsid w:val="009B2509"/>
    <w:rsid w:val="009B2D28"/>
    <w:rsid w:val="009B2F2A"/>
    <w:rsid w:val="009B350D"/>
    <w:rsid w:val="009B3A69"/>
    <w:rsid w:val="009B44D9"/>
    <w:rsid w:val="009B46D7"/>
    <w:rsid w:val="009B4AB7"/>
    <w:rsid w:val="009B4C2E"/>
    <w:rsid w:val="009B4C60"/>
    <w:rsid w:val="009B4C69"/>
    <w:rsid w:val="009B4FEC"/>
    <w:rsid w:val="009B52F2"/>
    <w:rsid w:val="009B591C"/>
    <w:rsid w:val="009B5E00"/>
    <w:rsid w:val="009B6893"/>
    <w:rsid w:val="009B6D01"/>
    <w:rsid w:val="009B753D"/>
    <w:rsid w:val="009B75BF"/>
    <w:rsid w:val="009B7919"/>
    <w:rsid w:val="009B7A18"/>
    <w:rsid w:val="009B7BF3"/>
    <w:rsid w:val="009B7E26"/>
    <w:rsid w:val="009C0519"/>
    <w:rsid w:val="009C07A1"/>
    <w:rsid w:val="009C085E"/>
    <w:rsid w:val="009C0877"/>
    <w:rsid w:val="009C0C50"/>
    <w:rsid w:val="009C0F31"/>
    <w:rsid w:val="009C140F"/>
    <w:rsid w:val="009C1475"/>
    <w:rsid w:val="009C15E9"/>
    <w:rsid w:val="009C1D69"/>
    <w:rsid w:val="009C1E49"/>
    <w:rsid w:val="009C205E"/>
    <w:rsid w:val="009C260C"/>
    <w:rsid w:val="009C28F4"/>
    <w:rsid w:val="009C2A52"/>
    <w:rsid w:val="009C2F65"/>
    <w:rsid w:val="009C30B6"/>
    <w:rsid w:val="009C321C"/>
    <w:rsid w:val="009C3282"/>
    <w:rsid w:val="009C3304"/>
    <w:rsid w:val="009C3393"/>
    <w:rsid w:val="009C3BEC"/>
    <w:rsid w:val="009C4042"/>
    <w:rsid w:val="009C4482"/>
    <w:rsid w:val="009C45E6"/>
    <w:rsid w:val="009C45E7"/>
    <w:rsid w:val="009C46CD"/>
    <w:rsid w:val="009C4C8A"/>
    <w:rsid w:val="009C4DD1"/>
    <w:rsid w:val="009C5193"/>
    <w:rsid w:val="009C5313"/>
    <w:rsid w:val="009C59F3"/>
    <w:rsid w:val="009C5C10"/>
    <w:rsid w:val="009C5CD2"/>
    <w:rsid w:val="009C6173"/>
    <w:rsid w:val="009C61B1"/>
    <w:rsid w:val="009C61E6"/>
    <w:rsid w:val="009C7316"/>
    <w:rsid w:val="009C7662"/>
    <w:rsid w:val="009C7A47"/>
    <w:rsid w:val="009C7FE6"/>
    <w:rsid w:val="009D067D"/>
    <w:rsid w:val="009D09F3"/>
    <w:rsid w:val="009D0A2F"/>
    <w:rsid w:val="009D0B95"/>
    <w:rsid w:val="009D1339"/>
    <w:rsid w:val="009D13A6"/>
    <w:rsid w:val="009D18B7"/>
    <w:rsid w:val="009D1A26"/>
    <w:rsid w:val="009D1AEB"/>
    <w:rsid w:val="009D1BF3"/>
    <w:rsid w:val="009D1EED"/>
    <w:rsid w:val="009D20FF"/>
    <w:rsid w:val="009D2633"/>
    <w:rsid w:val="009D2789"/>
    <w:rsid w:val="009D2873"/>
    <w:rsid w:val="009D2D1F"/>
    <w:rsid w:val="009D3774"/>
    <w:rsid w:val="009D3928"/>
    <w:rsid w:val="009D3BDD"/>
    <w:rsid w:val="009D3F83"/>
    <w:rsid w:val="009D456D"/>
    <w:rsid w:val="009D45AA"/>
    <w:rsid w:val="009D480D"/>
    <w:rsid w:val="009D4B3E"/>
    <w:rsid w:val="009D4CB2"/>
    <w:rsid w:val="009D50BE"/>
    <w:rsid w:val="009D5615"/>
    <w:rsid w:val="009D589A"/>
    <w:rsid w:val="009D624C"/>
    <w:rsid w:val="009D645D"/>
    <w:rsid w:val="009D6B6B"/>
    <w:rsid w:val="009D7027"/>
    <w:rsid w:val="009D732B"/>
    <w:rsid w:val="009D73EB"/>
    <w:rsid w:val="009D76C2"/>
    <w:rsid w:val="009D78AC"/>
    <w:rsid w:val="009D7BCD"/>
    <w:rsid w:val="009D7CE6"/>
    <w:rsid w:val="009E0558"/>
    <w:rsid w:val="009E0842"/>
    <w:rsid w:val="009E0AD3"/>
    <w:rsid w:val="009E0CED"/>
    <w:rsid w:val="009E0F0F"/>
    <w:rsid w:val="009E1084"/>
    <w:rsid w:val="009E1147"/>
    <w:rsid w:val="009E12B4"/>
    <w:rsid w:val="009E173D"/>
    <w:rsid w:val="009E17E9"/>
    <w:rsid w:val="009E1A67"/>
    <w:rsid w:val="009E1D6D"/>
    <w:rsid w:val="009E1ED9"/>
    <w:rsid w:val="009E23C1"/>
    <w:rsid w:val="009E2634"/>
    <w:rsid w:val="009E26C2"/>
    <w:rsid w:val="009E2EC5"/>
    <w:rsid w:val="009E3A0F"/>
    <w:rsid w:val="009E457D"/>
    <w:rsid w:val="009E4E54"/>
    <w:rsid w:val="009E502C"/>
    <w:rsid w:val="009E5252"/>
    <w:rsid w:val="009E563B"/>
    <w:rsid w:val="009E5A39"/>
    <w:rsid w:val="009E5B19"/>
    <w:rsid w:val="009E5EC7"/>
    <w:rsid w:val="009E68BA"/>
    <w:rsid w:val="009E6AC5"/>
    <w:rsid w:val="009E6D1E"/>
    <w:rsid w:val="009E6D61"/>
    <w:rsid w:val="009E715E"/>
    <w:rsid w:val="009E7338"/>
    <w:rsid w:val="009E7576"/>
    <w:rsid w:val="009E7661"/>
    <w:rsid w:val="009E7B34"/>
    <w:rsid w:val="009E7C18"/>
    <w:rsid w:val="009E7FAB"/>
    <w:rsid w:val="009F017B"/>
    <w:rsid w:val="009F02B1"/>
    <w:rsid w:val="009F0920"/>
    <w:rsid w:val="009F0BFE"/>
    <w:rsid w:val="009F0C28"/>
    <w:rsid w:val="009F0E8B"/>
    <w:rsid w:val="009F1311"/>
    <w:rsid w:val="009F1808"/>
    <w:rsid w:val="009F1D80"/>
    <w:rsid w:val="009F2454"/>
    <w:rsid w:val="009F2887"/>
    <w:rsid w:val="009F2BA3"/>
    <w:rsid w:val="009F2C67"/>
    <w:rsid w:val="009F3430"/>
    <w:rsid w:val="009F3C70"/>
    <w:rsid w:val="009F3D0D"/>
    <w:rsid w:val="009F3D0F"/>
    <w:rsid w:val="009F3E33"/>
    <w:rsid w:val="009F40DD"/>
    <w:rsid w:val="009F4831"/>
    <w:rsid w:val="009F4A9B"/>
    <w:rsid w:val="009F4CD4"/>
    <w:rsid w:val="009F51DC"/>
    <w:rsid w:val="009F526B"/>
    <w:rsid w:val="009F545A"/>
    <w:rsid w:val="009F568D"/>
    <w:rsid w:val="009F581F"/>
    <w:rsid w:val="009F592C"/>
    <w:rsid w:val="009F5B77"/>
    <w:rsid w:val="009F5CE2"/>
    <w:rsid w:val="009F65AB"/>
    <w:rsid w:val="009F69FE"/>
    <w:rsid w:val="009F6D5D"/>
    <w:rsid w:val="009F6F41"/>
    <w:rsid w:val="009F749C"/>
    <w:rsid w:val="009F7714"/>
    <w:rsid w:val="009F7F14"/>
    <w:rsid w:val="00A000BE"/>
    <w:rsid w:val="00A002C9"/>
    <w:rsid w:val="00A007DB"/>
    <w:rsid w:val="00A00DF5"/>
    <w:rsid w:val="00A00E3D"/>
    <w:rsid w:val="00A00EC6"/>
    <w:rsid w:val="00A00FAF"/>
    <w:rsid w:val="00A01084"/>
    <w:rsid w:val="00A0144C"/>
    <w:rsid w:val="00A015CF"/>
    <w:rsid w:val="00A01C23"/>
    <w:rsid w:val="00A02078"/>
    <w:rsid w:val="00A02403"/>
    <w:rsid w:val="00A02456"/>
    <w:rsid w:val="00A025D7"/>
    <w:rsid w:val="00A028FD"/>
    <w:rsid w:val="00A029FE"/>
    <w:rsid w:val="00A03097"/>
    <w:rsid w:val="00A033EF"/>
    <w:rsid w:val="00A0373F"/>
    <w:rsid w:val="00A0377B"/>
    <w:rsid w:val="00A039B0"/>
    <w:rsid w:val="00A03A6D"/>
    <w:rsid w:val="00A04067"/>
    <w:rsid w:val="00A040E8"/>
    <w:rsid w:val="00A0453B"/>
    <w:rsid w:val="00A046F7"/>
    <w:rsid w:val="00A04B07"/>
    <w:rsid w:val="00A04D07"/>
    <w:rsid w:val="00A04F56"/>
    <w:rsid w:val="00A05259"/>
    <w:rsid w:val="00A05493"/>
    <w:rsid w:val="00A056D2"/>
    <w:rsid w:val="00A058EF"/>
    <w:rsid w:val="00A05B2B"/>
    <w:rsid w:val="00A05C6B"/>
    <w:rsid w:val="00A060CF"/>
    <w:rsid w:val="00A06E3E"/>
    <w:rsid w:val="00A070B7"/>
    <w:rsid w:val="00A070EB"/>
    <w:rsid w:val="00A0715E"/>
    <w:rsid w:val="00A0794A"/>
    <w:rsid w:val="00A10240"/>
    <w:rsid w:val="00A10472"/>
    <w:rsid w:val="00A106FA"/>
    <w:rsid w:val="00A10A64"/>
    <w:rsid w:val="00A10BA3"/>
    <w:rsid w:val="00A10F8B"/>
    <w:rsid w:val="00A11307"/>
    <w:rsid w:val="00A11A15"/>
    <w:rsid w:val="00A12299"/>
    <w:rsid w:val="00A12382"/>
    <w:rsid w:val="00A1264D"/>
    <w:rsid w:val="00A1280E"/>
    <w:rsid w:val="00A12D96"/>
    <w:rsid w:val="00A12F27"/>
    <w:rsid w:val="00A132E7"/>
    <w:rsid w:val="00A133DA"/>
    <w:rsid w:val="00A1375B"/>
    <w:rsid w:val="00A137F0"/>
    <w:rsid w:val="00A13AF0"/>
    <w:rsid w:val="00A13BBB"/>
    <w:rsid w:val="00A143DA"/>
    <w:rsid w:val="00A1443C"/>
    <w:rsid w:val="00A148BC"/>
    <w:rsid w:val="00A14A53"/>
    <w:rsid w:val="00A14ED4"/>
    <w:rsid w:val="00A153D2"/>
    <w:rsid w:val="00A15757"/>
    <w:rsid w:val="00A15B30"/>
    <w:rsid w:val="00A15B87"/>
    <w:rsid w:val="00A15FF7"/>
    <w:rsid w:val="00A16263"/>
    <w:rsid w:val="00A16E60"/>
    <w:rsid w:val="00A16F44"/>
    <w:rsid w:val="00A16F9C"/>
    <w:rsid w:val="00A171C2"/>
    <w:rsid w:val="00A17284"/>
    <w:rsid w:val="00A173BA"/>
    <w:rsid w:val="00A174CA"/>
    <w:rsid w:val="00A176E3"/>
    <w:rsid w:val="00A1799E"/>
    <w:rsid w:val="00A179A0"/>
    <w:rsid w:val="00A2022A"/>
    <w:rsid w:val="00A2022D"/>
    <w:rsid w:val="00A20462"/>
    <w:rsid w:val="00A204F2"/>
    <w:rsid w:val="00A204F8"/>
    <w:rsid w:val="00A20AF1"/>
    <w:rsid w:val="00A20C05"/>
    <w:rsid w:val="00A20C9D"/>
    <w:rsid w:val="00A20F50"/>
    <w:rsid w:val="00A2106D"/>
    <w:rsid w:val="00A21193"/>
    <w:rsid w:val="00A213E3"/>
    <w:rsid w:val="00A21994"/>
    <w:rsid w:val="00A219F9"/>
    <w:rsid w:val="00A21A72"/>
    <w:rsid w:val="00A21BE3"/>
    <w:rsid w:val="00A21BED"/>
    <w:rsid w:val="00A21EAB"/>
    <w:rsid w:val="00A223A2"/>
    <w:rsid w:val="00A22764"/>
    <w:rsid w:val="00A22954"/>
    <w:rsid w:val="00A22B12"/>
    <w:rsid w:val="00A22E1B"/>
    <w:rsid w:val="00A22E20"/>
    <w:rsid w:val="00A230DD"/>
    <w:rsid w:val="00A23185"/>
    <w:rsid w:val="00A23360"/>
    <w:rsid w:val="00A23548"/>
    <w:rsid w:val="00A23617"/>
    <w:rsid w:val="00A23EA2"/>
    <w:rsid w:val="00A245EA"/>
    <w:rsid w:val="00A24835"/>
    <w:rsid w:val="00A24C05"/>
    <w:rsid w:val="00A24E5A"/>
    <w:rsid w:val="00A24F9F"/>
    <w:rsid w:val="00A2542A"/>
    <w:rsid w:val="00A25595"/>
    <w:rsid w:val="00A25679"/>
    <w:rsid w:val="00A257D6"/>
    <w:rsid w:val="00A25F80"/>
    <w:rsid w:val="00A26097"/>
    <w:rsid w:val="00A261B4"/>
    <w:rsid w:val="00A264AF"/>
    <w:rsid w:val="00A26735"/>
    <w:rsid w:val="00A2695D"/>
    <w:rsid w:val="00A26989"/>
    <w:rsid w:val="00A26990"/>
    <w:rsid w:val="00A276C7"/>
    <w:rsid w:val="00A27833"/>
    <w:rsid w:val="00A278F3"/>
    <w:rsid w:val="00A27D3C"/>
    <w:rsid w:val="00A27F0D"/>
    <w:rsid w:val="00A2CF43"/>
    <w:rsid w:val="00A3017A"/>
    <w:rsid w:val="00A30847"/>
    <w:rsid w:val="00A30999"/>
    <w:rsid w:val="00A30BC4"/>
    <w:rsid w:val="00A30C30"/>
    <w:rsid w:val="00A30C58"/>
    <w:rsid w:val="00A30D19"/>
    <w:rsid w:val="00A31047"/>
    <w:rsid w:val="00A316F0"/>
    <w:rsid w:val="00A3206A"/>
    <w:rsid w:val="00A3206D"/>
    <w:rsid w:val="00A32474"/>
    <w:rsid w:val="00A32663"/>
    <w:rsid w:val="00A32863"/>
    <w:rsid w:val="00A32C2B"/>
    <w:rsid w:val="00A32C96"/>
    <w:rsid w:val="00A32CC9"/>
    <w:rsid w:val="00A32E11"/>
    <w:rsid w:val="00A33368"/>
    <w:rsid w:val="00A3344D"/>
    <w:rsid w:val="00A33A83"/>
    <w:rsid w:val="00A33EED"/>
    <w:rsid w:val="00A33F43"/>
    <w:rsid w:val="00A34155"/>
    <w:rsid w:val="00A346CB"/>
    <w:rsid w:val="00A34C51"/>
    <w:rsid w:val="00A34C67"/>
    <w:rsid w:val="00A34C98"/>
    <w:rsid w:val="00A34CDF"/>
    <w:rsid w:val="00A34D83"/>
    <w:rsid w:val="00A34FE7"/>
    <w:rsid w:val="00A3521E"/>
    <w:rsid w:val="00A35941"/>
    <w:rsid w:val="00A3596D"/>
    <w:rsid w:val="00A35B23"/>
    <w:rsid w:val="00A35DE2"/>
    <w:rsid w:val="00A35FAB"/>
    <w:rsid w:val="00A3629E"/>
    <w:rsid w:val="00A36368"/>
    <w:rsid w:val="00A36463"/>
    <w:rsid w:val="00A3651A"/>
    <w:rsid w:val="00A366F3"/>
    <w:rsid w:val="00A36F55"/>
    <w:rsid w:val="00A402CA"/>
    <w:rsid w:val="00A403C3"/>
    <w:rsid w:val="00A4047C"/>
    <w:rsid w:val="00A4053D"/>
    <w:rsid w:val="00A40698"/>
    <w:rsid w:val="00A41096"/>
    <w:rsid w:val="00A41139"/>
    <w:rsid w:val="00A41A53"/>
    <w:rsid w:val="00A41E34"/>
    <w:rsid w:val="00A41F45"/>
    <w:rsid w:val="00A42132"/>
    <w:rsid w:val="00A42F6A"/>
    <w:rsid w:val="00A43124"/>
    <w:rsid w:val="00A43609"/>
    <w:rsid w:val="00A436D4"/>
    <w:rsid w:val="00A43D71"/>
    <w:rsid w:val="00A43E94"/>
    <w:rsid w:val="00A44182"/>
    <w:rsid w:val="00A4427A"/>
    <w:rsid w:val="00A44502"/>
    <w:rsid w:val="00A445D3"/>
    <w:rsid w:val="00A44AD5"/>
    <w:rsid w:val="00A44B51"/>
    <w:rsid w:val="00A44D99"/>
    <w:rsid w:val="00A44DB6"/>
    <w:rsid w:val="00A44EE6"/>
    <w:rsid w:val="00A44F40"/>
    <w:rsid w:val="00A44F56"/>
    <w:rsid w:val="00A450D3"/>
    <w:rsid w:val="00A451EB"/>
    <w:rsid w:val="00A454C3"/>
    <w:rsid w:val="00A45AA3"/>
    <w:rsid w:val="00A45EDE"/>
    <w:rsid w:val="00A4612C"/>
    <w:rsid w:val="00A46314"/>
    <w:rsid w:val="00A46340"/>
    <w:rsid w:val="00A463A4"/>
    <w:rsid w:val="00A46538"/>
    <w:rsid w:val="00A4663C"/>
    <w:rsid w:val="00A47392"/>
    <w:rsid w:val="00A47BE4"/>
    <w:rsid w:val="00A4FE9D"/>
    <w:rsid w:val="00A50029"/>
    <w:rsid w:val="00A50053"/>
    <w:rsid w:val="00A50304"/>
    <w:rsid w:val="00A507E8"/>
    <w:rsid w:val="00A508E4"/>
    <w:rsid w:val="00A50922"/>
    <w:rsid w:val="00A50FBD"/>
    <w:rsid w:val="00A51066"/>
    <w:rsid w:val="00A5144D"/>
    <w:rsid w:val="00A522C2"/>
    <w:rsid w:val="00A527CC"/>
    <w:rsid w:val="00A5284F"/>
    <w:rsid w:val="00A52A17"/>
    <w:rsid w:val="00A52A81"/>
    <w:rsid w:val="00A52B1C"/>
    <w:rsid w:val="00A530A4"/>
    <w:rsid w:val="00A53873"/>
    <w:rsid w:val="00A539CB"/>
    <w:rsid w:val="00A53C34"/>
    <w:rsid w:val="00A53C50"/>
    <w:rsid w:val="00A53D23"/>
    <w:rsid w:val="00A53DB8"/>
    <w:rsid w:val="00A54089"/>
    <w:rsid w:val="00A5410E"/>
    <w:rsid w:val="00A5440F"/>
    <w:rsid w:val="00A54670"/>
    <w:rsid w:val="00A547F0"/>
    <w:rsid w:val="00A5495F"/>
    <w:rsid w:val="00A54BED"/>
    <w:rsid w:val="00A54C87"/>
    <w:rsid w:val="00A556B9"/>
    <w:rsid w:val="00A55FED"/>
    <w:rsid w:val="00A56656"/>
    <w:rsid w:val="00A566CC"/>
    <w:rsid w:val="00A5693B"/>
    <w:rsid w:val="00A56FF3"/>
    <w:rsid w:val="00A575C9"/>
    <w:rsid w:val="00A577D7"/>
    <w:rsid w:val="00A57CAC"/>
    <w:rsid w:val="00A60071"/>
    <w:rsid w:val="00A603B4"/>
    <w:rsid w:val="00A6053C"/>
    <w:rsid w:val="00A606C6"/>
    <w:rsid w:val="00A60716"/>
    <w:rsid w:val="00A60B7C"/>
    <w:rsid w:val="00A60C66"/>
    <w:rsid w:val="00A60EFC"/>
    <w:rsid w:val="00A61259"/>
    <w:rsid w:val="00A614F5"/>
    <w:rsid w:val="00A616F1"/>
    <w:rsid w:val="00A61852"/>
    <w:rsid w:val="00A61A2D"/>
    <w:rsid w:val="00A62AB6"/>
    <w:rsid w:val="00A62EAA"/>
    <w:rsid w:val="00A62FF2"/>
    <w:rsid w:val="00A63445"/>
    <w:rsid w:val="00A6390F"/>
    <w:rsid w:val="00A63947"/>
    <w:rsid w:val="00A63D4B"/>
    <w:rsid w:val="00A64186"/>
    <w:rsid w:val="00A64765"/>
    <w:rsid w:val="00A64967"/>
    <w:rsid w:val="00A64BCF"/>
    <w:rsid w:val="00A64CD5"/>
    <w:rsid w:val="00A64FAA"/>
    <w:rsid w:val="00A6576F"/>
    <w:rsid w:val="00A65969"/>
    <w:rsid w:val="00A65BBD"/>
    <w:rsid w:val="00A66315"/>
    <w:rsid w:val="00A663E7"/>
    <w:rsid w:val="00A66659"/>
    <w:rsid w:val="00A66804"/>
    <w:rsid w:val="00A66C2B"/>
    <w:rsid w:val="00A6707C"/>
    <w:rsid w:val="00A671B4"/>
    <w:rsid w:val="00A673C1"/>
    <w:rsid w:val="00A6745F"/>
    <w:rsid w:val="00A67856"/>
    <w:rsid w:val="00A67BFA"/>
    <w:rsid w:val="00A7031B"/>
    <w:rsid w:val="00A70442"/>
    <w:rsid w:val="00A707C4"/>
    <w:rsid w:val="00A70D8F"/>
    <w:rsid w:val="00A7199D"/>
    <w:rsid w:val="00A71A39"/>
    <w:rsid w:val="00A727D1"/>
    <w:rsid w:val="00A72993"/>
    <w:rsid w:val="00A72CE7"/>
    <w:rsid w:val="00A72F10"/>
    <w:rsid w:val="00A72F71"/>
    <w:rsid w:val="00A731AA"/>
    <w:rsid w:val="00A73299"/>
    <w:rsid w:val="00A73309"/>
    <w:rsid w:val="00A733E0"/>
    <w:rsid w:val="00A73C93"/>
    <w:rsid w:val="00A73F69"/>
    <w:rsid w:val="00A74036"/>
    <w:rsid w:val="00A74046"/>
    <w:rsid w:val="00A7425F"/>
    <w:rsid w:val="00A7435F"/>
    <w:rsid w:val="00A74389"/>
    <w:rsid w:val="00A7448C"/>
    <w:rsid w:val="00A744A5"/>
    <w:rsid w:val="00A74A48"/>
    <w:rsid w:val="00A74FED"/>
    <w:rsid w:val="00A75044"/>
    <w:rsid w:val="00A750AB"/>
    <w:rsid w:val="00A75261"/>
    <w:rsid w:val="00A756D3"/>
    <w:rsid w:val="00A75CB5"/>
    <w:rsid w:val="00A75CC3"/>
    <w:rsid w:val="00A75E61"/>
    <w:rsid w:val="00A76154"/>
    <w:rsid w:val="00A76364"/>
    <w:rsid w:val="00A76371"/>
    <w:rsid w:val="00A76484"/>
    <w:rsid w:val="00A764F3"/>
    <w:rsid w:val="00A76763"/>
    <w:rsid w:val="00A767BB"/>
    <w:rsid w:val="00A76922"/>
    <w:rsid w:val="00A77542"/>
    <w:rsid w:val="00A775A0"/>
    <w:rsid w:val="00A77A30"/>
    <w:rsid w:val="00A77B6C"/>
    <w:rsid w:val="00A77CDA"/>
    <w:rsid w:val="00A77D31"/>
    <w:rsid w:val="00A77E8F"/>
    <w:rsid w:val="00A80E45"/>
    <w:rsid w:val="00A81400"/>
    <w:rsid w:val="00A81560"/>
    <w:rsid w:val="00A8174D"/>
    <w:rsid w:val="00A81D81"/>
    <w:rsid w:val="00A81FF4"/>
    <w:rsid w:val="00A82889"/>
    <w:rsid w:val="00A82A93"/>
    <w:rsid w:val="00A82D96"/>
    <w:rsid w:val="00A82F49"/>
    <w:rsid w:val="00A83032"/>
    <w:rsid w:val="00A831AD"/>
    <w:rsid w:val="00A833E0"/>
    <w:rsid w:val="00A8373D"/>
    <w:rsid w:val="00A83C6A"/>
    <w:rsid w:val="00A840B9"/>
    <w:rsid w:val="00A84580"/>
    <w:rsid w:val="00A8485B"/>
    <w:rsid w:val="00A84D65"/>
    <w:rsid w:val="00A85084"/>
    <w:rsid w:val="00A850B1"/>
    <w:rsid w:val="00A85224"/>
    <w:rsid w:val="00A8522A"/>
    <w:rsid w:val="00A852D8"/>
    <w:rsid w:val="00A8598A"/>
    <w:rsid w:val="00A859BE"/>
    <w:rsid w:val="00A85ADA"/>
    <w:rsid w:val="00A85CF8"/>
    <w:rsid w:val="00A85D9A"/>
    <w:rsid w:val="00A86566"/>
    <w:rsid w:val="00A8675F"/>
    <w:rsid w:val="00A867C4"/>
    <w:rsid w:val="00A867E8"/>
    <w:rsid w:val="00A86A64"/>
    <w:rsid w:val="00A86A9C"/>
    <w:rsid w:val="00A86C3E"/>
    <w:rsid w:val="00A86FE5"/>
    <w:rsid w:val="00A8775C"/>
    <w:rsid w:val="00A87887"/>
    <w:rsid w:val="00A879CB"/>
    <w:rsid w:val="00A87A37"/>
    <w:rsid w:val="00A87A5A"/>
    <w:rsid w:val="00A87D7E"/>
    <w:rsid w:val="00A900DF"/>
    <w:rsid w:val="00A904EA"/>
    <w:rsid w:val="00A90543"/>
    <w:rsid w:val="00A908E4"/>
    <w:rsid w:val="00A90931"/>
    <w:rsid w:val="00A909D1"/>
    <w:rsid w:val="00A90DC1"/>
    <w:rsid w:val="00A91161"/>
    <w:rsid w:val="00A916E1"/>
    <w:rsid w:val="00A91869"/>
    <w:rsid w:val="00A91A5C"/>
    <w:rsid w:val="00A91BD0"/>
    <w:rsid w:val="00A91E14"/>
    <w:rsid w:val="00A9203A"/>
    <w:rsid w:val="00A92D63"/>
    <w:rsid w:val="00A930AA"/>
    <w:rsid w:val="00A9353D"/>
    <w:rsid w:val="00A937A4"/>
    <w:rsid w:val="00A93846"/>
    <w:rsid w:val="00A939CD"/>
    <w:rsid w:val="00A93BD3"/>
    <w:rsid w:val="00A93D67"/>
    <w:rsid w:val="00A93EB4"/>
    <w:rsid w:val="00A93F0A"/>
    <w:rsid w:val="00A9420A"/>
    <w:rsid w:val="00A946DE"/>
    <w:rsid w:val="00A94B35"/>
    <w:rsid w:val="00A94CC2"/>
    <w:rsid w:val="00A94D73"/>
    <w:rsid w:val="00A94E70"/>
    <w:rsid w:val="00A95476"/>
    <w:rsid w:val="00A954CD"/>
    <w:rsid w:val="00A95519"/>
    <w:rsid w:val="00A95541"/>
    <w:rsid w:val="00A9573E"/>
    <w:rsid w:val="00A95988"/>
    <w:rsid w:val="00A95F26"/>
    <w:rsid w:val="00A960CD"/>
    <w:rsid w:val="00A9678F"/>
    <w:rsid w:val="00A96973"/>
    <w:rsid w:val="00A96E58"/>
    <w:rsid w:val="00A96F4C"/>
    <w:rsid w:val="00A9758F"/>
    <w:rsid w:val="00A97880"/>
    <w:rsid w:val="00AA00B5"/>
    <w:rsid w:val="00AA079C"/>
    <w:rsid w:val="00AA0977"/>
    <w:rsid w:val="00AA0B7E"/>
    <w:rsid w:val="00AA0E75"/>
    <w:rsid w:val="00AA0F72"/>
    <w:rsid w:val="00AA10CB"/>
    <w:rsid w:val="00AA2009"/>
    <w:rsid w:val="00AA2392"/>
    <w:rsid w:val="00AA24B7"/>
    <w:rsid w:val="00AA277C"/>
    <w:rsid w:val="00AA29E1"/>
    <w:rsid w:val="00AA2DF9"/>
    <w:rsid w:val="00AA2E6B"/>
    <w:rsid w:val="00AA302A"/>
    <w:rsid w:val="00AA305A"/>
    <w:rsid w:val="00AA30D5"/>
    <w:rsid w:val="00AA32D1"/>
    <w:rsid w:val="00AA3337"/>
    <w:rsid w:val="00AA3A1B"/>
    <w:rsid w:val="00AA3C5C"/>
    <w:rsid w:val="00AA3E4E"/>
    <w:rsid w:val="00AA4067"/>
    <w:rsid w:val="00AA4270"/>
    <w:rsid w:val="00AA4554"/>
    <w:rsid w:val="00AA4575"/>
    <w:rsid w:val="00AA478B"/>
    <w:rsid w:val="00AA4C3F"/>
    <w:rsid w:val="00AA4D14"/>
    <w:rsid w:val="00AA5476"/>
    <w:rsid w:val="00AA5A35"/>
    <w:rsid w:val="00AA5A85"/>
    <w:rsid w:val="00AA6158"/>
    <w:rsid w:val="00AA6279"/>
    <w:rsid w:val="00AA633C"/>
    <w:rsid w:val="00AA64AC"/>
    <w:rsid w:val="00AA64E5"/>
    <w:rsid w:val="00AA6D45"/>
    <w:rsid w:val="00AA75E4"/>
    <w:rsid w:val="00AA7B9C"/>
    <w:rsid w:val="00AA7F39"/>
    <w:rsid w:val="00AB01E4"/>
    <w:rsid w:val="00AB0644"/>
    <w:rsid w:val="00AB0A92"/>
    <w:rsid w:val="00AB1469"/>
    <w:rsid w:val="00AB1C3A"/>
    <w:rsid w:val="00AB1E8D"/>
    <w:rsid w:val="00AB265B"/>
    <w:rsid w:val="00AB29C4"/>
    <w:rsid w:val="00AB30EC"/>
    <w:rsid w:val="00AB32A6"/>
    <w:rsid w:val="00AB3C28"/>
    <w:rsid w:val="00AB3D1A"/>
    <w:rsid w:val="00AB4021"/>
    <w:rsid w:val="00AB4504"/>
    <w:rsid w:val="00AB4A62"/>
    <w:rsid w:val="00AB4AEE"/>
    <w:rsid w:val="00AB4EA7"/>
    <w:rsid w:val="00AB4F5F"/>
    <w:rsid w:val="00AB50DC"/>
    <w:rsid w:val="00AB512E"/>
    <w:rsid w:val="00AB52D9"/>
    <w:rsid w:val="00AB558F"/>
    <w:rsid w:val="00AB5721"/>
    <w:rsid w:val="00AB595A"/>
    <w:rsid w:val="00AB5A8F"/>
    <w:rsid w:val="00AB5B30"/>
    <w:rsid w:val="00AB5E67"/>
    <w:rsid w:val="00AB5FFF"/>
    <w:rsid w:val="00AB6147"/>
    <w:rsid w:val="00AB644B"/>
    <w:rsid w:val="00AB6965"/>
    <w:rsid w:val="00AB696F"/>
    <w:rsid w:val="00AB69B4"/>
    <w:rsid w:val="00AB6EB3"/>
    <w:rsid w:val="00AB749E"/>
    <w:rsid w:val="00ABA4E5"/>
    <w:rsid w:val="00AC03D3"/>
    <w:rsid w:val="00AC0901"/>
    <w:rsid w:val="00AC0A1F"/>
    <w:rsid w:val="00AC0FA8"/>
    <w:rsid w:val="00AC1039"/>
    <w:rsid w:val="00AC13DD"/>
    <w:rsid w:val="00AC15D6"/>
    <w:rsid w:val="00AC1E5D"/>
    <w:rsid w:val="00AC2156"/>
    <w:rsid w:val="00AC2662"/>
    <w:rsid w:val="00AC2AC2"/>
    <w:rsid w:val="00AC3446"/>
    <w:rsid w:val="00AC3476"/>
    <w:rsid w:val="00AC3B1A"/>
    <w:rsid w:val="00AC3B70"/>
    <w:rsid w:val="00AC3BB5"/>
    <w:rsid w:val="00AC4062"/>
    <w:rsid w:val="00AC4192"/>
    <w:rsid w:val="00AC4229"/>
    <w:rsid w:val="00AC42B8"/>
    <w:rsid w:val="00AC46AB"/>
    <w:rsid w:val="00AC4E80"/>
    <w:rsid w:val="00AC5096"/>
    <w:rsid w:val="00AC5184"/>
    <w:rsid w:val="00AC52EB"/>
    <w:rsid w:val="00AC55F9"/>
    <w:rsid w:val="00AC56A6"/>
    <w:rsid w:val="00AC5D32"/>
    <w:rsid w:val="00AC5F33"/>
    <w:rsid w:val="00AC6696"/>
    <w:rsid w:val="00AC6FD7"/>
    <w:rsid w:val="00AC6FF2"/>
    <w:rsid w:val="00AC701F"/>
    <w:rsid w:val="00AC77B2"/>
    <w:rsid w:val="00AC799D"/>
    <w:rsid w:val="00AC7AAB"/>
    <w:rsid w:val="00AD0085"/>
    <w:rsid w:val="00AD0415"/>
    <w:rsid w:val="00AD0818"/>
    <w:rsid w:val="00AD081C"/>
    <w:rsid w:val="00AD0A20"/>
    <w:rsid w:val="00AD0C80"/>
    <w:rsid w:val="00AD0D6C"/>
    <w:rsid w:val="00AD0EDB"/>
    <w:rsid w:val="00AD1018"/>
    <w:rsid w:val="00AD130F"/>
    <w:rsid w:val="00AD138E"/>
    <w:rsid w:val="00AD1419"/>
    <w:rsid w:val="00AD14B4"/>
    <w:rsid w:val="00AD192D"/>
    <w:rsid w:val="00AD19D9"/>
    <w:rsid w:val="00AD1E40"/>
    <w:rsid w:val="00AD1FAA"/>
    <w:rsid w:val="00AD22F9"/>
    <w:rsid w:val="00AD2361"/>
    <w:rsid w:val="00AD25DD"/>
    <w:rsid w:val="00AD271D"/>
    <w:rsid w:val="00AD2A60"/>
    <w:rsid w:val="00AD2B18"/>
    <w:rsid w:val="00AD2C17"/>
    <w:rsid w:val="00AD3006"/>
    <w:rsid w:val="00AD385E"/>
    <w:rsid w:val="00AD3AE7"/>
    <w:rsid w:val="00AD3C99"/>
    <w:rsid w:val="00AD3F20"/>
    <w:rsid w:val="00AD514C"/>
    <w:rsid w:val="00AD5558"/>
    <w:rsid w:val="00AD621E"/>
    <w:rsid w:val="00AD65B0"/>
    <w:rsid w:val="00AD66AC"/>
    <w:rsid w:val="00AD692C"/>
    <w:rsid w:val="00AD6963"/>
    <w:rsid w:val="00AD6C64"/>
    <w:rsid w:val="00AD73A3"/>
    <w:rsid w:val="00AD7577"/>
    <w:rsid w:val="00AD75BA"/>
    <w:rsid w:val="00AD782B"/>
    <w:rsid w:val="00AE053A"/>
    <w:rsid w:val="00AE072A"/>
    <w:rsid w:val="00AE0846"/>
    <w:rsid w:val="00AE09C2"/>
    <w:rsid w:val="00AE1033"/>
    <w:rsid w:val="00AE11C9"/>
    <w:rsid w:val="00AE12A6"/>
    <w:rsid w:val="00AE16FA"/>
    <w:rsid w:val="00AE1741"/>
    <w:rsid w:val="00AE17B3"/>
    <w:rsid w:val="00AE1B65"/>
    <w:rsid w:val="00AE2139"/>
    <w:rsid w:val="00AE22A0"/>
    <w:rsid w:val="00AE23BE"/>
    <w:rsid w:val="00AE2C15"/>
    <w:rsid w:val="00AE353A"/>
    <w:rsid w:val="00AE3AC5"/>
    <w:rsid w:val="00AE3ED2"/>
    <w:rsid w:val="00AE40BF"/>
    <w:rsid w:val="00AE4160"/>
    <w:rsid w:val="00AE416C"/>
    <w:rsid w:val="00AE426E"/>
    <w:rsid w:val="00AE444E"/>
    <w:rsid w:val="00AE44D4"/>
    <w:rsid w:val="00AE480B"/>
    <w:rsid w:val="00AE4909"/>
    <w:rsid w:val="00AE4B78"/>
    <w:rsid w:val="00AE4FE4"/>
    <w:rsid w:val="00AE5570"/>
    <w:rsid w:val="00AE58AE"/>
    <w:rsid w:val="00AE5A40"/>
    <w:rsid w:val="00AE5BCE"/>
    <w:rsid w:val="00AE5F4F"/>
    <w:rsid w:val="00AE6202"/>
    <w:rsid w:val="00AE6256"/>
    <w:rsid w:val="00AE6390"/>
    <w:rsid w:val="00AE65E3"/>
    <w:rsid w:val="00AE664F"/>
    <w:rsid w:val="00AE73C4"/>
    <w:rsid w:val="00AE74BE"/>
    <w:rsid w:val="00AF036A"/>
    <w:rsid w:val="00AF0421"/>
    <w:rsid w:val="00AF059D"/>
    <w:rsid w:val="00AF0A75"/>
    <w:rsid w:val="00AF0CE2"/>
    <w:rsid w:val="00AF0DB8"/>
    <w:rsid w:val="00AF0F56"/>
    <w:rsid w:val="00AF1031"/>
    <w:rsid w:val="00AF18CF"/>
    <w:rsid w:val="00AF1C0C"/>
    <w:rsid w:val="00AF1C23"/>
    <w:rsid w:val="00AF1F14"/>
    <w:rsid w:val="00AF22C1"/>
    <w:rsid w:val="00AF22FF"/>
    <w:rsid w:val="00AF2DD6"/>
    <w:rsid w:val="00AF3162"/>
    <w:rsid w:val="00AF33BB"/>
    <w:rsid w:val="00AF3411"/>
    <w:rsid w:val="00AF356E"/>
    <w:rsid w:val="00AF3C1E"/>
    <w:rsid w:val="00AF3CBD"/>
    <w:rsid w:val="00AF42B2"/>
    <w:rsid w:val="00AF42E0"/>
    <w:rsid w:val="00AF484E"/>
    <w:rsid w:val="00AF49CD"/>
    <w:rsid w:val="00AF49D0"/>
    <w:rsid w:val="00AF4B6B"/>
    <w:rsid w:val="00AF4C33"/>
    <w:rsid w:val="00AF4D4E"/>
    <w:rsid w:val="00AF5004"/>
    <w:rsid w:val="00AF5038"/>
    <w:rsid w:val="00AF507E"/>
    <w:rsid w:val="00AF5686"/>
    <w:rsid w:val="00AF5A0B"/>
    <w:rsid w:val="00AF5B2D"/>
    <w:rsid w:val="00AF6007"/>
    <w:rsid w:val="00AF618A"/>
    <w:rsid w:val="00AF623A"/>
    <w:rsid w:val="00AF66E1"/>
    <w:rsid w:val="00AF6820"/>
    <w:rsid w:val="00AF6AD9"/>
    <w:rsid w:val="00AF6C79"/>
    <w:rsid w:val="00AF6F60"/>
    <w:rsid w:val="00AF70CD"/>
    <w:rsid w:val="00AF74B3"/>
    <w:rsid w:val="00AF7654"/>
    <w:rsid w:val="00AF7B1C"/>
    <w:rsid w:val="00AF7B4C"/>
    <w:rsid w:val="00B00E95"/>
    <w:rsid w:val="00B013F5"/>
    <w:rsid w:val="00B01705"/>
    <w:rsid w:val="00B0188E"/>
    <w:rsid w:val="00B019B4"/>
    <w:rsid w:val="00B01AEB"/>
    <w:rsid w:val="00B01AFF"/>
    <w:rsid w:val="00B022CF"/>
    <w:rsid w:val="00B02354"/>
    <w:rsid w:val="00B026C5"/>
    <w:rsid w:val="00B03020"/>
    <w:rsid w:val="00B03097"/>
    <w:rsid w:val="00B030FE"/>
    <w:rsid w:val="00B033A3"/>
    <w:rsid w:val="00B037B4"/>
    <w:rsid w:val="00B03951"/>
    <w:rsid w:val="00B03C2F"/>
    <w:rsid w:val="00B03D4D"/>
    <w:rsid w:val="00B0427B"/>
    <w:rsid w:val="00B0459A"/>
    <w:rsid w:val="00B046B9"/>
    <w:rsid w:val="00B04AAA"/>
    <w:rsid w:val="00B04C6D"/>
    <w:rsid w:val="00B05014"/>
    <w:rsid w:val="00B050EA"/>
    <w:rsid w:val="00B0519F"/>
    <w:rsid w:val="00B051C7"/>
    <w:rsid w:val="00B0566E"/>
    <w:rsid w:val="00B059A8"/>
    <w:rsid w:val="00B0605A"/>
    <w:rsid w:val="00B06139"/>
    <w:rsid w:val="00B06241"/>
    <w:rsid w:val="00B0650A"/>
    <w:rsid w:val="00B066DE"/>
    <w:rsid w:val="00B06D0D"/>
    <w:rsid w:val="00B07140"/>
    <w:rsid w:val="00B073DF"/>
    <w:rsid w:val="00B0743B"/>
    <w:rsid w:val="00B075FA"/>
    <w:rsid w:val="00B07AA4"/>
    <w:rsid w:val="00B07AD1"/>
    <w:rsid w:val="00B104B8"/>
    <w:rsid w:val="00B10659"/>
    <w:rsid w:val="00B106D8"/>
    <w:rsid w:val="00B10F86"/>
    <w:rsid w:val="00B1101D"/>
    <w:rsid w:val="00B11226"/>
    <w:rsid w:val="00B1131C"/>
    <w:rsid w:val="00B1155F"/>
    <w:rsid w:val="00B11AE0"/>
    <w:rsid w:val="00B11FF9"/>
    <w:rsid w:val="00B128BB"/>
    <w:rsid w:val="00B128ED"/>
    <w:rsid w:val="00B12DBB"/>
    <w:rsid w:val="00B12FC3"/>
    <w:rsid w:val="00B13050"/>
    <w:rsid w:val="00B130D4"/>
    <w:rsid w:val="00B130F3"/>
    <w:rsid w:val="00B132F6"/>
    <w:rsid w:val="00B1354A"/>
    <w:rsid w:val="00B139D3"/>
    <w:rsid w:val="00B139DA"/>
    <w:rsid w:val="00B13AB9"/>
    <w:rsid w:val="00B13EDD"/>
    <w:rsid w:val="00B141A9"/>
    <w:rsid w:val="00B141FB"/>
    <w:rsid w:val="00B149D3"/>
    <w:rsid w:val="00B14A00"/>
    <w:rsid w:val="00B14A82"/>
    <w:rsid w:val="00B14E57"/>
    <w:rsid w:val="00B15185"/>
    <w:rsid w:val="00B15348"/>
    <w:rsid w:val="00B153D5"/>
    <w:rsid w:val="00B155AC"/>
    <w:rsid w:val="00B15F37"/>
    <w:rsid w:val="00B1604A"/>
    <w:rsid w:val="00B163B0"/>
    <w:rsid w:val="00B165A8"/>
    <w:rsid w:val="00B16FA0"/>
    <w:rsid w:val="00B1741F"/>
    <w:rsid w:val="00B17483"/>
    <w:rsid w:val="00B178E4"/>
    <w:rsid w:val="00B17EA1"/>
    <w:rsid w:val="00B2044E"/>
    <w:rsid w:val="00B2050B"/>
    <w:rsid w:val="00B205E0"/>
    <w:rsid w:val="00B20850"/>
    <w:rsid w:val="00B2085D"/>
    <w:rsid w:val="00B208D5"/>
    <w:rsid w:val="00B20AE1"/>
    <w:rsid w:val="00B20B2B"/>
    <w:rsid w:val="00B20BE1"/>
    <w:rsid w:val="00B20EC4"/>
    <w:rsid w:val="00B212ED"/>
    <w:rsid w:val="00B21306"/>
    <w:rsid w:val="00B21ABC"/>
    <w:rsid w:val="00B21B9A"/>
    <w:rsid w:val="00B21C53"/>
    <w:rsid w:val="00B21D2D"/>
    <w:rsid w:val="00B221D1"/>
    <w:rsid w:val="00B22378"/>
    <w:rsid w:val="00B2247B"/>
    <w:rsid w:val="00B22544"/>
    <w:rsid w:val="00B225CF"/>
    <w:rsid w:val="00B22AE4"/>
    <w:rsid w:val="00B22B05"/>
    <w:rsid w:val="00B22D0C"/>
    <w:rsid w:val="00B22EEC"/>
    <w:rsid w:val="00B231CE"/>
    <w:rsid w:val="00B2334B"/>
    <w:rsid w:val="00B235EE"/>
    <w:rsid w:val="00B237E2"/>
    <w:rsid w:val="00B2399E"/>
    <w:rsid w:val="00B23F00"/>
    <w:rsid w:val="00B24216"/>
    <w:rsid w:val="00B24291"/>
    <w:rsid w:val="00B24475"/>
    <w:rsid w:val="00B2492D"/>
    <w:rsid w:val="00B24A26"/>
    <w:rsid w:val="00B24E08"/>
    <w:rsid w:val="00B24E5F"/>
    <w:rsid w:val="00B25BE4"/>
    <w:rsid w:val="00B25C13"/>
    <w:rsid w:val="00B26257"/>
    <w:rsid w:val="00B262B3"/>
    <w:rsid w:val="00B2641A"/>
    <w:rsid w:val="00B267A2"/>
    <w:rsid w:val="00B26AB5"/>
    <w:rsid w:val="00B26C59"/>
    <w:rsid w:val="00B2751D"/>
    <w:rsid w:val="00B2753C"/>
    <w:rsid w:val="00B27628"/>
    <w:rsid w:val="00B27635"/>
    <w:rsid w:val="00B27800"/>
    <w:rsid w:val="00B27F14"/>
    <w:rsid w:val="00B301B6"/>
    <w:rsid w:val="00B30297"/>
    <w:rsid w:val="00B3049A"/>
    <w:rsid w:val="00B30558"/>
    <w:rsid w:val="00B305C6"/>
    <w:rsid w:val="00B309DF"/>
    <w:rsid w:val="00B30B8D"/>
    <w:rsid w:val="00B30C89"/>
    <w:rsid w:val="00B30CE4"/>
    <w:rsid w:val="00B30EBB"/>
    <w:rsid w:val="00B312EA"/>
    <w:rsid w:val="00B31910"/>
    <w:rsid w:val="00B31AE0"/>
    <w:rsid w:val="00B31E0D"/>
    <w:rsid w:val="00B32B56"/>
    <w:rsid w:val="00B33037"/>
    <w:rsid w:val="00B332A5"/>
    <w:rsid w:val="00B333D2"/>
    <w:rsid w:val="00B3347F"/>
    <w:rsid w:val="00B33997"/>
    <w:rsid w:val="00B33B6D"/>
    <w:rsid w:val="00B33EA7"/>
    <w:rsid w:val="00B345E8"/>
    <w:rsid w:val="00B349F0"/>
    <w:rsid w:val="00B34D5E"/>
    <w:rsid w:val="00B353C5"/>
    <w:rsid w:val="00B35417"/>
    <w:rsid w:val="00B3545B"/>
    <w:rsid w:val="00B357EF"/>
    <w:rsid w:val="00B358B4"/>
    <w:rsid w:val="00B35929"/>
    <w:rsid w:val="00B35F8A"/>
    <w:rsid w:val="00B363EF"/>
    <w:rsid w:val="00B365E9"/>
    <w:rsid w:val="00B36795"/>
    <w:rsid w:val="00B36A11"/>
    <w:rsid w:val="00B37317"/>
    <w:rsid w:val="00B375C2"/>
    <w:rsid w:val="00B375FF"/>
    <w:rsid w:val="00B37C96"/>
    <w:rsid w:val="00B4007C"/>
    <w:rsid w:val="00B4016B"/>
    <w:rsid w:val="00B40229"/>
    <w:rsid w:val="00B40311"/>
    <w:rsid w:val="00B4058E"/>
    <w:rsid w:val="00B406A3"/>
    <w:rsid w:val="00B412CE"/>
    <w:rsid w:val="00B414AC"/>
    <w:rsid w:val="00B414F4"/>
    <w:rsid w:val="00B41F3D"/>
    <w:rsid w:val="00B41F47"/>
    <w:rsid w:val="00B41FA1"/>
    <w:rsid w:val="00B41FA3"/>
    <w:rsid w:val="00B4282A"/>
    <w:rsid w:val="00B42E80"/>
    <w:rsid w:val="00B42ED9"/>
    <w:rsid w:val="00B43594"/>
    <w:rsid w:val="00B435B3"/>
    <w:rsid w:val="00B43B63"/>
    <w:rsid w:val="00B43CC0"/>
    <w:rsid w:val="00B43DBD"/>
    <w:rsid w:val="00B43F8D"/>
    <w:rsid w:val="00B4407D"/>
    <w:rsid w:val="00B44180"/>
    <w:rsid w:val="00B44A1B"/>
    <w:rsid w:val="00B453AE"/>
    <w:rsid w:val="00B46212"/>
    <w:rsid w:val="00B46373"/>
    <w:rsid w:val="00B46F20"/>
    <w:rsid w:val="00B46F37"/>
    <w:rsid w:val="00B47463"/>
    <w:rsid w:val="00B475EC"/>
    <w:rsid w:val="00B47709"/>
    <w:rsid w:val="00B47A49"/>
    <w:rsid w:val="00B47CCD"/>
    <w:rsid w:val="00B47D0E"/>
    <w:rsid w:val="00B47DE5"/>
    <w:rsid w:val="00B50AD0"/>
    <w:rsid w:val="00B50AD4"/>
    <w:rsid w:val="00B50BF2"/>
    <w:rsid w:val="00B50E90"/>
    <w:rsid w:val="00B51261"/>
    <w:rsid w:val="00B5128A"/>
    <w:rsid w:val="00B517EC"/>
    <w:rsid w:val="00B519E6"/>
    <w:rsid w:val="00B51BB5"/>
    <w:rsid w:val="00B5203B"/>
    <w:rsid w:val="00B52045"/>
    <w:rsid w:val="00B524C0"/>
    <w:rsid w:val="00B526DC"/>
    <w:rsid w:val="00B52D1D"/>
    <w:rsid w:val="00B53817"/>
    <w:rsid w:val="00B53977"/>
    <w:rsid w:val="00B53C65"/>
    <w:rsid w:val="00B53CF0"/>
    <w:rsid w:val="00B543E2"/>
    <w:rsid w:val="00B544C5"/>
    <w:rsid w:val="00B544E3"/>
    <w:rsid w:val="00B54633"/>
    <w:rsid w:val="00B54DFD"/>
    <w:rsid w:val="00B5551E"/>
    <w:rsid w:val="00B555DC"/>
    <w:rsid w:val="00B5563B"/>
    <w:rsid w:val="00B55873"/>
    <w:rsid w:val="00B558D9"/>
    <w:rsid w:val="00B5598A"/>
    <w:rsid w:val="00B55C34"/>
    <w:rsid w:val="00B56041"/>
    <w:rsid w:val="00B5615B"/>
    <w:rsid w:val="00B56414"/>
    <w:rsid w:val="00B565E4"/>
    <w:rsid w:val="00B567C4"/>
    <w:rsid w:val="00B56B98"/>
    <w:rsid w:val="00B56FEE"/>
    <w:rsid w:val="00B571F0"/>
    <w:rsid w:val="00B572A6"/>
    <w:rsid w:val="00B57455"/>
    <w:rsid w:val="00B5746B"/>
    <w:rsid w:val="00B575D9"/>
    <w:rsid w:val="00B57690"/>
    <w:rsid w:val="00B60278"/>
    <w:rsid w:val="00B604B1"/>
    <w:rsid w:val="00B606B0"/>
    <w:rsid w:val="00B6089E"/>
    <w:rsid w:val="00B6096F"/>
    <w:rsid w:val="00B60AE8"/>
    <w:rsid w:val="00B60F7E"/>
    <w:rsid w:val="00B60FC7"/>
    <w:rsid w:val="00B616DB"/>
    <w:rsid w:val="00B61906"/>
    <w:rsid w:val="00B62730"/>
    <w:rsid w:val="00B6296C"/>
    <w:rsid w:val="00B631E8"/>
    <w:rsid w:val="00B632F8"/>
    <w:rsid w:val="00B63363"/>
    <w:rsid w:val="00B633F5"/>
    <w:rsid w:val="00B63745"/>
    <w:rsid w:val="00B63B78"/>
    <w:rsid w:val="00B63DD6"/>
    <w:rsid w:val="00B63F5D"/>
    <w:rsid w:val="00B6421B"/>
    <w:rsid w:val="00B651BE"/>
    <w:rsid w:val="00B65C56"/>
    <w:rsid w:val="00B65E6F"/>
    <w:rsid w:val="00B665A9"/>
    <w:rsid w:val="00B669CF"/>
    <w:rsid w:val="00B66C0D"/>
    <w:rsid w:val="00B66FAD"/>
    <w:rsid w:val="00B6744A"/>
    <w:rsid w:val="00B675D2"/>
    <w:rsid w:val="00B6769D"/>
    <w:rsid w:val="00B67EC5"/>
    <w:rsid w:val="00B67F51"/>
    <w:rsid w:val="00B67F57"/>
    <w:rsid w:val="00B7012F"/>
    <w:rsid w:val="00B702C9"/>
    <w:rsid w:val="00B707DE"/>
    <w:rsid w:val="00B70853"/>
    <w:rsid w:val="00B70A44"/>
    <w:rsid w:val="00B70D60"/>
    <w:rsid w:val="00B70F9C"/>
    <w:rsid w:val="00B71125"/>
    <w:rsid w:val="00B711F7"/>
    <w:rsid w:val="00B71568"/>
    <w:rsid w:val="00B71A43"/>
    <w:rsid w:val="00B71D71"/>
    <w:rsid w:val="00B71E29"/>
    <w:rsid w:val="00B7221D"/>
    <w:rsid w:val="00B724D4"/>
    <w:rsid w:val="00B7254C"/>
    <w:rsid w:val="00B73063"/>
    <w:rsid w:val="00B73A55"/>
    <w:rsid w:val="00B73C85"/>
    <w:rsid w:val="00B73C8B"/>
    <w:rsid w:val="00B7465C"/>
    <w:rsid w:val="00B746FA"/>
    <w:rsid w:val="00B74ADC"/>
    <w:rsid w:val="00B74E15"/>
    <w:rsid w:val="00B74E5B"/>
    <w:rsid w:val="00B74F25"/>
    <w:rsid w:val="00B751E6"/>
    <w:rsid w:val="00B75FE5"/>
    <w:rsid w:val="00B7614C"/>
    <w:rsid w:val="00B76476"/>
    <w:rsid w:val="00B769B0"/>
    <w:rsid w:val="00B769B3"/>
    <w:rsid w:val="00B76DD2"/>
    <w:rsid w:val="00B7711E"/>
    <w:rsid w:val="00B7749C"/>
    <w:rsid w:val="00B77827"/>
    <w:rsid w:val="00B77987"/>
    <w:rsid w:val="00B77CE6"/>
    <w:rsid w:val="00B800D5"/>
    <w:rsid w:val="00B8011B"/>
    <w:rsid w:val="00B803B9"/>
    <w:rsid w:val="00B80438"/>
    <w:rsid w:val="00B80732"/>
    <w:rsid w:val="00B80E37"/>
    <w:rsid w:val="00B80FA8"/>
    <w:rsid w:val="00B812A3"/>
    <w:rsid w:val="00B813AC"/>
    <w:rsid w:val="00B81459"/>
    <w:rsid w:val="00B816A3"/>
    <w:rsid w:val="00B81BAA"/>
    <w:rsid w:val="00B81D8E"/>
    <w:rsid w:val="00B821B6"/>
    <w:rsid w:val="00B8232A"/>
    <w:rsid w:val="00B8289F"/>
    <w:rsid w:val="00B828CF"/>
    <w:rsid w:val="00B8298A"/>
    <w:rsid w:val="00B836F6"/>
    <w:rsid w:val="00B837DE"/>
    <w:rsid w:val="00B83BB0"/>
    <w:rsid w:val="00B83BF6"/>
    <w:rsid w:val="00B83C95"/>
    <w:rsid w:val="00B83D3A"/>
    <w:rsid w:val="00B83D5E"/>
    <w:rsid w:val="00B8444B"/>
    <w:rsid w:val="00B844DB"/>
    <w:rsid w:val="00B8460E"/>
    <w:rsid w:val="00B84B70"/>
    <w:rsid w:val="00B84D5F"/>
    <w:rsid w:val="00B84E0D"/>
    <w:rsid w:val="00B8516D"/>
    <w:rsid w:val="00B8568D"/>
    <w:rsid w:val="00B85730"/>
    <w:rsid w:val="00B8593C"/>
    <w:rsid w:val="00B85F14"/>
    <w:rsid w:val="00B867AE"/>
    <w:rsid w:val="00B86BDC"/>
    <w:rsid w:val="00B87172"/>
    <w:rsid w:val="00B87377"/>
    <w:rsid w:val="00B8739E"/>
    <w:rsid w:val="00B87457"/>
    <w:rsid w:val="00B87627"/>
    <w:rsid w:val="00B87643"/>
    <w:rsid w:val="00B87A3D"/>
    <w:rsid w:val="00B87FB1"/>
    <w:rsid w:val="00B87FE0"/>
    <w:rsid w:val="00B8F5DA"/>
    <w:rsid w:val="00B90CD4"/>
    <w:rsid w:val="00B90FDD"/>
    <w:rsid w:val="00B91632"/>
    <w:rsid w:val="00B916BB"/>
    <w:rsid w:val="00B91845"/>
    <w:rsid w:val="00B91C30"/>
    <w:rsid w:val="00B91D7A"/>
    <w:rsid w:val="00B92023"/>
    <w:rsid w:val="00B92212"/>
    <w:rsid w:val="00B9259E"/>
    <w:rsid w:val="00B92B24"/>
    <w:rsid w:val="00B92E6D"/>
    <w:rsid w:val="00B93107"/>
    <w:rsid w:val="00B9360D"/>
    <w:rsid w:val="00B93623"/>
    <w:rsid w:val="00B93B0C"/>
    <w:rsid w:val="00B93BD4"/>
    <w:rsid w:val="00B93C31"/>
    <w:rsid w:val="00B93CC2"/>
    <w:rsid w:val="00B93ECB"/>
    <w:rsid w:val="00B9475B"/>
    <w:rsid w:val="00B94804"/>
    <w:rsid w:val="00B94C76"/>
    <w:rsid w:val="00B94CEF"/>
    <w:rsid w:val="00B94FCD"/>
    <w:rsid w:val="00B9540D"/>
    <w:rsid w:val="00B955F0"/>
    <w:rsid w:val="00B958CB"/>
    <w:rsid w:val="00B95AC3"/>
    <w:rsid w:val="00B95CE5"/>
    <w:rsid w:val="00B95DD4"/>
    <w:rsid w:val="00B961E5"/>
    <w:rsid w:val="00B968C0"/>
    <w:rsid w:val="00B96CCA"/>
    <w:rsid w:val="00B97193"/>
    <w:rsid w:val="00B97399"/>
    <w:rsid w:val="00B9794C"/>
    <w:rsid w:val="00B97B7A"/>
    <w:rsid w:val="00BA01D0"/>
    <w:rsid w:val="00BA02A9"/>
    <w:rsid w:val="00BA0AD3"/>
    <w:rsid w:val="00BA0EC9"/>
    <w:rsid w:val="00BA0F86"/>
    <w:rsid w:val="00BA12E3"/>
    <w:rsid w:val="00BA161D"/>
    <w:rsid w:val="00BA19A8"/>
    <w:rsid w:val="00BA1D28"/>
    <w:rsid w:val="00BA1DB5"/>
    <w:rsid w:val="00BA21C3"/>
    <w:rsid w:val="00BA2372"/>
    <w:rsid w:val="00BA24B1"/>
    <w:rsid w:val="00BA24C4"/>
    <w:rsid w:val="00BA283E"/>
    <w:rsid w:val="00BA2BC2"/>
    <w:rsid w:val="00BA2C3E"/>
    <w:rsid w:val="00BA30A8"/>
    <w:rsid w:val="00BA3305"/>
    <w:rsid w:val="00BA3494"/>
    <w:rsid w:val="00BA3E45"/>
    <w:rsid w:val="00BA3F90"/>
    <w:rsid w:val="00BA4034"/>
    <w:rsid w:val="00BA42A7"/>
    <w:rsid w:val="00BA432B"/>
    <w:rsid w:val="00BA45A0"/>
    <w:rsid w:val="00BA49D8"/>
    <w:rsid w:val="00BA4B6A"/>
    <w:rsid w:val="00BA55DA"/>
    <w:rsid w:val="00BA5FBD"/>
    <w:rsid w:val="00BA67EF"/>
    <w:rsid w:val="00BA68AE"/>
    <w:rsid w:val="00BA68B3"/>
    <w:rsid w:val="00BA6ED8"/>
    <w:rsid w:val="00BA7144"/>
    <w:rsid w:val="00BA72AA"/>
    <w:rsid w:val="00BA7389"/>
    <w:rsid w:val="00BA7477"/>
    <w:rsid w:val="00BA7763"/>
    <w:rsid w:val="00BA7812"/>
    <w:rsid w:val="00BA7A12"/>
    <w:rsid w:val="00BA7D1D"/>
    <w:rsid w:val="00BB0186"/>
    <w:rsid w:val="00BB0190"/>
    <w:rsid w:val="00BB030E"/>
    <w:rsid w:val="00BB03B3"/>
    <w:rsid w:val="00BB0704"/>
    <w:rsid w:val="00BB08E0"/>
    <w:rsid w:val="00BB097C"/>
    <w:rsid w:val="00BB0A9D"/>
    <w:rsid w:val="00BB0F08"/>
    <w:rsid w:val="00BB1059"/>
    <w:rsid w:val="00BB1B10"/>
    <w:rsid w:val="00BB1C10"/>
    <w:rsid w:val="00BB1D7F"/>
    <w:rsid w:val="00BB20DE"/>
    <w:rsid w:val="00BB219B"/>
    <w:rsid w:val="00BB24E7"/>
    <w:rsid w:val="00BB274C"/>
    <w:rsid w:val="00BB2777"/>
    <w:rsid w:val="00BB2909"/>
    <w:rsid w:val="00BB2A2E"/>
    <w:rsid w:val="00BB2A3B"/>
    <w:rsid w:val="00BB2ABB"/>
    <w:rsid w:val="00BB34D8"/>
    <w:rsid w:val="00BB37B0"/>
    <w:rsid w:val="00BB37D0"/>
    <w:rsid w:val="00BB3D75"/>
    <w:rsid w:val="00BB401A"/>
    <w:rsid w:val="00BB44D0"/>
    <w:rsid w:val="00BB461E"/>
    <w:rsid w:val="00BB4804"/>
    <w:rsid w:val="00BB487A"/>
    <w:rsid w:val="00BB4E97"/>
    <w:rsid w:val="00BB4F09"/>
    <w:rsid w:val="00BB51CF"/>
    <w:rsid w:val="00BB52C9"/>
    <w:rsid w:val="00BB52FF"/>
    <w:rsid w:val="00BB5512"/>
    <w:rsid w:val="00BB5578"/>
    <w:rsid w:val="00BB58DF"/>
    <w:rsid w:val="00BB58E3"/>
    <w:rsid w:val="00BB5BB4"/>
    <w:rsid w:val="00BB63EC"/>
    <w:rsid w:val="00BB66DC"/>
    <w:rsid w:val="00BB67EA"/>
    <w:rsid w:val="00BB67EE"/>
    <w:rsid w:val="00BB6BB5"/>
    <w:rsid w:val="00BB6DC7"/>
    <w:rsid w:val="00BB7065"/>
    <w:rsid w:val="00BB7354"/>
    <w:rsid w:val="00BB73B4"/>
    <w:rsid w:val="00BB762F"/>
    <w:rsid w:val="00BB76BE"/>
    <w:rsid w:val="00BB7A70"/>
    <w:rsid w:val="00BB7CC9"/>
    <w:rsid w:val="00BC0653"/>
    <w:rsid w:val="00BC08EC"/>
    <w:rsid w:val="00BC0B43"/>
    <w:rsid w:val="00BC0CFF"/>
    <w:rsid w:val="00BC0E3D"/>
    <w:rsid w:val="00BC1027"/>
    <w:rsid w:val="00BC1249"/>
    <w:rsid w:val="00BC1A72"/>
    <w:rsid w:val="00BC1BB2"/>
    <w:rsid w:val="00BC2057"/>
    <w:rsid w:val="00BC2603"/>
    <w:rsid w:val="00BC2EED"/>
    <w:rsid w:val="00BC2F84"/>
    <w:rsid w:val="00BC3306"/>
    <w:rsid w:val="00BC3C29"/>
    <w:rsid w:val="00BC431E"/>
    <w:rsid w:val="00BC4559"/>
    <w:rsid w:val="00BC4757"/>
    <w:rsid w:val="00BC4F4E"/>
    <w:rsid w:val="00BC5413"/>
    <w:rsid w:val="00BC5847"/>
    <w:rsid w:val="00BC5A2E"/>
    <w:rsid w:val="00BC5E75"/>
    <w:rsid w:val="00BC5EB6"/>
    <w:rsid w:val="00BC623A"/>
    <w:rsid w:val="00BC647C"/>
    <w:rsid w:val="00BC6D1B"/>
    <w:rsid w:val="00BC7042"/>
    <w:rsid w:val="00BC7494"/>
    <w:rsid w:val="00BC74A5"/>
    <w:rsid w:val="00BD00BF"/>
    <w:rsid w:val="00BD01F9"/>
    <w:rsid w:val="00BD0277"/>
    <w:rsid w:val="00BD02C7"/>
    <w:rsid w:val="00BD041D"/>
    <w:rsid w:val="00BD05F6"/>
    <w:rsid w:val="00BD094A"/>
    <w:rsid w:val="00BD0E16"/>
    <w:rsid w:val="00BD13F7"/>
    <w:rsid w:val="00BD15D7"/>
    <w:rsid w:val="00BD1692"/>
    <w:rsid w:val="00BD201D"/>
    <w:rsid w:val="00BD2223"/>
    <w:rsid w:val="00BD222D"/>
    <w:rsid w:val="00BD2323"/>
    <w:rsid w:val="00BD2915"/>
    <w:rsid w:val="00BD2F4A"/>
    <w:rsid w:val="00BD306C"/>
    <w:rsid w:val="00BD3147"/>
    <w:rsid w:val="00BD3382"/>
    <w:rsid w:val="00BD338A"/>
    <w:rsid w:val="00BD338B"/>
    <w:rsid w:val="00BD358F"/>
    <w:rsid w:val="00BD3B50"/>
    <w:rsid w:val="00BD3C36"/>
    <w:rsid w:val="00BD4006"/>
    <w:rsid w:val="00BD404B"/>
    <w:rsid w:val="00BD42A3"/>
    <w:rsid w:val="00BD445F"/>
    <w:rsid w:val="00BD4818"/>
    <w:rsid w:val="00BD4C0B"/>
    <w:rsid w:val="00BD4C44"/>
    <w:rsid w:val="00BD50B4"/>
    <w:rsid w:val="00BD5460"/>
    <w:rsid w:val="00BD5862"/>
    <w:rsid w:val="00BD5BB7"/>
    <w:rsid w:val="00BD64FD"/>
    <w:rsid w:val="00BD67F1"/>
    <w:rsid w:val="00BD6B40"/>
    <w:rsid w:val="00BD6B98"/>
    <w:rsid w:val="00BD6FC2"/>
    <w:rsid w:val="00BD7358"/>
    <w:rsid w:val="00BD747B"/>
    <w:rsid w:val="00BD7528"/>
    <w:rsid w:val="00BD75A2"/>
    <w:rsid w:val="00BD7C6E"/>
    <w:rsid w:val="00BD7E43"/>
    <w:rsid w:val="00BD7FFC"/>
    <w:rsid w:val="00BE0607"/>
    <w:rsid w:val="00BE0642"/>
    <w:rsid w:val="00BE0714"/>
    <w:rsid w:val="00BE08FA"/>
    <w:rsid w:val="00BE0BD2"/>
    <w:rsid w:val="00BE0C75"/>
    <w:rsid w:val="00BE0C7F"/>
    <w:rsid w:val="00BE1B2C"/>
    <w:rsid w:val="00BE1C0D"/>
    <w:rsid w:val="00BE1D0C"/>
    <w:rsid w:val="00BE1FCB"/>
    <w:rsid w:val="00BE23BA"/>
    <w:rsid w:val="00BE2989"/>
    <w:rsid w:val="00BE29E8"/>
    <w:rsid w:val="00BE2F31"/>
    <w:rsid w:val="00BE3559"/>
    <w:rsid w:val="00BE393B"/>
    <w:rsid w:val="00BE3A6E"/>
    <w:rsid w:val="00BE3DA7"/>
    <w:rsid w:val="00BE3E0E"/>
    <w:rsid w:val="00BE40E0"/>
    <w:rsid w:val="00BE44CC"/>
    <w:rsid w:val="00BE4725"/>
    <w:rsid w:val="00BE4800"/>
    <w:rsid w:val="00BE4BA4"/>
    <w:rsid w:val="00BE4DFE"/>
    <w:rsid w:val="00BE50CD"/>
    <w:rsid w:val="00BE5216"/>
    <w:rsid w:val="00BE56CC"/>
    <w:rsid w:val="00BE588A"/>
    <w:rsid w:val="00BE5B14"/>
    <w:rsid w:val="00BE5C34"/>
    <w:rsid w:val="00BE695F"/>
    <w:rsid w:val="00BE7F11"/>
    <w:rsid w:val="00BE7F5B"/>
    <w:rsid w:val="00BE7FDF"/>
    <w:rsid w:val="00BE7FE0"/>
    <w:rsid w:val="00BE7FF2"/>
    <w:rsid w:val="00BF03FA"/>
    <w:rsid w:val="00BF0A6E"/>
    <w:rsid w:val="00BF0BB5"/>
    <w:rsid w:val="00BF0FD5"/>
    <w:rsid w:val="00BF1147"/>
    <w:rsid w:val="00BF11D0"/>
    <w:rsid w:val="00BF1A3E"/>
    <w:rsid w:val="00BF2399"/>
    <w:rsid w:val="00BF2EAD"/>
    <w:rsid w:val="00BF3753"/>
    <w:rsid w:val="00BF38A5"/>
    <w:rsid w:val="00BF3BA3"/>
    <w:rsid w:val="00BF3D6E"/>
    <w:rsid w:val="00BF3F73"/>
    <w:rsid w:val="00BF402A"/>
    <w:rsid w:val="00BF40F8"/>
    <w:rsid w:val="00BF45F2"/>
    <w:rsid w:val="00BF467B"/>
    <w:rsid w:val="00BF4725"/>
    <w:rsid w:val="00BF4AB7"/>
    <w:rsid w:val="00BF4D0A"/>
    <w:rsid w:val="00BF4EF9"/>
    <w:rsid w:val="00BF5090"/>
    <w:rsid w:val="00BF51C8"/>
    <w:rsid w:val="00BF5503"/>
    <w:rsid w:val="00BF562A"/>
    <w:rsid w:val="00BF5682"/>
    <w:rsid w:val="00BF5E0E"/>
    <w:rsid w:val="00BF633D"/>
    <w:rsid w:val="00BF6A7E"/>
    <w:rsid w:val="00BF6B81"/>
    <w:rsid w:val="00BF6C64"/>
    <w:rsid w:val="00BF6D69"/>
    <w:rsid w:val="00BF6E6C"/>
    <w:rsid w:val="00BF70E0"/>
    <w:rsid w:val="00BF712E"/>
    <w:rsid w:val="00BF7A87"/>
    <w:rsid w:val="00BF7D4C"/>
    <w:rsid w:val="00BF7D59"/>
    <w:rsid w:val="00C0020E"/>
    <w:rsid w:val="00C0023E"/>
    <w:rsid w:val="00C0051A"/>
    <w:rsid w:val="00C00B40"/>
    <w:rsid w:val="00C014AD"/>
    <w:rsid w:val="00C017E7"/>
    <w:rsid w:val="00C018A3"/>
    <w:rsid w:val="00C02550"/>
    <w:rsid w:val="00C0260F"/>
    <w:rsid w:val="00C026CB"/>
    <w:rsid w:val="00C028DB"/>
    <w:rsid w:val="00C02F44"/>
    <w:rsid w:val="00C03286"/>
    <w:rsid w:val="00C038BF"/>
    <w:rsid w:val="00C03A59"/>
    <w:rsid w:val="00C03AE0"/>
    <w:rsid w:val="00C03F05"/>
    <w:rsid w:val="00C04511"/>
    <w:rsid w:val="00C0485C"/>
    <w:rsid w:val="00C04926"/>
    <w:rsid w:val="00C04B64"/>
    <w:rsid w:val="00C050D1"/>
    <w:rsid w:val="00C05291"/>
    <w:rsid w:val="00C058F7"/>
    <w:rsid w:val="00C05DD3"/>
    <w:rsid w:val="00C06361"/>
    <w:rsid w:val="00C063D6"/>
    <w:rsid w:val="00C065E4"/>
    <w:rsid w:val="00C06880"/>
    <w:rsid w:val="00C06BC9"/>
    <w:rsid w:val="00C06C2F"/>
    <w:rsid w:val="00C06DE6"/>
    <w:rsid w:val="00C06F95"/>
    <w:rsid w:val="00C07092"/>
    <w:rsid w:val="00C07245"/>
    <w:rsid w:val="00C07479"/>
    <w:rsid w:val="00C07793"/>
    <w:rsid w:val="00C0781F"/>
    <w:rsid w:val="00C07D86"/>
    <w:rsid w:val="00C07FB7"/>
    <w:rsid w:val="00C10111"/>
    <w:rsid w:val="00C10250"/>
    <w:rsid w:val="00C10256"/>
    <w:rsid w:val="00C1029C"/>
    <w:rsid w:val="00C10309"/>
    <w:rsid w:val="00C106DD"/>
    <w:rsid w:val="00C10789"/>
    <w:rsid w:val="00C10913"/>
    <w:rsid w:val="00C109FC"/>
    <w:rsid w:val="00C10AF2"/>
    <w:rsid w:val="00C11113"/>
    <w:rsid w:val="00C1132D"/>
    <w:rsid w:val="00C11573"/>
    <w:rsid w:val="00C11722"/>
    <w:rsid w:val="00C11856"/>
    <w:rsid w:val="00C11911"/>
    <w:rsid w:val="00C11EE6"/>
    <w:rsid w:val="00C12001"/>
    <w:rsid w:val="00C1224C"/>
    <w:rsid w:val="00C1241B"/>
    <w:rsid w:val="00C126CD"/>
    <w:rsid w:val="00C12947"/>
    <w:rsid w:val="00C12B03"/>
    <w:rsid w:val="00C12C6E"/>
    <w:rsid w:val="00C12D32"/>
    <w:rsid w:val="00C12FF4"/>
    <w:rsid w:val="00C135F7"/>
    <w:rsid w:val="00C136E0"/>
    <w:rsid w:val="00C137E0"/>
    <w:rsid w:val="00C13B12"/>
    <w:rsid w:val="00C13C7F"/>
    <w:rsid w:val="00C141DB"/>
    <w:rsid w:val="00C143CB"/>
    <w:rsid w:val="00C1488A"/>
    <w:rsid w:val="00C14B87"/>
    <w:rsid w:val="00C15252"/>
    <w:rsid w:val="00C15646"/>
    <w:rsid w:val="00C15777"/>
    <w:rsid w:val="00C1589C"/>
    <w:rsid w:val="00C15AF7"/>
    <w:rsid w:val="00C16603"/>
    <w:rsid w:val="00C16E1D"/>
    <w:rsid w:val="00C16E33"/>
    <w:rsid w:val="00C17782"/>
    <w:rsid w:val="00C17D08"/>
    <w:rsid w:val="00C17F98"/>
    <w:rsid w:val="00C200CF"/>
    <w:rsid w:val="00C2025D"/>
    <w:rsid w:val="00C2044A"/>
    <w:rsid w:val="00C2076D"/>
    <w:rsid w:val="00C20C9E"/>
    <w:rsid w:val="00C20EE4"/>
    <w:rsid w:val="00C20EE6"/>
    <w:rsid w:val="00C213D0"/>
    <w:rsid w:val="00C214FA"/>
    <w:rsid w:val="00C21736"/>
    <w:rsid w:val="00C21AD4"/>
    <w:rsid w:val="00C21C67"/>
    <w:rsid w:val="00C220E5"/>
    <w:rsid w:val="00C220FB"/>
    <w:rsid w:val="00C224C6"/>
    <w:rsid w:val="00C22CB2"/>
    <w:rsid w:val="00C22CE0"/>
    <w:rsid w:val="00C22D98"/>
    <w:rsid w:val="00C23039"/>
    <w:rsid w:val="00C23566"/>
    <w:rsid w:val="00C23D55"/>
    <w:rsid w:val="00C23D63"/>
    <w:rsid w:val="00C242A7"/>
    <w:rsid w:val="00C24361"/>
    <w:rsid w:val="00C24D7B"/>
    <w:rsid w:val="00C250CA"/>
    <w:rsid w:val="00C252C3"/>
    <w:rsid w:val="00C25B7D"/>
    <w:rsid w:val="00C25EDA"/>
    <w:rsid w:val="00C25F0C"/>
    <w:rsid w:val="00C26122"/>
    <w:rsid w:val="00C265D2"/>
    <w:rsid w:val="00C26887"/>
    <w:rsid w:val="00C269E3"/>
    <w:rsid w:val="00C26A0B"/>
    <w:rsid w:val="00C26F5F"/>
    <w:rsid w:val="00C26F85"/>
    <w:rsid w:val="00C26FC4"/>
    <w:rsid w:val="00C27132"/>
    <w:rsid w:val="00C27236"/>
    <w:rsid w:val="00C272DE"/>
    <w:rsid w:val="00C27761"/>
    <w:rsid w:val="00C27948"/>
    <w:rsid w:val="00C27D92"/>
    <w:rsid w:val="00C3043F"/>
    <w:rsid w:val="00C30861"/>
    <w:rsid w:val="00C3096E"/>
    <w:rsid w:val="00C30E88"/>
    <w:rsid w:val="00C31905"/>
    <w:rsid w:val="00C31D24"/>
    <w:rsid w:val="00C31FBE"/>
    <w:rsid w:val="00C32178"/>
    <w:rsid w:val="00C3242A"/>
    <w:rsid w:val="00C3295F"/>
    <w:rsid w:val="00C32C08"/>
    <w:rsid w:val="00C32EE9"/>
    <w:rsid w:val="00C333A7"/>
    <w:rsid w:val="00C337D7"/>
    <w:rsid w:val="00C3381B"/>
    <w:rsid w:val="00C3386D"/>
    <w:rsid w:val="00C33D06"/>
    <w:rsid w:val="00C33DFE"/>
    <w:rsid w:val="00C344C8"/>
    <w:rsid w:val="00C346BE"/>
    <w:rsid w:val="00C35138"/>
    <w:rsid w:val="00C351C4"/>
    <w:rsid w:val="00C3552A"/>
    <w:rsid w:val="00C357E4"/>
    <w:rsid w:val="00C35DA0"/>
    <w:rsid w:val="00C360B2"/>
    <w:rsid w:val="00C361BE"/>
    <w:rsid w:val="00C36701"/>
    <w:rsid w:val="00C367E7"/>
    <w:rsid w:val="00C36801"/>
    <w:rsid w:val="00C36A57"/>
    <w:rsid w:val="00C36BBB"/>
    <w:rsid w:val="00C36D28"/>
    <w:rsid w:val="00C3749E"/>
    <w:rsid w:val="00C375A8"/>
    <w:rsid w:val="00C379FB"/>
    <w:rsid w:val="00C40101"/>
    <w:rsid w:val="00C4051B"/>
    <w:rsid w:val="00C408A7"/>
    <w:rsid w:val="00C4091C"/>
    <w:rsid w:val="00C40DAC"/>
    <w:rsid w:val="00C40F4E"/>
    <w:rsid w:val="00C40F9A"/>
    <w:rsid w:val="00C4127F"/>
    <w:rsid w:val="00C41468"/>
    <w:rsid w:val="00C41818"/>
    <w:rsid w:val="00C419A2"/>
    <w:rsid w:val="00C41F65"/>
    <w:rsid w:val="00C4202D"/>
    <w:rsid w:val="00C4209D"/>
    <w:rsid w:val="00C42205"/>
    <w:rsid w:val="00C4298B"/>
    <w:rsid w:val="00C429DE"/>
    <w:rsid w:val="00C429F1"/>
    <w:rsid w:val="00C42A0A"/>
    <w:rsid w:val="00C42C98"/>
    <w:rsid w:val="00C42E87"/>
    <w:rsid w:val="00C43455"/>
    <w:rsid w:val="00C4369E"/>
    <w:rsid w:val="00C43997"/>
    <w:rsid w:val="00C43B7C"/>
    <w:rsid w:val="00C441BD"/>
    <w:rsid w:val="00C4424E"/>
    <w:rsid w:val="00C4485C"/>
    <w:rsid w:val="00C44B8C"/>
    <w:rsid w:val="00C456B6"/>
    <w:rsid w:val="00C456ED"/>
    <w:rsid w:val="00C45C10"/>
    <w:rsid w:val="00C45CA4"/>
    <w:rsid w:val="00C45E06"/>
    <w:rsid w:val="00C45E51"/>
    <w:rsid w:val="00C46426"/>
    <w:rsid w:val="00C465A3"/>
    <w:rsid w:val="00C46874"/>
    <w:rsid w:val="00C4693F"/>
    <w:rsid w:val="00C469EA"/>
    <w:rsid w:val="00C46AF2"/>
    <w:rsid w:val="00C46D82"/>
    <w:rsid w:val="00C46E88"/>
    <w:rsid w:val="00C4730E"/>
    <w:rsid w:val="00C4733C"/>
    <w:rsid w:val="00C47375"/>
    <w:rsid w:val="00C47751"/>
    <w:rsid w:val="00C477E6"/>
    <w:rsid w:val="00C47826"/>
    <w:rsid w:val="00C501C7"/>
    <w:rsid w:val="00C5059D"/>
    <w:rsid w:val="00C50748"/>
    <w:rsid w:val="00C508FE"/>
    <w:rsid w:val="00C50A1B"/>
    <w:rsid w:val="00C50B81"/>
    <w:rsid w:val="00C50E84"/>
    <w:rsid w:val="00C510F7"/>
    <w:rsid w:val="00C516C9"/>
    <w:rsid w:val="00C51A5E"/>
    <w:rsid w:val="00C51B60"/>
    <w:rsid w:val="00C522D5"/>
    <w:rsid w:val="00C52464"/>
    <w:rsid w:val="00C52690"/>
    <w:rsid w:val="00C52857"/>
    <w:rsid w:val="00C52AC7"/>
    <w:rsid w:val="00C53518"/>
    <w:rsid w:val="00C5396F"/>
    <w:rsid w:val="00C539CE"/>
    <w:rsid w:val="00C539FA"/>
    <w:rsid w:val="00C53E77"/>
    <w:rsid w:val="00C54AC8"/>
    <w:rsid w:val="00C550C5"/>
    <w:rsid w:val="00C5518E"/>
    <w:rsid w:val="00C553CA"/>
    <w:rsid w:val="00C55514"/>
    <w:rsid w:val="00C5554D"/>
    <w:rsid w:val="00C55A38"/>
    <w:rsid w:val="00C56121"/>
    <w:rsid w:val="00C562AC"/>
    <w:rsid w:val="00C568D8"/>
    <w:rsid w:val="00C56C51"/>
    <w:rsid w:val="00C571D3"/>
    <w:rsid w:val="00C57499"/>
    <w:rsid w:val="00C579E6"/>
    <w:rsid w:val="00C579F2"/>
    <w:rsid w:val="00C57AD6"/>
    <w:rsid w:val="00C57AFE"/>
    <w:rsid w:val="00C57C2E"/>
    <w:rsid w:val="00C57D7F"/>
    <w:rsid w:val="00C57E19"/>
    <w:rsid w:val="00C60068"/>
    <w:rsid w:val="00C6031E"/>
    <w:rsid w:val="00C60568"/>
    <w:rsid w:val="00C609A7"/>
    <w:rsid w:val="00C60AFF"/>
    <w:rsid w:val="00C60B57"/>
    <w:rsid w:val="00C60CB4"/>
    <w:rsid w:val="00C61179"/>
    <w:rsid w:val="00C6174D"/>
    <w:rsid w:val="00C61990"/>
    <w:rsid w:val="00C622A4"/>
    <w:rsid w:val="00C62321"/>
    <w:rsid w:val="00C62588"/>
    <w:rsid w:val="00C626EA"/>
    <w:rsid w:val="00C62A11"/>
    <w:rsid w:val="00C63D71"/>
    <w:rsid w:val="00C646D9"/>
    <w:rsid w:val="00C64CFD"/>
    <w:rsid w:val="00C65291"/>
    <w:rsid w:val="00C65BD1"/>
    <w:rsid w:val="00C65BF2"/>
    <w:rsid w:val="00C661E3"/>
    <w:rsid w:val="00C668C0"/>
    <w:rsid w:val="00C66A91"/>
    <w:rsid w:val="00C66E9F"/>
    <w:rsid w:val="00C66FE2"/>
    <w:rsid w:val="00C671BC"/>
    <w:rsid w:val="00C67301"/>
    <w:rsid w:val="00C678C7"/>
    <w:rsid w:val="00C67AF5"/>
    <w:rsid w:val="00C67D98"/>
    <w:rsid w:val="00C70559"/>
    <w:rsid w:val="00C70D6C"/>
    <w:rsid w:val="00C71190"/>
    <w:rsid w:val="00C715BA"/>
    <w:rsid w:val="00C716B3"/>
    <w:rsid w:val="00C71837"/>
    <w:rsid w:val="00C71ACA"/>
    <w:rsid w:val="00C71B5B"/>
    <w:rsid w:val="00C71C04"/>
    <w:rsid w:val="00C71D6C"/>
    <w:rsid w:val="00C71D83"/>
    <w:rsid w:val="00C72041"/>
    <w:rsid w:val="00C723DE"/>
    <w:rsid w:val="00C72609"/>
    <w:rsid w:val="00C726D3"/>
    <w:rsid w:val="00C729FD"/>
    <w:rsid w:val="00C72A11"/>
    <w:rsid w:val="00C72AC9"/>
    <w:rsid w:val="00C72E04"/>
    <w:rsid w:val="00C732FB"/>
    <w:rsid w:val="00C735DD"/>
    <w:rsid w:val="00C73ADB"/>
    <w:rsid w:val="00C73C76"/>
    <w:rsid w:val="00C73DC2"/>
    <w:rsid w:val="00C73FA4"/>
    <w:rsid w:val="00C73FCA"/>
    <w:rsid w:val="00C74440"/>
    <w:rsid w:val="00C744F1"/>
    <w:rsid w:val="00C7471D"/>
    <w:rsid w:val="00C7492C"/>
    <w:rsid w:val="00C74D19"/>
    <w:rsid w:val="00C7513A"/>
    <w:rsid w:val="00C75195"/>
    <w:rsid w:val="00C759EA"/>
    <w:rsid w:val="00C75D80"/>
    <w:rsid w:val="00C75F24"/>
    <w:rsid w:val="00C762D5"/>
    <w:rsid w:val="00C76574"/>
    <w:rsid w:val="00C7670D"/>
    <w:rsid w:val="00C76EE4"/>
    <w:rsid w:val="00C77114"/>
    <w:rsid w:val="00C77244"/>
    <w:rsid w:val="00C7734B"/>
    <w:rsid w:val="00C7780B"/>
    <w:rsid w:val="00C77BDC"/>
    <w:rsid w:val="00C77BEA"/>
    <w:rsid w:val="00C77EB6"/>
    <w:rsid w:val="00C80FEC"/>
    <w:rsid w:val="00C8150E"/>
    <w:rsid w:val="00C8155D"/>
    <w:rsid w:val="00C8179E"/>
    <w:rsid w:val="00C81F39"/>
    <w:rsid w:val="00C825D7"/>
    <w:rsid w:val="00C82652"/>
    <w:rsid w:val="00C8268B"/>
    <w:rsid w:val="00C82F59"/>
    <w:rsid w:val="00C8303C"/>
    <w:rsid w:val="00C831BB"/>
    <w:rsid w:val="00C83627"/>
    <w:rsid w:val="00C84190"/>
    <w:rsid w:val="00C841E4"/>
    <w:rsid w:val="00C84979"/>
    <w:rsid w:val="00C85325"/>
    <w:rsid w:val="00C85347"/>
    <w:rsid w:val="00C85E07"/>
    <w:rsid w:val="00C85ED3"/>
    <w:rsid w:val="00C860D3"/>
    <w:rsid w:val="00C866EF"/>
    <w:rsid w:val="00C86824"/>
    <w:rsid w:val="00C8691F"/>
    <w:rsid w:val="00C86AC0"/>
    <w:rsid w:val="00C86CE1"/>
    <w:rsid w:val="00C86DEA"/>
    <w:rsid w:val="00C871C0"/>
    <w:rsid w:val="00C878A6"/>
    <w:rsid w:val="00C878AC"/>
    <w:rsid w:val="00C87CE2"/>
    <w:rsid w:val="00C87CEC"/>
    <w:rsid w:val="00C87D6F"/>
    <w:rsid w:val="00C900E4"/>
    <w:rsid w:val="00C90791"/>
    <w:rsid w:val="00C90D29"/>
    <w:rsid w:val="00C90ED0"/>
    <w:rsid w:val="00C9141F"/>
    <w:rsid w:val="00C91591"/>
    <w:rsid w:val="00C919B7"/>
    <w:rsid w:val="00C91AA4"/>
    <w:rsid w:val="00C91EB9"/>
    <w:rsid w:val="00C923AE"/>
    <w:rsid w:val="00C92B64"/>
    <w:rsid w:val="00C93148"/>
    <w:rsid w:val="00C93176"/>
    <w:rsid w:val="00C93397"/>
    <w:rsid w:val="00C94665"/>
    <w:rsid w:val="00C9473D"/>
    <w:rsid w:val="00C94AED"/>
    <w:rsid w:val="00C94B01"/>
    <w:rsid w:val="00C94DCB"/>
    <w:rsid w:val="00C95117"/>
    <w:rsid w:val="00C9523B"/>
    <w:rsid w:val="00C95B31"/>
    <w:rsid w:val="00C95DEB"/>
    <w:rsid w:val="00C962C8"/>
    <w:rsid w:val="00C96561"/>
    <w:rsid w:val="00C96BA7"/>
    <w:rsid w:val="00C96CBF"/>
    <w:rsid w:val="00C96EF2"/>
    <w:rsid w:val="00C96F57"/>
    <w:rsid w:val="00C970AF"/>
    <w:rsid w:val="00C970D3"/>
    <w:rsid w:val="00C974CF"/>
    <w:rsid w:val="00C97C55"/>
    <w:rsid w:val="00CA006D"/>
    <w:rsid w:val="00CA03D8"/>
    <w:rsid w:val="00CA05E5"/>
    <w:rsid w:val="00CA087C"/>
    <w:rsid w:val="00CA09F7"/>
    <w:rsid w:val="00CA0AE9"/>
    <w:rsid w:val="00CA0D64"/>
    <w:rsid w:val="00CA1157"/>
    <w:rsid w:val="00CA1167"/>
    <w:rsid w:val="00CA12D1"/>
    <w:rsid w:val="00CA1599"/>
    <w:rsid w:val="00CA1D21"/>
    <w:rsid w:val="00CA219D"/>
    <w:rsid w:val="00CA2349"/>
    <w:rsid w:val="00CA23A3"/>
    <w:rsid w:val="00CA2736"/>
    <w:rsid w:val="00CA2A68"/>
    <w:rsid w:val="00CA2AD1"/>
    <w:rsid w:val="00CA2D62"/>
    <w:rsid w:val="00CA2F60"/>
    <w:rsid w:val="00CA3275"/>
    <w:rsid w:val="00CA3666"/>
    <w:rsid w:val="00CA3A21"/>
    <w:rsid w:val="00CA3DEC"/>
    <w:rsid w:val="00CA3E02"/>
    <w:rsid w:val="00CA41CE"/>
    <w:rsid w:val="00CA427E"/>
    <w:rsid w:val="00CA42FE"/>
    <w:rsid w:val="00CA4347"/>
    <w:rsid w:val="00CA4564"/>
    <w:rsid w:val="00CA474E"/>
    <w:rsid w:val="00CA4CDB"/>
    <w:rsid w:val="00CA4F0A"/>
    <w:rsid w:val="00CA516E"/>
    <w:rsid w:val="00CA5505"/>
    <w:rsid w:val="00CA55DF"/>
    <w:rsid w:val="00CA55F5"/>
    <w:rsid w:val="00CA55FF"/>
    <w:rsid w:val="00CA5609"/>
    <w:rsid w:val="00CA59C9"/>
    <w:rsid w:val="00CA5CA1"/>
    <w:rsid w:val="00CA5CCA"/>
    <w:rsid w:val="00CA619A"/>
    <w:rsid w:val="00CA6303"/>
    <w:rsid w:val="00CA6381"/>
    <w:rsid w:val="00CA68FA"/>
    <w:rsid w:val="00CA697C"/>
    <w:rsid w:val="00CA6C32"/>
    <w:rsid w:val="00CA6D6E"/>
    <w:rsid w:val="00CA7167"/>
    <w:rsid w:val="00CA745B"/>
    <w:rsid w:val="00CA7859"/>
    <w:rsid w:val="00CA7B6D"/>
    <w:rsid w:val="00CA7C78"/>
    <w:rsid w:val="00CA7D65"/>
    <w:rsid w:val="00CA7DBD"/>
    <w:rsid w:val="00CA7E69"/>
    <w:rsid w:val="00CB01EA"/>
    <w:rsid w:val="00CB0216"/>
    <w:rsid w:val="00CB0781"/>
    <w:rsid w:val="00CB09FE"/>
    <w:rsid w:val="00CB0A5B"/>
    <w:rsid w:val="00CB0F8E"/>
    <w:rsid w:val="00CB1379"/>
    <w:rsid w:val="00CB145E"/>
    <w:rsid w:val="00CB1EC0"/>
    <w:rsid w:val="00CB2996"/>
    <w:rsid w:val="00CB29B9"/>
    <w:rsid w:val="00CB2B31"/>
    <w:rsid w:val="00CB2B38"/>
    <w:rsid w:val="00CB2BC9"/>
    <w:rsid w:val="00CB2EA6"/>
    <w:rsid w:val="00CB3054"/>
    <w:rsid w:val="00CB31AD"/>
    <w:rsid w:val="00CB32C5"/>
    <w:rsid w:val="00CB3BA7"/>
    <w:rsid w:val="00CB3F97"/>
    <w:rsid w:val="00CB4104"/>
    <w:rsid w:val="00CB43E8"/>
    <w:rsid w:val="00CB46E1"/>
    <w:rsid w:val="00CB478D"/>
    <w:rsid w:val="00CB4969"/>
    <w:rsid w:val="00CB4AAB"/>
    <w:rsid w:val="00CB4C03"/>
    <w:rsid w:val="00CB4E18"/>
    <w:rsid w:val="00CB4E86"/>
    <w:rsid w:val="00CB52A0"/>
    <w:rsid w:val="00CB52B5"/>
    <w:rsid w:val="00CB5682"/>
    <w:rsid w:val="00CB582D"/>
    <w:rsid w:val="00CB5B43"/>
    <w:rsid w:val="00CB5E94"/>
    <w:rsid w:val="00CB5F7C"/>
    <w:rsid w:val="00CB5FAE"/>
    <w:rsid w:val="00CB661D"/>
    <w:rsid w:val="00CB6730"/>
    <w:rsid w:val="00CB6A45"/>
    <w:rsid w:val="00CB6AB8"/>
    <w:rsid w:val="00CB6F8D"/>
    <w:rsid w:val="00CB7B02"/>
    <w:rsid w:val="00CB7B69"/>
    <w:rsid w:val="00CB7E7A"/>
    <w:rsid w:val="00CC03A3"/>
    <w:rsid w:val="00CC0609"/>
    <w:rsid w:val="00CC0EA6"/>
    <w:rsid w:val="00CC10E4"/>
    <w:rsid w:val="00CC1273"/>
    <w:rsid w:val="00CC14D3"/>
    <w:rsid w:val="00CC15BF"/>
    <w:rsid w:val="00CC215A"/>
    <w:rsid w:val="00CC22FE"/>
    <w:rsid w:val="00CC2B99"/>
    <w:rsid w:val="00CC308E"/>
    <w:rsid w:val="00CC30F9"/>
    <w:rsid w:val="00CC3147"/>
    <w:rsid w:val="00CC3D7D"/>
    <w:rsid w:val="00CC3DBE"/>
    <w:rsid w:val="00CC3EAA"/>
    <w:rsid w:val="00CC4224"/>
    <w:rsid w:val="00CC46E9"/>
    <w:rsid w:val="00CC46FF"/>
    <w:rsid w:val="00CC485D"/>
    <w:rsid w:val="00CC4CC7"/>
    <w:rsid w:val="00CC4FE3"/>
    <w:rsid w:val="00CC51E7"/>
    <w:rsid w:val="00CC5296"/>
    <w:rsid w:val="00CC5390"/>
    <w:rsid w:val="00CC546C"/>
    <w:rsid w:val="00CC5B66"/>
    <w:rsid w:val="00CC5E99"/>
    <w:rsid w:val="00CC5EB8"/>
    <w:rsid w:val="00CC6008"/>
    <w:rsid w:val="00CC6142"/>
    <w:rsid w:val="00CC6280"/>
    <w:rsid w:val="00CC62D6"/>
    <w:rsid w:val="00CC63A3"/>
    <w:rsid w:val="00CC63DA"/>
    <w:rsid w:val="00CC6475"/>
    <w:rsid w:val="00CC65CC"/>
    <w:rsid w:val="00CC677E"/>
    <w:rsid w:val="00CC67B4"/>
    <w:rsid w:val="00CC6A48"/>
    <w:rsid w:val="00CC6B77"/>
    <w:rsid w:val="00CC6C78"/>
    <w:rsid w:val="00CC6FB5"/>
    <w:rsid w:val="00CC72FF"/>
    <w:rsid w:val="00CC74CD"/>
    <w:rsid w:val="00CC7677"/>
    <w:rsid w:val="00CC7882"/>
    <w:rsid w:val="00CC79E1"/>
    <w:rsid w:val="00CC7A88"/>
    <w:rsid w:val="00CD0125"/>
    <w:rsid w:val="00CD07A1"/>
    <w:rsid w:val="00CD07A5"/>
    <w:rsid w:val="00CD089D"/>
    <w:rsid w:val="00CD0C2C"/>
    <w:rsid w:val="00CD1230"/>
    <w:rsid w:val="00CD1A82"/>
    <w:rsid w:val="00CD1BBC"/>
    <w:rsid w:val="00CD1C6F"/>
    <w:rsid w:val="00CD1D67"/>
    <w:rsid w:val="00CD1D99"/>
    <w:rsid w:val="00CD23FF"/>
    <w:rsid w:val="00CD2769"/>
    <w:rsid w:val="00CD28DB"/>
    <w:rsid w:val="00CD2905"/>
    <w:rsid w:val="00CD2F0C"/>
    <w:rsid w:val="00CD30B3"/>
    <w:rsid w:val="00CD3273"/>
    <w:rsid w:val="00CD33CF"/>
    <w:rsid w:val="00CD347D"/>
    <w:rsid w:val="00CD3BF9"/>
    <w:rsid w:val="00CD3C30"/>
    <w:rsid w:val="00CD4007"/>
    <w:rsid w:val="00CD40A7"/>
    <w:rsid w:val="00CD42DC"/>
    <w:rsid w:val="00CD449D"/>
    <w:rsid w:val="00CD46C2"/>
    <w:rsid w:val="00CD46F6"/>
    <w:rsid w:val="00CD4A50"/>
    <w:rsid w:val="00CD5015"/>
    <w:rsid w:val="00CD513A"/>
    <w:rsid w:val="00CD5416"/>
    <w:rsid w:val="00CD583A"/>
    <w:rsid w:val="00CD5C61"/>
    <w:rsid w:val="00CD5D59"/>
    <w:rsid w:val="00CD660B"/>
    <w:rsid w:val="00CD68CA"/>
    <w:rsid w:val="00CD68E2"/>
    <w:rsid w:val="00CD6997"/>
    <w:rsid w:val="00CD6ECF"/>
    <w:rsid w:val="00CD745A"/>
    <w:rsid w:val="00CD7F92"/>
    <w:rsid w:val="00CE0119"/>
    <w:rsid w:val="00CE07CA"/>
    <w:rsid w:val="00CE0D07"/>
    <w:rsid w:val="00CE11E5"/>
    <w:rsid w:val="00CE1633"/>
    <w:rsid w:val="00CE1B5B"/>
    <w:rsid w:val="00CE1C3A"/>
    <w:rsid w:val="00CE1C7D"/>
    <w:rsid w:val="00CE1C83"/>
    <w:rsid w:val="00CE1D9D"/>
    <w:rsid w:val="00CE1DCE"/>
    <w:rsid w:val="00CE1E9F"/>
    <w:rsid w:val="00CE2252"/>
    <w:rsid w:val="00CE2538"/>
    <w:rsid w:val="00CE259E"/>
    <w:rsid w:val="00CE266E"/>
    <w:rsid w:val="00CE297A"/>
    <w:rsid w:val="00CE2AE2"/>
    <w:rsid w:val="00CE2BCA"/>
    <w:rsid w:val="00CE2C40"/>
    <w:rsid w:val="00CE2CCA"/>
    <w:rsid w:val="00CE2CE0"/>
    <w:rsid w:val="00CE2CE9"/>
    <w:rsid w:val="00CE2D8B"/>
    <w:rsid w:val="00CE30F2"/>
    <w:rsid w:val="00CE32EF"/>
    <w:rsid w:val="00CE39DC"/>
    <w:rsid w:val="00CE3AB4"/>
    <w:rsid w:val="00CE3BB9"/>
    <w:rsid w:val="00CE3C71"/>
    <w:rsid w:val="00CE3D98"/>
    <w:rsid w:val="00CE3E2A"/>
    <w:rsid w:val="00CE3F35"/>
    <w:rsid w:val="00CE4191"/>
    <w:rsid w:val="00CE430A"/>
    <w:rsid w:val="00CE4475"/>
    <w:rsid w:val="00CE4639"/>
    <w:rsid w:val="00CE471A"/>
    <w:rsid w:val="00CE4789"/>
    <w:rsid w:val="00CE47DC"/>
    <w:rsid w:val="00CE487A"/>
    <w:rsid w:val="00CE4ABC"/>
    <w:rsid w:val="00CE4E49"/>
    <w:rsid w:val="00CE60AF"/>
    <w:rsid w:val="00CE61D8"/>
    <w:rsid w:val="00CE634A"/>
    <w:rsid w:val="00CE6418"/>
    <w:rsid w:val="00CE6523"/>
    <w:rsid w:val="00CE6816"/>
    <w:rsid w:val="00CE715B"/>
    <w:rsid w:val="00CE7251"/>
    <w:rsid w:val="00CE7331"/>
    <w:rsid w:val="00CE7461"/>
    <w:rsid w:val="00CE74FE"/>
    <w:rsid w:val="00CE76AF"/>
    <w:rsid w:val="00CE7710"/>
    <w:rsid w:val="00CE787C"/>
    <w:rsid w:val="00CF0064"/>
    <w:rsid w:val="00CF0111"/>
    <w:rsid w:val="00CF0114"/>
    <w:rsid w:val="00CF0509"/>
    <w:rsid w:val="00CF05A6"/>
    <w:rsid w:val="00CF05DC"/>
    <w:rsid w:val="00CF05F0"/>
    <w:rsid w:val="00CF097B"/>
    <w:rsid w:val="00CF0AE5"/>
    <w:rsid w:val="00CF0D96"/>
    <w:rsid w:val="00CF11D9"/>
    <w:rsid w:val="00CF1809"/>
    <w:rsid w:val="00CF183A"/>
    <w:rsid w:val="00CF1B9B"/>
    <w:rsid w:val="00CF206A"/>
    <w:rsid w:val="00CF2164"/>
    <w:rsid w:val="00CF234C"/>
    <w:rsid w:val="00CF23B3"/>
    <w:rsid w:val="00CF289F"/>
    <w:rsid w:val="00CF2ED5"/>
    <w:rsid w:val="00CF302D"/>
    <w:rsid w:val="00CF32E8"/>
    <w:rsid w:val="00CF3318"/>
    <w:rsid w:val="00CF3669"/>
    <w:rsid w:val="00CF37B9"/>
    <w:rsid w:val="00CF3C00"/>
    <w:rsid w:val="00CF3D0C"/>
    <w:rsid w:val="00CF3E3D"/>
    <w:rsid w:val="00CF44F3"/>
    <w:rsid w:val="00CF48B2"/>
    <w:rsid w:val="00CF49B1"/>
    <w:rsid w:val="00CF4BD6"/>
    <w:rsid w:val="00CF5030"/>
    <w:rsid w:val="00CF5894"/>
    <w:rsid w:val="00CF58AF"/>
    <w:rsid w:val="00CF5BF2"/>
    <w:rsid w:val="00CF61E3"/>
    <w:rsid w:val="00CF63ED"/>
    <w:rsid w:val="00CF6711"/>
    <w:rsid w:val="00CF6B3C"/>
    <w:rsid w:val="00CF6F7D"/>
    <w:rsid w:val="00CF70BC"/>
    <w:rsid w:val="00CF73E1"/>
    <w:rsid w:val="00CF7683"/>
    <w:rsid w:val="00CF7838"/>
    <w:rsid w:val="00CF7C47"/>
    <w:rsid w:val="00D00045"/>
    <w:rsid w:val="00D009C6"/>
    <w:rsid w:val="00D00B85"/>
    <w:rsid w:val="00D00C69"/>
    <w:rsid w:val="00D00D8C"/>
    <w:rsid w:val="00D01127"/>
    <w:rsid w:val="00D01400"/>
    <w:rsid w:val="00D014D9"/>
    <w:rsid w:val="00D01821"/>
    <w:rsid w:val="00D01965"/>
    <w:rsid w:val="00D01A53"/>
    <w:rsid w:val="00D01ED5"/>
    <w:rsid w:val="00D021AF"/>
    <w:rsid w:val="00D021C2"/>
    <w:rsid w:val="00D02225"/>
    <w:rsid w:val="00D02D79"/>
    <w:rsid w:val="00D02DC5"/>
    <w:rsid w:val="00D033DF"/>
    <w:rsid w:val="00D0360D"/>
    <w:rsid w:val="00D03E88"/>
    <w:rsid w:val="00D0417F"/>
    <w:rsid w:val="00D04351"/>
    <w:rsid w:val="00D0479C"/>
    <w:rsid w:val="00D048A0"/>
    <w:rsid w:val="00D04C8A"/>
    <w:rsid w:val="00D04EAA"/>
    <w:rsid w:val="00D05053"/>
    <w:rsid w:val="00D054B6"/>
    <w:rsid w:val="00D05C7F"/>
    <w:rsid w:val="00D05EAF"/>
    <w:rsid w:val="00D06931"/>
    <w:rsid w:val="00D07027"/>
    <w:rsid w:val="00D072D0"/>
    <w:rsid w:val="00D0779B"/>
    <w:rsid w:val="00D079FA"/>
    <w:rsid w:val="00D07AF5"/>
    <w:rsid w:val="00D07B6E"/>
    <w:rsid w:val="00D07BC1"/>
    <w:rsid w:val="00D103BD"/>
    <w:rsid w:val="00D10411"/>
    <w:rsid w:val="00D10539"/>
    <w:rsid w:val="00D10780"/>
    <w:rsid w:val="00D10A6A"/>
    <w:rsid w:val="00D10CA2"/>
    <w:rsid w:val="00D10CE7"/>
    <w:rsid w:val="00D10EA3"/>
    <w:rsid w:val="00D11062"/>
    <w:rsid w:val="00D1122A"/>
    <w:rsid w:val="00D11233"/>
    <w:rsid w:val="00D11735"/>
    <w:rsid w:val="00D11B15"/>
    <w:rsid w:val="00D11C25"/>
    <w:rsid w:val="00D12321"/>
    <w:rsid w:val="00D12466"/>
    <w:rsid w:val="00D125C1"/>
    <w:rsid w:val="00D12B31"/>
    <w:rsid w:val="00D12D77"/>
    <w:rsid w:val="00D13166"/>
    <w:rsid w:val="00D13357"/>
    <w:rsid w:val="00D137E7"/>
    <w:rsid w:val="00D14F7F"/>
    <w:rsid w:val="00D150A1"/>
    <w:rsid w:val="00D158C1"/>
    <w:rsid w:val="00D158D1"/>
    <w:rsid w:val="00D15A76"/>
    <w:rsid w:val="00D15B1D"/>
    <w:rsid w:val="00D15E60"/>
    <w:rsid w:val="00D16272"/>
    <w:rsid w:val="00D1657A"/>
    <w:rsid w:val="00D16AD3"/>
    <w:rsid w:val="00D16CF4"/>
    <w:rsid w:val="00D1712D"/>
    <w:rsid w:val="00D171CB"/>
    <w:rsid w:val="00D1776B"/>
    <w:rsid w:val="00D177D9"/>
    <w:rsid w:val="00D17C01"/>
    <w:rsid w:val="00D17C03"/>
    <w:rsid w:val="00D17FDC"/>
    <w:rsid w:val="00D201C1"/>
    <w:rsid w:val="00D2036F"/>
    <w:rsid w:val="00D20B74"/>
    <w:rsid w:val="00D21318"/>
    <w:rsid w:val="00D21362"/>
    <w:rsid w:val="00D2156F"/>
    <w:rsid w:val="00D21625"/>
    <w:rsid w:val="00D21854"/>
    <w:rsid w:val="00D218B3"/>
    <w:rsid w:val="00D21C55"/>
    <w:rsid w:val="00D22044"/>
    <w:rsid w:val="00D2209F"/>
    <w:rsid w:val="00D22118"/>
    <w:rsid w:val="00D22721"/>
    <w:rsid w:val="00D22B70"/>
    <w:rsid w:val="00D22EE7"/>
    <w:rsid w:val="00D2301A"/>
    <w:rsid w:val="00D23ABE"/>
    <w:rsid w:val="00D23F76"/>
    <w:rsid w:val="00D240C5"/>
    <w:rsid w:val="00D2413C"/>
    <w:rsid w:val="00D24354"/>
    <w:rsid w:val="00D243D8"/>
    <w:rsid w:val="00D24419"/>
    <w:rsid w:val="00D24630"/>
    <w:rsid w:val="00D2489C"/>
    <w:rsid w:val="00D24939"/>
    <w:rsid w:val="00D24A39"/>
    <w:rsid w:val="00D2509A"/>
    <w:rsid w:val="00D25105"/>
    <w:rsid w:val="00D25110"/>
    <w:rsid w:val="00D251C6"/>
    <w:rsid w:val="00D25322"/>
    <w:rsid w:val="00D2554A"/>
    <w:rsid w:val="00D2574C"/>
    <w:rsid w:val="00D258CF"/>
    <w:rsid w:val="00D25C4A"/>
    <w:rsid w:val="00D25E70"/>
    <w:rsid w:val="00D2627D"/>
    <w:rsid w:val="00D26283"/>
    <w:rsid w:val="00D262CA"/>
    <w:rsid w:val="00D2635C"/>
    <w:rsid w:val="00D26392"/>
    <w:rsid w:val="00D266DA"/>
    <w:rsid w:val="00D26772"/>
    <w:rsid w:val="00D26A0F"/>
    <w:rsid w:val="00D26ADA"/>
    <w:rsid w:val="00D26D6B"/>
    <w:rsid w:val="00D26EDE"/>
    <w:rsid w:val="00D26EF4"/>
    <w:rsid w:val="00D27219"/>
    <w:rsid w:val="00D274ED"/>
    <w:rsid w:val="00D27788"/>
    <w:rsid w:val="00D27D09"/>
    <w:rsid w:val="00D30069"/>
    <w:rsid w:val="00D300AA"/>
    <w:rsid w:val="00D30254"/>
    <w:rsid w:val="00D3030A"/>
    <w:rsid w:val="00D30647"/>
    <w:rsid w:val="00D309DE"/>
    <w:rsid w:val="00D30ACD"/>
    <w:rsid w:val="00D31005"/>
    <w:rsid w:val="00D31235"/>
    <w:rsid w:val="00D3126E"/>
    <w:rsid w:val="00D314B1"/>
    <w:rsid w:val="00D31A6F"/>
    <w:rsid w:val="00D31C65"/>
    <w:rsid w:val="00D31D5B"/>
    <w:rsid w:val="00D31DF5"/>
    <w:rsid w:val="00D31FE1"/>
    <w:rsid w:val="00D32238"/>
    <w:rsid w:val="00D32493"/>
    <w:rsid w:val="00D327BD"/>
    <w:rsid w:val="00D32811"/>
    <w:rsid w:val="00D32CD4"/>
    <w:rsid w:val="00D32E6D"/>
    <w:rsid w:val="00D32FB9"/>
    <w:rsid w:val="00D33496"/>
    <w:rsid w:val="00D33836"/>
    <w:rsid w:val="00D33A43"/>
    <w:rsid w:val="00D34020"/>
    <w:rsid w:val="00D34815"/>
    <w:rsid w:val="00D35150"/>
    <w:rsid w:val="00D35196"/>
    <w:rsid w:val="00D3531F"/>
    <w:rsid w:val="00D3555C"/>
    <w:rsid w:val="00D35A2E"/>
    <w:rsid w:val="00D35D91"/>
    <w:rsid w:val="00D35E8F"/>
    <w:rsid w:val="00D35F4C"/>
    <w:rsid w:val="00D36206"/>
    <w:rsid w:val="00D36800"/>
    <w:rsid w:val="00D36866"/>
    <w:rsid w:val="00D36FE6"/>
    <w:rsid w:val="00D374DD"/>
    <w:rsid w:val="00D37721"/>
    <w:rsid w:val="00D37737"/>
    <w:rsid w:val="00D37A65"/>
    <w:rsid w:val="00D37BBF"/>
    <w:rsid w:val="00D4031E"/>
    <w:rsid w:val="00D404E3"/>
    <w:rsid w:val="00D405CC"/>
    <w:rsid w:val="00D40651"/>
    <w:rsid w:val="00D40CF6"/>
    <w:rsid w:val="00D40D98"/>
    <w:rsid w:val="00D41BB3"/>
    <w:rsid w:val="00D41E7D"/>
    <w:rsid w:val="00D42277"/>
    <w:rsid w:val="00D4239D"/>
    <w:rsid w:val="00D4297F"/>
    <w:rsid w:val="00D42C28"/>
    <w:rsid w:val="00D42DDA"/>
    <w:rsid w:val="00D4307F"/>
    <w:rsid w:val="00D43347"/>
    <w:rsid w:val="00D43A71"/>
    <w:rsid w:val="00D43AE2"/>
    <w:rsid w:val="00D43DEF"/>
    <w:rsid w:val="00D43F2E"/>
    <w:rsid w:val="00D44215"/>
    <w:rsid w:val="00D4451F"/>
    <w:rsid w:val="00D4469B"/>
    <w:rsid w:val="00D447EF"/>
    <w:rsid w:val="00D44A2B"/>
    <w:rsid w:val="00D44A82"/>
    <w:rsid w:val="00D44C5A"/>
    <w:rsid w:val="00D4512F"/>
    <w:rsid w:val="00D452D4"/>
    <w:rsid w:val="00D453CC"/>
    <w:rsid w:val="00D45D2D"/>
    <w:rsid w:val="00D45E0E"/>
    <w:rsid w:val="00D460FA"/>
    <w:rsid w:val="00D46207"/>
    <w:rsid w:val="00D469B7"/>
    <w:rsid w:val="00D46E3F"/>
    <w:rsid w:val="00D47027"/>
    <w:rsid w:val="00D47120"/>
    <w:rsid w:val="00D47242"/>
    <w:rsid w:val="00D47389"/>
    <w:rsid w:val="00D47584"/>
    <w:rsid w:val="00D47B88"/>
    <w:rsid w:val="00D501BC"/>
    <w:rsid w:val="00D50213"/>
    <w:rsid w:val="00D50450"/>
    <w:rsid w:val="00D50560"/>
    <w:rsid w:val="00D506D1"/>
    <w:rsid w:val="00D50C1A"/>
    <w:rsid w:val="00D50D63"/>
    <w:rsid w:val="00D50D8E"/>
    <w:rsid w:val="00D51170"/>
    <w:rsid w:val="00D511AB"/>
    <w:rsid w:val="00D51423"/>
    <w:rsid w:val="00D515AE"/>
    <w:rsid w:val="00D51617"/>
    <w:rsid w:val="00D516DB"/>
    <w:rsid w:val="00D516EB"/>
    <w:rsid w:val="00D5185F"/>
    <w:rsid w:val="00D519E2"/>
    <w:rsid w:val="00D52154"/>
    <w:rsid w:val="00D524B9"/>
    <w:rsid w:val="00D527E5"/>
    <w:rsid w:val="00D52C30"/>
    <w:rsid w:val="00D52CDC"/>
    <w:rsid w:val="00D52E8E"/>
    <w:rsid w:val="00D534A3"/>
    <w:rsid w:val="00D537AE"/>
    <w:rsid w:val="00D53DDE"/>
    <w:rsid w:val="00D53F09"/>
    <w:rsid w:val="00D53FA1"/>
    <w:rsid w:val="00D551CD"/>
    <w:rsid w:val="00D553E7"/>
    <w:rsid w:val="00D55483"/>
    <w:rsid w:val="00D554A6"/>
    <w:rsid w:val="00D555ED"/>
    <w:rsid w:val="00D55A60"/>
    <w:rsid w:val="00D56086"/>
    <w:rsid w:val="00D562E7"/>
    <w:rsid w:val="00D56454"/>
    <w:rsid w:val="00D564CD"/>
    <w:rsid w:val="00D56595"/>
    <w:rsid w:val="00D565DA"/>
    <w:rsid w:val="00D56698"/>
    <w:rsid w:val="00D56701"/>
    <w:rsid w:val="00D56BE5"/>
    <w:rsid w:val="00D575ED"/>
    <w:rsid w:val="00D578F4"/>
    <w:rsid w:val="00D57C5A"/>
    <w:rsid w:val="00D606B8"/>
    <w:rsid w:val="00D60E4B"/>
    <w:rsid w:val="00D60F7E"/>
    <w:rsid w:val="00D612DA"/>
    <w:rsid w:val="00D615C3"/>
    <w:rsid w:val="00D61632"/>
    <w:rsid w:val="00D6172C"/>
    <w:rsid w:val="00D61B3B"/>
    <w:rsid w:val="00D61C20"/>
    <w:rsid w:val="00D61C7B"/>
    <w:rsid w:val="00D61D1A"/>
    <w:rsid w:val="00D624C1"/>
    <w:rsid w:val="00D62592"/>
    <w:rsid w:val="00D62C35"/>
    <w:rsid w:val="00D62CB7"/>
    <w:rsid w:val="00D63592"/>
    <w:rsid w:val="00D63D71"/>
    <w:rsid w:val="00D63E2D"/>
    <w:rsid w:val="00D63E4F"/>
    <w:rsid w:val="00D6401C"/>
    <w:rsid w:val="00D645EA"/>
    <w:rsid w:val="00D647F7"/>
    <w:rsid w:val="00D64C1F"/>
    <w:rsid w:val="00D64D17"/>
    <w:rsid w:val="00D65155"/>
    <w:rsid w:val="00D65273"/>
    <w:rsid w:val="00D6556B"/>
    <w:rsid w:val="00D655AF"/>
    <w:rsid w:val="00D65EE9"/>
    <w:rsid w:val="00D660A6"/>
    <w:rsid w:val="00D66360"/>
    <w:rsid w:val="00D6637D"/>
    <w:rsid w:val="00D665A0"/>
    <w:rsid w:val="00D665DD"/>
    <w:rsid w:val="00D66A6A"/>
    <w:rsid w:val="00D6735D"/>
    <w:rsid w:val="00D674AB"/>
    <w:rsid w:val="00D679E8"/>
    <w:rsid w:val="00D67BF8"/>
    <w:rsid w:val="00D67C28"/>
    <w:rsid w:val="00D67C62"/>
    <w:rsid w:val="00D67FD2"/>
    <w:rsid w:val="00D70386"/>
    <w:rsid w:val="00D704A2"/>
    <w:rsid w:val="00D7064D"/>
    <w:rsid w:val="00D7078A"/>
    <w:rsid w:val="00D70A9F"/>
    <w:rsid w:val="00D70B58"/>
    <w:rsid w:val="00D710DB"/>
    <w:rsid w:val="00D71751"/>
    <w:rsid w:val="00D71879"/>
    <w:rsid w:val="00D71D2F"/>
    <w:rsid w:val="00D728DA"/>
    <w:rsid w:val="00D72A62"/>
    <w:rsid w:val="00D72A6D"/>
    <w:rsid w:val="00D72BBF"/>
    <w:rsid w:val="00D72F88"/>
    <w:rsid w:val="00D73013"/>
    <w:rsid w:val="00D73080"/>
    <w:rsid w:val="00D73110"/>
    <w:rsid w:val="00D7338A"/>
    <w:rsid w:val="00D73568"/>
    <w:rsid w:val="00D73851"/>
    <w:rsid w:val="00D73A57"/>
    <w:rsid w:val="00D73E27"/>
    <w:rsid w:val="00D744AA"/>
    <w:rsid w:val="00D747AD"/>
    <w:rsid w:val="00D74B55"/>
    <w:rsid w:val="00D74D93"/>
    <w:rsid w:val="00D752CE"/>
    <w:rsid w:val="00D757D2"/>
    <w:rsid w:val="00D75932"/>
    <w:rsid w:val="00D75C35"/>
    <w:rsid w:val="00D75CAD"/>
    <w:rsid w:val="00D75FAA"/>
    <w:rsid w:val="00D76027"/>
    <w:rsid w:val="00D76066"/>
    <w:rsid w:val="00D760D2"/>
    <w:rsid w:val="00D76306"/>
    <w:rsid w:val="00D763C3"/>
    <w:rsid w:val="00D76804"/>
    <w:rsid w:val="00D76D33"/>
    <w:rsid w:val="00D76D65"/>
    <w:rsid w:val="00D76FE9"/>
    <w:rsid w:val="00D77484"/>
    <w:rsid w:val="00D77CA8"/>
    <w:rsid w:val="00D80196"/>
    <w:rsid w:val="00D801EB"/>
    <w:rsid w:val="00D805EE"/>
    <w:rsid w:val="00D8068D"/>
    <w:rsid w:val="00D8089B"/>
    <w:rsid w:val="00D80DB1"/>
    <w:rsid w:val="00D80F91"/>
    <w:rsid w:val="00D811D3"/>
    <w:rsid w:val="00D8128C"/>
    <w:rsid w:val="00D81490"/>
    <w:rsid w:val="00D8194A"/>
    <w:rsid w:val="00D81977"/>
    <w:rsid w:val="00D81C61"/>
    <w:rsid w:val="00D81D9B"/>
    <w:rsid w:val="00D820B4"/>
    <w:rsid w:val="00D82263"/>
    <w:rsid w:val="00D82286"/>
    <w:rsid w:val="00D822BD"/>
    <w:rsid w:val="00D82616"/>
    <w:rsid w:val="00D82720"/>
    <w:rsid w:val="00D828EB"/>
    <w:rsid w:val="00D82A42"/>
    <w:rsid w:val="00D82C6C"/>
    <w:rsid w:val="00D82D5A"/>
    <w:rsid w:val="00D83381"/>
    <w:rsid w:val="00D8378B"/>
    <w:rsid w:val="00D83A17"/>
    <w:rsid w:val="00D83AC4"/>
    <w:rsid w:val="00D83BE8"/>
    <w:rsid w:val="00D83CF3"/>
    <w:rsid w:val="00D84897"/>
    <w:rsid w:val="00D848C9"/>
    <w:rsid w:val="00D848F4"/>
    <w:rsid w:val="00D84B57"/>
    <w:rsid w:val="00D84BE4"/>
    <w:rsid w:val="00D850D1"/>
    <w:rsid w:val="00D8556C"/>
    <w:rsid w:val="00D85CDF"/>
    <w:rsid w:val="00D863B2"/>
    <w:rsid w:val="00D86C81"/>
    <w:rsid w:val="00D8763D"/>
    <w:rsid w:val="00D877F9"/>
    <w:rsid w:val="00D87A90"/>
    <w:rsid w:val="00D87A93"/>
    <w:rsid w:val="00D87AD1"/>
    <w:rsid w:val="00D87EF3"/>
    <w:rsid w:val="00D904CE"/>
    <w:rsid w:val="00D9070D"/>
    <w:rsid w:val="00D908E2"/>
    <w:rsid w:val="00D90D1B"/>
    <w:rsid w:val="00D90E69"/>
    <w:rsid w:val="00D9153B"/>
    <w:rsid w:val="00D916B3"/>
    <w:rsid w:val="00D91964"/>
    <w:rsid w:val="00D91A4A"/>
    <w:rsid w:val="00D91C5C"/>
    <w:rsid w:val="00D91D45"/>
    <w:rsid w:val="00D91D85"/>
    <w:rsid w:val="00D91E43"/>
    <w:rsid w:val="00D91ED3"/>
    <w:rsid w:val="00D921D8"/>
    <w:rsid w:val="00D92211"/>
    <w:rsid w:val="00D92B1B"/>
    <w:rsid w:val="00D92BCE"/>
    <w:rsid w:val="00D92EA5"/>
    <w:rsid w:val="00D93425"/>
    <w:rsid w:val="00D934F7"/>
    <w:rsid w:val="00D93584"/>
    <w:rsid w:val="00D9384B"/>
    <w:rsid w:val="00D93A03"/>
    <w:rsid w:val="00D93D8B"/>
    <w:rsid w:val="00D94041"/>
    <w:rsid w:val="00D94283"/>
    <w:rsid w:val="00D9435C"/>
    <w:rsid w:val="00D94950"/>
    <w:rsid w:val="00D94E55"/>
    <w:rsid w:val="00D94EE6"/>
    <w:rsid w:val="00D95924"/>
    <w:rsid w:val="00D9594C"/>
    <w:rsid w:val="00D959B2"/>
    <w:rsid w:val="00D95E31"/>
    <w:rsid w:val="00D96384"/>
    <w:rsid w:val="00D965CF"/>
    <w:rsid w:val="00D968D4"/>
    <w:rsid w:val="00D96A45"/>
    <w:rsid w:val="00D96B16"/>
    <w:rsid w:val="00D96F19"/>
    <w:rsid w:val="00D9726D"/>
    <w:rsid w:val="00D97374"/>
    <w:rsid w:val="00D977A6"/>
    <w:rsid w:val="00D978E6"/>
    <w:rsid w:val="00DA0031"/>
    <w:rsid w:val="00DA00D8"/>
    <w:rsid w:val="00DA01BC"/>
    <w:rsid w:val="00DA021A"/>
    <w:rsid w:val="00DA02F2"/>
    <w:rsid w:val="00DA062A"/>
    <w:rsid w:val="00DA0706"/>
    <w:rsid w:val="00DA0BD4"/>
    <w:rsid w:val="00DA0C5E"/>
    <w:rsid w:val="00DA103F"/>
    <w:rsid w:val="00DA12B9"/>
    <w:rsid w:val="00DA140D"/>
    <w:rsid w:val="00DA21C9"/>
    <w:rsid w:val="00DA21F0"/>
    <w:rsid w:val="00DA2557"/>
    <w:rsid w:val="00DA27DF"/>
    <w:rsid w:val="00DA28D4"/>
    <w:rsid w:val="00DA28DC"/>
    <w:rsid w:val="00DA2F34"/>
    <w:rsid w:val="00DA366F"/>
    <w:rsid w:val="00DA3701"/>
    <w:rsid w:val="00DA37C2"/>
    <w:rsid w:val="00DA3917"/>
    <w:rsid w:val="00DA3A10"/>
    <w:rsid w:val="00DA3A77"/>
    <w:rsid w:val="00DA3C5C"/>
    <w:rsid w:val="00DA3F36"/>
    <w:rsid w:val="00DA40E5"/>
    <w:rsid w:val="00DA417E"/>
    <w:rsid w:val="00DA42AE"/>
    <w:rsid w:val="00DA45A8"/>
    <w:rsid w:val="00DA4F70"/>
    <w:rsid w:val="00DA5191"/>
    <w:rsid w:val="00DA51F6"/>
    <w:rsid w:val="00DA5269"/>
    <w:rsid w:val="00DA5312"/>
    <w:rsid w:val="00DA5791"/>
    <w:rsid w:val="00DA5BBC"/>
    <w:rsid w:val="00DA5C6F"/>
    <w:rsid w:val="00DA611F"/>
    <w:rsid w:val="00DA61C0"/>
    <w:rsid w:val="00DA66DE"/>
    <w:rsid w:val="00DA6801"/>
    <w:rsid w:val="00DA6872"/>
    <w:rsid w:val="00DA6993"/>
    <w:rsid w:val="00DA6BB5"/>
    <w:rsid w:val="00DA6CBD"/>
    <w:rsid w:val="00DA6E6D"/>
    <w:rsid w:val="00DA7105"/>
    <w:rsid w:val="00DA747E"/>
    <w:rsid w:val="00DA764D"/>
    <w:rsid w:val="00DA7781"/>
    <w:rsid w:val="00DA7C09"/>
    <w:rsid w:val="00DA7D16"/>
    <w:rsid w:val="00DA7E87"/>
    <w:rsid w:val="00DA7F3E"/>
    <w:rsid w:val="00DB0106"/>
    <w:rsid w:val="00DB0406"/>
    <w:rsid w:val="00DB04D6"/>
    <w:rsid w:val="00DB06B4"/>
    <w:rsid w:val="00DB076F"/>
    <w:rsid w:val="00DB0D8D"/>
    <w:rsid w:val="00DB0D98"/>
    <w:rsid w:val="00DB124D"/>
    <w:rsid w:val="00DB1B24"/>
    <w:rsid w:val="00DB1DC4"/>
    <w:rsid w:val="00DB21D0"/>
    <w:rsid w:val="00DB2549"/>
    <w:rsid w:val="00DB26F1"/>
    <w:rsid w:val="00DB2A32"/>
    <w:rsid w:val="00DB2C9C"/>
    <w:rsid w:val="00DB2F3A"/>
    <w:rsid w:val="00DB32F4"/>
    <w:rsid w:val="00DB379E"/>
    <w:rsid w:val="00DB3D7D"/>
    <w:rsid w:val="00DB3F13"/>
    <w:rsid w:val="00DB3FD7"/>
    <w:rsid w:val="00DB41D7"/>
    <w:rsid w:val="00DB423D"/>
    <w:rsid w:val="00DB468E"/>
    <w:rsid w:val="00DB4C57"/>
    <w:rsid w:val="00DB4E1C"/>
    <w:rsid w:val="00DB5044"/>
    <w:rsid w:val="00DB577D"/>
    <w:rsid w:val="00DB578C"/>
    <w:rsid w:val="00DB59CC"/>
    <w:rsid w:val="00DB5A78"/>
    <w:rsid w:val="00DB5A8A"/>
    <w:rsid w:val="00DB6C5D"/>
    <w:rsid w:val="00DB6C84"/>
    <w:rsid w:val="00DB7697"/>
    <w:rsid w:val="00DB76B3"/>
    <w:rsid w:val="00DB778D"/>
    <w:rsid w:val="00DB7915"/>
    <w:rsid w:val="00DB7B1F"/>
    <w:rsid w:val="00DB7B33"/>
    <w:rsid w:val="00DB7EF4"/>
    <w:rsid w:val="00DC00DC"/>
    <w:rsid w:val="00DC0328"/>
    <w:rsid w:val="00DC0596"/>
    <w:rsid w:val="00DC0B3C"/>
    <w:rsid w:val="00DC0C54"/>
    <w:rsid w:val="00DC0D5E"/>
    <w:rsid w:val="00DC105A"/>
    <w:rsid w:val="00DC10E9"/>
    <w:rsid w:val="00DC113F"/>
    <w:rsid w:val="00DC1627"/>
    <w:rsid w:val="00DC1DB3"/>
    <w:rsid w:val="00DC1F69"/>
    <w:rsid w:val="00DC1FD3"/>
    <w:rsid w:val="00DC2688"/>
    <w:rsid w:val="00DC28D5"/>
    <w:rsid w:val="00DC2A7E"/>
    <w:rsid w:val="00DC2BAF"/>
    <w:rsid w:val="00DC2C7C"/>
    <w:rsid w:val="00DC2E1D"/>
    <w:rsid w:val="00DC324D"/>
    <w:rsid w:val="00DC3252"/>
    <w:rsid w:val="00DC35F1"/>
    <w:rsid w:val="00DC39C0"/>
    <w:rsid w:val="00DC3DF3"/>
    <w:rsid w:val="00DC3E81"/>
    <w:rsid w:val="00DC3F78"/>
    <w:rsid w:val="00DC4502"/>
    <w:rsid w:val="00DC4B5C"/>
    <w:rsid w:val="00DC4D9E"/>
    <w:rsid w:val="00DC4E4E"/>
    <w:rsid w:val="00DC50D8"/>
    <w:rsid w:val="00DC5570"/>
    <w:rsid w:val="00DC5A4B"/>
    <w:rsid w:val="00DC5AEE"/>
    <w:rsid w:val="00DC5D9B"/>
    <w:rsid w:val="00DC64D2"/>
    <w:rsid w:val="00DC6750"/>
    <w:rsid w:val="00DC689C"/>
    <w:rsid w:val="00DC6A59"/>
    <w:rsid w:val="00DC720C"/>
    <w:rsid w:val="00DC788A"/>
    <w:rsid w:val="00DC7A11"/>
    <w:rsid w:val="00DD008F"/>
    <w:rsid w:val="00DD0157"/>
    <w:rsid w:val="00DD0B9C"/>
    <w:rsid w:val="00DD0BE4"/>
    <w:rsid w:val="00DD0C0E"/>
    <w:rsid w:val="00DD1576"/>
    <w:rsid w:val="00DD1592"/>
    <w:rsid w:val="00DD18A7"/>
    <w:rsid w:val="00DD1A75"/>
    <w:rsid w:val="00DD1AA9"/>
    <w:rsid w:val="00DD2897"/>
    <w:rsid w:val="00DD2A37"/>
    <w:rsid w:val="00DD2C06"/>
    <w:rsid w:val="00DD2CC7"/>
    <w:rsid w:val="00DD2DCE"/>
    <w:rsid w:val="00DD2E08"/>
    <w:rsid w:val="00DD2F76"/>
    <w:rsid w:val="00DD40CE"/>
    <w:rsid w:val="00DD4629"/>
    <w:rsid w:val="00DD4A15"/>
    <w:rsid w:val="00DD4D74"/>
    <w:rsid w:val="00DD4FD4"/>
    <w:rsid w:val="00DD54D3"/>
    <w:rsid w:val="00DD571C"/>
    <w:rsid w:val="00DD577C"/>
    <w:rsid w:val="00DD5FEA"/>
    <w:rsid w:val="00DD610A"/>
    <w:rsid w:val="00DD6349"/>
    <w:rsid w:val="00DD663A"/>
    <w:rsid w:val="00DD6B6F"/>
    <w:rsid w:val="00DD6D38"/>
    <w:rsid w:val="00DD7118"/>
    <w:rsid w:val="00DD736C"/>
    <w:rsid w:val="00DD74C9"/>
    <w:rsid w:val="00DD7A2E"/>
    <w:rsid w:val="00DE03EF"/>
    <w:rsid w:val="00DE0480"/>
    <w:rsid w:val="00DE0689"/>
    <w:rsid w:val="00DE06DC"/>
    <w:rsid w:val="00DE0875"/>
    <w:rsid w:val="00DE0B11"/>
    <w:rsid w:val="00DE0C4D"/>
    <w:rsid w:val="00DE1267"/>
    <w:rsid w:val="00DE1798"/>
    <w:rsid w:val="00DE1A13"/>
    <w:rsid w:val="00DE1AC6"/>
    <w:rsid w:val="00DE1DB3"/>
    <w:rsid w:val="00DE20A3"/>
    <w:rsid w:val="00DE2573"/>
    <w:rsid w:val="00DE322A"/>
    <w:rsid w:val="00DE366B"/>
    <w:rsid w:val="00DE36F6"/>
    <w:rsid w:val="00DE440E"/>
    <w:rsid w:val="00DE44D6"/>
    <w:rsid w:val="00DE48CD"/>
    <w:rsid w:val="00DE4FC6"/>
    <w:rsid w:val="00DE5412"/>
    <w:rsid w:val="00DE55A9"/>
    <w:rsid w:val="00DE58E1"/>
    <w:rsid w:val="00DE5B15"/>
    <w:rsid w:val="00DE5C89"/>
    <w:rsid w:val="00DE5D79"/>
    <w:rsid w:val="00DE628B"/>
    <w:rsid w:val="00DE6FDC"/>
    <w:rsid w:val="00DE7C31"/>
    <w:rsid w:val="00DE7E2F"/>
    <w:rsid w:val="00DF00CC"/>
    <w:rsid w:val="00DF03CD"/>
    <w:rsid w:val="00DF0491"/>
    <w:rsid w:val="00DF0965"/>
    <w:rsid w:val="00DF0BE5"/>
    <w:rsid w:val="00DF108D"/>
    <w:rsid w:val="00DF109E"/>
    <w:rsid w:val="00DF1288"/>
    <w:rsid w:val="00DF1375"/>
    <w:rsid w:val="00DF1ADC"/>
    <w:rsid w:val="00DF1B07"/>
    <w:rsid w:val="00DF1D98"/>
    <w:rsid w:val="00DF1FDA"/>
    <w:rsid w:val="00DF22FA"/>
    <w:rsid w:val="00DF23CF"/>
    <w:rsid w:val="00DF24B1"/>
    <w:rsid w:val="00DF260C"/>
    <w:rsid w:val="00DF318D"/>
    <w:rsid w:val="00DF3335"/>
    <w:rsid w:val="00DF35D6"/>
    <w:rsid w:val="00DF3884"/>
    <w:rsid w:val="00DF396D"/>
    <w:rsid w:val="00DF3FB1"/>
    <w:rsid w:val="00DF4542"/>
    <w:rsid w:val="00DF45F4"/>
    <w:rsid w:val="00DF4767"/>
    <w:rsid w:val="00DF4B25"/>
    <w:rsid w:val="00DF4D54"/>
    <w:rsid w:val="00DF4E4F"/>
    <w:rsid w:val="00DF5014"/>
    <w:rsid w:val="00DF5386"/>
    <w:rsid w:val="00DF5A33"/>
    <w:rsid w:val="00DF66C7"/>
    <w:rsid w:val="00DF674F"/>
    <w:rsid w:val="00DF6982"/>
    <w:rsid w:val="00DF6B56"/>
    <w:rsid w:val="00DF6BDC"/>
    <w:rsid w:val="00DF6CBB"/>
    <w:rsid w:val="00DF6D15"/>
    <w:rsid w:val="00DF70FD"/>
    <w:rsid w:val="00DF7161"/>
    <w:rsid w:val="00DF7396"/>
    <w:rsid w:val="00DF777E"/>
    <w:rsid w:val="00DF7FD5"/>
    <w:rsid w:val="00E0011D"/>
    <w:rsid w:val="00E003EA"/>
    <w:rsid w:val="00E005B0"/>
    <w:rsid w:val="00E007F9"/>
    <w:rsid w:val="00E008D2"/>
    <w:rsid w:val="00E00D96"/>
    <w:rsid w:val="00E00F36"/>
    <w:rsid w:val="00E0129E"/>
    <w:rsid w:val="00E01BDA"/>
    <w:rsid w:val="00E02877"/>
    <w:rsid w:val="00E02FEF"/>
    <w:rsid w:val="00E03023"/>
    <w:rsid w:val="00E031F4"/>
    <w:rsid w:val="00E033A4"/>
    <w:rsid w:val="00E03710"/>
    <w:rsid w:val="00E0372D"/>
    <w:rsid w:val="00E038BB"/>
    <w:rsid w:val="00E03ADC"/>
    <w:rsid w:val="00E04695"/>
    <w:rsid w:val="00E0484B"/>
    <w:rsid w:val="00E04D29"/>
    <w:rsid w:val="00E0506B"/>
    <w:rsid w:val="00E05109"/>
    <w:rsid w:val="00E05588"/>
    <w:rsid w:val="00E057BF"/>
    <w:rsid w:val="00E0586C"/>
    <w:rsid w:val="00E05B3F"/>
    <w:rsid w:val="00E05B56"/>
    <w:rsid w:val="00E05B68"/>
    <w:rsid w:val="00E05EDB"/>
    <w:rsid w:val="00E05FA2"/>
    <w:rsid w:val="00E061D0"/>
    <w:rsid w:val="00E066BA"/>
    <w:rsid w:val="00E067CF"/>
    <w:rsid w:val="00E06B0D"/>
    <w:rsid w:val="00E07721"/>
    <w:rsid w:val="00E07BFA"/>
    <w:rsid w:val="00E07EB5"/>
    <w:rsid w:val="00E07F3A"/>
    <w:rsid w:val="00E10056"/>
    <w:rsid w:val="00E10418"/>
    <w:rsid w:val="00E106C8"/>
    <w:rsid w:val="00E1091D"/>
    <w:rsid w:val="00E109F1"/>
    <w:rsid w:val="00E10A38"/>
    <w:rsid w:val="00E10DF8"/>
    <w:rsid w:val="00E11004"/>
    <w:rsid w:val="00E110C5"/>
    <w:rsid w:val="00E11198"/>
    <w:rsid w:val="00E1127C"/>
    <w:rsid w:val="00E11619"/>
    <w:rsid w:val="00E1161B"/>
    <w:rsid w:val="00E11E69"/>
    <w:rsid w:val="00E127C1"/>
    <w:rsid w:val="00E12AD6"/>
    <w:rsid w:val="00E12CE7"/>
    <w:rsid w:val="00E12DCA"/>
    <w:rsid w:val="00E12EC4"/>
    <w:rsid w:val="00E13369"/>
    <w:rsid w:val="00E134E2"/>
    <w:rsid w:val="00E13562"/>
    <w:rsid w:val="00E1379E"/>
    <w:rsid w:val="00E139DD"/>
    <w:rsid w:val="00E13B8E"/>
    <w:rsid w:val="00E13CBF"/>
    <w:rsid w:val="00E13CC9"/>
    <w:rsid w:val="00E13ECC"/>
    <w:rsid w:val="00E140EA"/>
    <w:rsid w:val="00E14255"/>
    <w:rsid w:val="00E143B1"/>
    <w:rsid w:val="00E143D1"/>
    <w:rsid w:val="00E14A6E"/>
    <w:rsid w:val="00E14E2C"/>
    <w:rsid w:val="00E15017"/>
    <w:rsid w:val="00E15306"/>
    <w:rsid w:val="00E15391"/>
    <w:rsid w:val="00E1539A"/>
    <w:rsid w:val="00E1540A"/>
    <w:rsid w:val="00E1540C"/>
    <w:rsid w:val="00E15435"/>
    <w:rsid w:val="00E15737"/>
    <w:rsid w:val="00E1587D"/>
    <w:rsid w:val="00E15C88"/>
    <w:rsid w:val="00E15D6C"/>
    <w:rsid w:val="00E16493"/>
    <w:rsid w:val="00E167AD"/>
    <w:rsid w:val="00E16ABF"/>
    <w:rsid w:val="00E16D7F"/>
    <w:rsid w:val="00E16F24"/>
    <w:rsid w:val="00E171C8"/>
    <w:rsid w:val="00E172BC"/>
    <w:rsid w:val="00E17571"/>
    <w:rsid w:val="00E17641"/>
    <w:rsid w:val="00E1769F"/>
    <w:rsid w:val="00E178A8"/>
    <w:rsid w:val="00E17BB5"/>
    <w:rsid w:val="00E17DB8"/>
    <w:rsid w:val="00E17F4B"/>
    <w:rsid w:val="00E20194"/>
    <w:rsid w:val="00E2064F"/>
    <w:rsid w:val="00E20DA3"/>
    <w:rsid w:val="00E2154C"/>
    <w:rsid w:val="00E21765"/>
    <w:rsid w:val="00E21918"/>
    <w:rsid w:val="00E21CCE"/>
    <w:rsid w:val="00E21F19"/>
    <w:rsid w:val="00E22190"/>
    <w:rsid w:val="00E22297"/>
    <w:rsid w:val="00E2289F"/>
    <w:rsid w:val="00E22AFB"/>
    <w:rsid w:val="00E22C9C"/>
    <w:rsid w:val="00E22E0C"/>
    <w:rsid w:val="00E22E12"/>
    <w:rsid w:val="00E22ED1"/>
    <w:rsid w:val="00E22FFA"/>
    <w:rsid w:val="00E231D8"/>
    <w:rsid w:val="00E23BC9"/>
    <w:rsid w:val="00E23DDE"/>
    <w:rsid w:val="00E23EC1"/>
    <w:rsid w:val="00E24106"/>
    <w:rsid w:val="00E241A2"/>
    <w:rsid w:val="00E24347"/>
    <w:rsid w:val="00E243A3"/>
    <w:rsid w:val="00E24AA4"/>
    <w:rsid w:val="00E24B47"/>
    <w:rsid w:val="00E24B92"/>
    <w:rsid w:val="00E24DA8"/>
    <w:rsid w:val="00E2566D"/>
    <w:rsid w:val="00E25813"/>
    <w:rsid w:val="00E259E0"/>
    <w:rsid w:val="00E25BC1"/>
    <w:rsid w:val="00E25E34"/>
    <w:rsid w:val="00E25F91"/>
    <w:rsid w:val="00E25FBF"/>
    <w:rsid w:val="00E2606C"/>
    <w:rsid w:val="00E260E5"/>
    <w:rsid w:val="00E2682B"/>
    <w:rsid w:val="00E26C28"/>
    <w:rsid w:val="00E26D6D"/>
    <w:rsid w:val="00E27070"/>
    <w:rsid w:val="00E2733F"/>
    <w:rsid w:val="00E27513"/>
    <w:rsid w:val="00E27A37"/>
    <w:rsid w:val="00E27F83"/>
    <w:rsid w:val="00E27F87"/>
    <w:rsid w:val="00E27F97"/>
    <w:rsid w:val="00E3026C"/>
    <w:rsid w:val="00E30538"/>
    <w:rsid w:val="00E30744"/>
    <w:rsid w:val="00E3101F"/>
    <w:rsid w:val="00E310D5"/>
    <w:rsid w:val="00E3154F"/>
    <w:rsid w:val="00E31D09"/>
    <w:rsid w:val="00E31E71"/>
    <w:rsid w:val="00E32D28"/>
    <w:rsid w:val="00E32F5D"/>
    <w:rsid w:val="00E32FE1"/>
    <w:rsid w:val="00E337FC"/>
    <w:rsid w:val="00E33C52"/>
    <w:rsid w:val="00E33CE8"/>
    <w:rsid w:val="00E3401F"/>
    <w:rsid w:val="00E3418D"/>
    <w:rsid w:val="00E342B4"/>
    <w:rsid w:val="00E34383"/>
    <w:rsid w:val="00E3439B"/>
    <w:rsid w:val="00E34CB9"/>
    <w:rsid w:val="00E34CFE"/>
    <w:rsid w:val="00E350CD"/>
    <w:rsid w:val="00E355CE"/>
    <w:rsid w:val="00E3606B"/>
    <w:rsid w:val="00E362D6"/>
    <w:rsid w:val="00E36312"/>
    <w:rsid w:val="00E36327"/>
    <w:rsid w:val="00E36409"/>
    <w:rsid w:val="00E3688B"/>
    <w:rsid w:val="00E36934"/>
    <w:rsid w:val="00E369EA"/>
    <w:rsid w:val="00E36A02"/>
    <w:rsid w:val="00E36AE5"/>
    <w:rsid w:val="00E36C45"/>
    <w:rsid w:val="00E36C71"/>
    <w:rsid w:val="00E36EC6"/>
    <w:rsid w:val="00E3707E"/>
    <w:rsid w:val="00E37166"/>
    <w:rsid w:val="00E37192"/>
    <w:rsid w:val="00E3740F"/>
    <w:rsid w:val="00E37520"/>
    <w:rsid w:val="00E37576"/>
    <w:rsid w:val="00E37621"/>
    <w:rsid w:val="00E376CE"/>
    <w:rsid w:val="00E37DC4"/>
    <w:rsid w:val="00E37EC3"/>
    <w:rsid w:val="00E37ED7"/>
    <w:rsid w:val="00E37F82"/>
    <w:rsid w:val="00E4013D"/>
    <w:rsid w:val="00E403C6"/>
    <w:rsid w:val="00E40489"/>
    <w:rsid w:val="00E406C2"/>
    <w:rsid w:val="00E40A66"/>
    <w:rsid w:val="00E40D20"/>
    <w:rsid w:val="00E40DD0"/>
    <w:rsid w:val="00E410D8"/>
    <w:rsid w:val="00E410F2"/>
    <w:rsid w:val="00E4128F"/>
    <w:rsid w:val="00E414DB"/>
    <w:rsid w:val="00E42035"/>
    <w:rsid w:val="00E42604"/>
    <w:rsid w:val="00E429C9"/>
    <w:rsid w:val="00E42F37"/>
    <w:rsid w:val="00E431C4"/>
    <w:rsid w:val="00E43367"/>
    <w:rsid w:val="00E4368E"/>
    <w:rsid w:val="00E4371E"/>
    <w:rsid w:val="00E43818"/>
    <w:rsid w:val="00E438AA"/>
    <w:rsid w:val="00E43B98"/>
    <w:rsid w:val="00E44368"/>
    <w:rsid w:val="00E44C22"/>
    <w:rsid w:val="00E44E0F"/>
    <w:rsid w:val="00E450FB"/>
    <w:rsid w:val="00E45163"/>
    <w:rsid w:val="00E4518F"/>
    <w:rsid w:val="00E451CC"/>
    <w:rsid w:val="00E45215"/>
    <w:rsid w:val="00E452CA"/>
    <w:rsid w:val="00E452E6"/>
    <w:rsid w:val="00E454D3"/>
    <w:rsid w:val="00E458B9"/>
    <w:rsid w:val="00E45CDB"/>
    <w:rsid w:val="00E460B9"/>
    <w:rsid w:val="00E4642D"/>
    <w:rsid w:val="00E46448"/>
    <w:rsid w:val="00E46570"/>
    <w:rsid w:val="00E46ABB"/>
    <w:rsid w:val="00E46C91"/>
    <w:rsid w:val="00E46C9D"/>
    <w:rsid w:val="00E46E51"/>
    <w:rsid w:val="00E47182"/>
    <w:rsid w:val="00E47885"/>
    <w:rsid w:val="00E479F8"/>
    <w:rsid w:val="00E47E69"/>
    <w:rsid w:val="00E503C6"/>
    <w:rsid w:val="00E50529"/>
    <w:rsid w:val="00E5065C"/>
    <w:rsid w:val="00E5072A"/>
    <w:rsid w:val="00E50A76"/>
    <w:rsid w:val="00E50CE9"/>
    <w:rsid w:val="00E5102D"/>
    <w:rsid w:val="00E51345"/>
    <w:rsid w:val="00E51E94"/>
    <w:rsid w:val="00E51EED"/>
    <w:rsid w:val="00E52096"/>
    <w:rsid w:val="00E5214E"/>
    <w:rsid w:val="00E527EA"/>
    <w:rsid w:val="00E52FE2"/>
    <w:rsid w:val="00E53018"/>
    <w:rsid w:val="00E53A8A"/>
    <w:rsid w:val="00E53DE5"/>
    <w:rsid w:val="00E53F7E"/>
    <w:rsid w:val="00E53FA4"/>
    <w:rsid w:val="00E54100"/>
    <w:rsid w:val="00E5421C"/>
    <w:rsid w:val="00E54461"/>
    <w:rsid w:val="00E545F2"/>
    <w:rsid w:val="00E546DF"/>
    <w:rsid w:val="00E54BA5"/>
    <w:rsid w:val="00E54CF5"/>
    <w:rsid w:val="00E55006"/>
    <w:rsid w:val="00E5537B"/>
    <w:rsid w:val="00E56379"/>
    <w:rsid w:val="00E5652E"/>
    <w:rsid w:val="00E568DE"/>
    <w:rsid w:val="00E568EB"/>
    <w:rsid w:val="00E56C13"/>
    <w:rsid w:val="00E56DEE"/>
    <w:rsid w:val="00E56E92"/>
    <w:rsid w:val="00E56F33"/>
    <w:rsid w:val="00E5759A"/>
    <w:rsid w:val="00E57656"/>
    <w:rsid w:val="00E57824"/>
    <w:rsid w:val="00E579D0"/>
    <w:rsid w:val="00E57CFC"/>
    <w:rsid w:val="00E57D6A"/>
    <w:rsid w:val="00E57DBC"/>
    <w:rsid w:val="00E57F08"/>
    <w:rsid w:val="00E60021"/>
    <w:rsid w:val="00E603BE"/>
    <w:rsid w:val="00E6049D"/>
    <w:rsid w:val="00E608E7"/>
    <w:rsid w:val="00E610D0"/>
    <w:rsid w:val="00E61382"/>
    <w:rsid w:val="00E619AB"/>
    <w:rsid w:val="00E61D70"/>
    <w:rsid w:val="00E61DCB"/>
    <w:rsid w:val="00E61E35"/>
    <w:rsid w:val="00E61F9A"/>
    <w:rsid w:val="00E621D5"/>
    <w:rsid w:val="00E623B6"/>
    <w:rsid w:val="00E6256A"/>
    <w:rsid w:val="00E626D3"/>
    <w:rsid w:val="00E62B43"/>
    <w:rsid w:val="00E63563"/>
    <w:rsid w:val="00E63B75"/>
    <w:rsid w:val="00E63D60"/>
    <w:rsid w:val="00E64203"/>
    <w:rsid w:val="00E64269"/>
    <w:rsid w:val="00E642A3"/>
    <w:rsid w:val="00E644AF"/>
    <w:rsid w:val="00E6454A"/>
    <w:rsid w:val="00E64623"/>
    <w:rsid w:val="00E6463E"/>
    <w:rsid w:val="00E64DD6"/>
    <w:rsid w:val="00E64FCD"/>
    <w:rsid w:val="00E64FCE"/>
    <w:rsid w:val="00E651CC"/>
    <w:rsid w:val="00E65203"/>
    <w:rsid w:val="00E65BE2"/>
    <w:rsid w:val="00E66531"/>
    <w:rsid w:val="00E6663E"/>
    <w:rsid w:val="00E67483"/>
    <w:rsid w:val="00E6FCA7"/>
    <w:rsid w:val="00E7008A"/>
    <w:rsid w:val="00E7020B"/>
    <w:rsid w:val="00E7056F"/>
    <w:rsid w:val="00E70C05"/>
    <w:rsid w:val="00E70E23"/>
    <w:rsid w:val="00E711DE"/>
    <w:rsid w:val="00E71994"/>
    <w:rsid w:val="00E71D98"/>
    <w:rsid w:val="00E71DFB"/>
    <w:rsid w:val="00E722CA"/>
    <w:rsid w:val="00E725AB"/>
    <w:rsid w:val="00E72628"/>
    <w:rsid w:val="00E72A55"/>
    <w:rsid w:val="00E72B95"/>
    <w:rsid w:val="00E73356"/>
    <w:rsid w:val="00E735C9"/>
    <w:rsid w:val="00E7385B"/>
    <w:rsid w:val="00E73A87"/>
    <w:rsid w:val="00E73BB4"/>
    <w:rsid w:val="00E73C14"/>
    <w:rsid w:val="00E73D6E"/>
    <w:rsid w:val="00E7410E"/>
    <w:rsid w:val="00E74282"/>
    <w:rsid w:val="00E74439"/>
    <w:rsid w:val="00E7464A"/>
    <w:rsid w:val="00E74EBA"/>
    <w:rsid w:val="00E74F9A"/>
    <w:rsid w:val="00E75AA5"/>
    <w:rsid w:val="00E75B63"/>
    <w:rsid w:val="00E75D0E"/>
    <w:rsid w:val="00E7605B"/>
    <w:rsid w:val="00E7687F"/>
    <w:rsid w:val="00E76A3D"/>
    <w:rsid w:val="00E76AD5"/>
    <w:rsid w:val="00E76CEB"/>
    <w:rsid w:val="00E76F0D"/>
    <w:rsid w:val="00E776EF"/>
    <w:rsid w:val="00E777DF"/>
    <w:rsid w:val="00E779ED"/>
    <w:rsid w:val="00E77B3E"/>
    <w:rsid w:val="00E77B9D"/>
    <w:rsid w:val="00E77C43"/>
    <w:rsid w:val="00E77C7C"/>
    <w:rsid w:val="00E77F74"/>
    <w:rsid w:val="00E801C5"/>
    <w:rsid w:val="00E8058A"/>
    <w:rsid w:val="00E806F5"/>
    <w:rsid w:val="00E80A4E"/>
    <w:rsid w:val="00E80FA0"/>
    <w:rsid w:val="00E80FB2"/>
    <w:rsid w:val="00E811BB"/>
    <w:rsid w:val="00E814F7"/>
    <w:rsid w:val="00E81556"/>
    <w:rsid w:val="00E81569"/>
    <w:rsid w:val="00E81626"/>
    <w:rsid w:val="00E819DB"/>
    <w:rsid w:val="00E81BCA"/>
    <w:rsid w:val="00E81EDB"/>
    <w:rsid w:val="00E81FA8"/>
    <w:rsid w:val="00E8259E"/>
    <w:rsid w:val="00E8294C"/>
    <w:rsid w:val="00E829DC"/>
    <w:rsid w:val="00E82A3C"/>
    <w:rsid w:val="00E82ACC"/>
    <w:rsid w:val="00E82E77"/>
    <w:rsid w:val="00E82F5C"/>
    <w:rsid w:val="00E830A2"/>
    <w:rsid w:val="00E833B8"/>
    <w:rsid w:val="00E83B18"/>
    <w:rsid w:val="00E83BE5"/>
    <w:rsid w:val="00E843B0"/>
    <w:rsid w:val="00E84AC0"/>
    <w:rsid w:val="00E84B9D"/>
    <w:rsid w:val="00E84C21"/>
    <w:rsid w:val="00E84E80"/>
    <w:rsid w:val="00E84EF4"/>
    <w:rsid w:val="00E84F68"/>
    <w:rsid w:val="00E84FCD"/>
    <w:rsid w:val="00E85041"/>
    <w:rsid w:val="00E85234"/>
    <w:rsid w:val="00E85457"/>
    <w:rsid w:val="00E857DA"/>
    <w:rsid w:val="00E85941"/>
    <w:rsid w:val="00E8596E"/>
    <w:rsid w:val="00E8599C"/>
    <w:rsid w:val="00E85E9F"/>
    <w:rsid w:val="00E85F0F"/>
    <w:rsid w:val="00E85F97"/>
    <w:rsid w:val="00E85FAA"/>
    <w:rsid w:val="00E86007"/>
    <w:rsid w:val="00E863CE"/>
    <w:rsid w:val="00E86B54"/>
    <w:rsid w:val="00E86C15"/>
    <w:rsid w:val="00E86C88"/>
    <w:rsid w:val="00E8753F"/>
    <w:rsid w:val="00E8761D"/>
    <w:rsid w:val="00E878BC"/>
    <w:rsid w:val="00E87A35"/>
    <w:rsid w:val="00E87B60"/>
    <w:rsid w:val="00E87EA0"/>
    <w:rsid w:val="00E900D0"/>
    <w:rsid w:val="00E9046F"/>
    <w:rsid w:val="00E904DE"/>
    <w:rsid w:val="00E9065C"/>
    <w:rsid w:val="00E9087C"/>
    <w:rsid w:val="00E90D5D"/>
    <w:rsid w:val="00E90F98"/>
    <w:rsid w:val="00E910B2"/>
    <w:rsid w:val="00E91215"/>
    <w:rsid w:val="00E913D0"/>
    <w:rsid w:val="00E91959"/>
    <w:rsid w:val="00E91B73"/>
    <w:rsid w:val="00E9203E"/>
    <w:rsid w:val="00E922BA"/>
    <w:rsid w:val="00E92954"/>
    <w:rsid w:val="00E92E0C"/>
    <w:rsid w:val="00E935CE"/>
    <w:rsid w:val="00E93671"/>
    <w:rsid w:val="00E938D8"/>
    <w:rsid w:val="00E93EA6"/>
    <w:rsid w:val="00E941B7"/>
    <w:rsid w:val="00E94491"/>
    <w:rsid w:val="00E94CB0"/>
    <w:rsid w:val="00E94F66"/>
    <w:rsid w:val="00E9519F"/>
    <w:rsid w:val="00E951C8"/>
    <w:rsid w:val="00E95514"/>
    <w:rsid w:val="00E95A96"/>
    <w:rsid w:val="00E95DCA"/>
    <w:rsid w:val="00E95DFC"/>
    <w:rsid w:val="00E9691B"/>
    <w:rsid w:val="00E96944"/>
    <w:rsid w:val="00E96A24"/>
    <w:rsid w:val="00E96B11"/>
    <w:rsid w:val="00E96E41"/>
    <w:rsid w:val="00E971A5"/>
    <w:rsid w:val="00E97803"/>
    <w:rsid w:val="00E978FD"/>
    <w:rsid w:val="00E97D72"/>
    <w:rsid w:val="00E9C680"/>
    <w:rsid w:val="00EA027B"/>
    <w:rsid w:val="00EA07F0"/>
    <w:rsid w:val="00EA091A"/>
    <w:rsid w:val="00EA0C6D"/>
    <w:rsid w:val="00EA0F3C"/>
    <w:rsid w:val="00EA1A22"/>
    <w:rsid w:val="00EA1B6C"/>
    <w:rsid w:val="00EA200D"/>
    <w:rsid w:val="00EA23F4"/>
    <w:rsid w:val="00EA248C"/>
    <w:rsid w:val="00EA26C6"/>
    <w:rsid w:val="00EA26D6"/>
    <w:rsid w:val="00EA29C0"/>
    <w:rsid w:val="00EA2F20"/>
    <w:rsid w:val="00EA3022"/>
    <w:rsid w:val="00EA35DD"/>
    <w:rsid w:val="00EA39DB"/>
    <w:rsid w:val="00EA3AEA"/>
    <w:rsid w:val="00EA3FAE"/>
    <w:rsid w:val="00EA4932"/>
    <w:rsid w:val="00EA4B05"/>
    <w:rsid w:val="00EA4B70"/>
    <w:rsid w:val="00EA4D18"/>
    <w:rsid w:val="00EA5682"/>
    <w:rsid w:val="00EA59BC"/>
    <w:rsid w:val="00EA59E0"/>
    <w:rsid w:val="00EA5AD5"/>
    <w:rsid w:val="00EA5B02"/>
    <w:rsid w:val="00EA5EE8"/>
    <w:rsid w:val="00EA6171"/>
    <w:rsid w:val="00EA61E0"/>
    <w:rsid w:val="00EA666E"/>
    <w:rsid w:val="00EA68B8"/>
    <w:rsid w:val="00EA6B35"/>
    <w:rsid w:val="00EA6B68"/>
    <w:rsid w:val="00EA6F98"/>
    <w:rsid w:val="00EA71FF"/>
    <w:rsid w:val="00EA74E5"/>
    <w:rsid w:val="00EA7707"/>
    <w:rsid w:val="00EA7935"/>
    <w:rsid w:val="00EA79F7"/>
    <w:rsid w:val="00EA7BA8"/>
    <w:rsid w:val="00EA7F40"/>
    <w:rsid w:val="00EB02F0"/>
    <w:rsid w:val="00EB05B4"/>
    <w:rsid w:val="00EB05D1"/>
    <w:rsid w:val="00EB07AC"/>
    <w:rsid w:val="00EB0C85"/>
    <w:rsid w:val="00EB0CBB"/>
    <w:rsid w:val="00EB0E92"/>
    <w:rsid w:val="00EB104E"/>
    <w:rsid w:val="00EB1150"/>
    <w:rsid w:val="00EB1577"/>
    <w:rsid w:val="00EB1878"/>
    <w:rsid w:val="00EB1B67"/>
    <w:rsid w:val="00EB1F1E"/>
    <w:rsid w:val="00EB21AE"/>
    <w:rsid w:val="00EB29E3"/>
    <w:rsid w:val="00EB2D18"/>
    <w:rsid w:val="00EB2E1E"/>
    <w:rsid w:val="00EB31E1"/>
    <w:rsid w:val="00EB3C34"/>
    <w:rsid w:val="00EB41B2"/>
    <w:rsid w:val="00EB489A"/>
    <w:rsid w:val="00EB4A8D"/>
    <w:rsid w:val="00EB4DDF"/>
    <w:rsid w:val="00EB5033"/>
    <w:rsid w:val="00EB5330"/>
    <w:rsid w:val="00EB57DD"/>
    <w:rsid w:val="00EB5B71"/>
    <w:rsid w:val="00EB5C08"/>
    <w:rsid w:val="00EB5C41"/>
    <w:rsid w:val="00EB613C"/>
    <w:rsid w:val="00EB6419"/>
    <w:rsid w:val="00EB6AC0"/>
    <w:rsid w:val="00EB6B6A"/>
    <w:rsid w:val="00EB6E0B"/>
    <w:rsid w:val="00EB7CFE"/>
    <w:rsid w:val="00EB7D60"/>
    <w:rsid w:val="00EB7FBE"/>
    <w:rsid w:val="00EC032C"/>
    <w:rsid w:val="00EC099F"/>
    <w:rsid w:val="00EC0DB7"/>
    <w:rsid w:val="00EC1149"/>
    <w:rsid w:val="00EC122E"/>
    <w:rsid w:val="00EC126F"/>
    <w:rsid w:val="00EC160E"/>
    <w:rsid w:val="00EC1E71"/>
    <w:rsid w:val="00EC2062"/>
    <w:rsid w:val="00EC2393"/>
    <w:rsid w:val="00EC2741"/>
    <w:rsid w:val="00EC2AA9"/>
    <w:rsid w:val="00EC2ACE"/>
    <w:rsid w:val="00EC2BB8"/>
    <w:rsid w:val="00EC2BE6"/>
    <w:rsid w:val="00EC30CF"/>
    <w:rsid w:val="00EC3167"/>
    <w:rsid w:val="00EC3BB1"/>
    <w:rsid w:val="00EC3BDE"/>
    <w:rsid w:val="00EC3D48"/>
    <w:rsid w:val="00EC3EDB"/>
    <w:rsid w:val="00EC3F69"/>
    <w:rsid w:val="00EC450B"/>
    <w:rsid w:val="00EC4937"/>
    <w:rsid w:val="00EC4CE1"/>
    <w:rsid w:val="00EC4D79"/>
    <w:rsid w:val="00EC4FB1"/>
    <w:rsid w:val="00EC554B"/>
    <w:rsid w:val="00EC576C"/>
    <w:rsid w:val="00EC5917"/>
    <w:rsid w:val="00EC5A82"/>
    <w:rsid w:val="00EC5D64"/>
    <w:rsid w:val="00EC5F61"/>
    <w:rsid w:val="00EC6136"/>
    <w:rsid w:val="00EC62A1"/>
    <w:rsid w:val="00EC684F"/>
    <w:rsid w:val="00EC6A47"/>
    <w:rsid w:val="00EC6C0D"/>
    <w:rsid w:val="00EC6D14"/>
    <w:rsid w:val="00EC6E75"/>
    <w:rsid w:val="00EC6F8F"/>
    <w:rsid w:val="00EC7041"/>
    <w:rsid w:val="00EC7367"/>
    <w:rsid w:val="00EC739F"/>
    <w:rsid w:val="00EC7526"/>
    <w:rsid w:val="00EC7643"/>
    <w:rsid w:val="00EC77FB"/>
    <w:rsid w:val="00EC7B39"/>
    <w:rsid w:val="00EC7BAC"/>
    <w:rsid w:val="00EC7BF8"/>
    <w:rsid w:val="00EC7E23"/>
    <w:rsid w:val="00ECEC5B"/>
    <w:rsid w:val="00ED04C1"/>
    <w:rsid w:val="00ED04C4"/>
    <w:rsid w:val="00ED08BF"/>
    <w:rsid w:val="00ED12A5"/>
    <w:rsid w:val="00ED145A"/>
    <w:rsid w:val="00ED17CB"/>
    <w:rsid w:val="00ED21B8"/>
    <w:rsid w:val="00ED2375"/>
    <w:rsid w:val="00ED2463"/>
    <w:rsid w:val="00ED281C"/>
    <w:rsid w:val="00ED2BA1"/>
    <w:rsid w:val="00ED2F51"/>
    <w:rsid w:val="00ED2FD5"/>
    <w:rsid w:val="00ED3860"/>
    <w:rsid w:val="00ED3ACA"/>
    <w:rsid w:val="00ED3AE6"/>
    <w:rsid w:val="00ED3C10"/>
    <w:rsid w:val="00ED3DC4"/>
    <w:rsid w:val="00ED4300"/>
    <w:rsid w:val="00ED45F4"/>
    <w:rsid w:val="00ED46EA"/>
    <w:rsid w:val="00ED4951"/>
    <w:rsid w:val="00ED4D32"/>
    <w:rsid w:val="00ED4E8E"/>
    <w:rsid w:val="00ED50F7"/>
    <w:rsid w:val="00ED51CB"/>
    <w:rsid w:val="00ED5329"/>
    <w:rsid w:val="00ED54A6"/>
    <w:rsid w:val="00ED5B5D"/>
    <w:rsid w:val="00ED5EF4"/>
    <w:rsid w:val="00ED68F3"/>
    <w:rsid w:val="00ED6929"/>
    <w:rsid w:val="00ED69FB"/>
    <w:rsid w:val="00ED6CB4"/>
    <w:rsid w:val="00ED6FC0"/>
    <w:rsid w:val="00ED7053"/>
    <w:rsid w:val="00ED742A"/>
    <w:rsid w:val="00ED7624"/>
    <w:rsid w:val="00ED7A33"/>
    <w:rsid w:val="00ED7A7E"/>
    <w:rsid w:val="00ED7B99"/>
    <w:rsid w:val="00ED7CBB"/>
    <w:rsid w:val="00ED7D57"/>
    <w:rsid w:val="00ED7E50"/>
    <w:rsid w:val="00ED7EB2"/>
    <w:rsid w:val="00EE001E"/>
    <w:rsid w:val="00EE0103"/>
    <w:rsid w:val="00EE03D3"/>
    <w:rsid w:val="00EE0519"/>
    <w:rsid w:val="00EE06E5"/>
    <w:rsid w:val="00EE07B5"/>
    <w:rsid w:val="00EE081A"/>
    <w:rsid w:val="00EE13FA"/>
    <w:rsid w:val="00EE1823"/>
    <w:rsid w:val="00EE1A69"/>
    <w:rsid w:val="00EE1A72"/>
    <w:rsid w:val="00EE22A9"/>
    <w:rsid w:val="00EE265A"/>
    <w:rsid w:val="00EE291E"/>
    <w:rsid w:val="00EE30AE"/>
    <w:rsid w:val="00EE36D2"/>
    <w:rsid w:val="00EE3783"/>
    <w:rsid w:val="00EE3D88"/>
    <w:rsid w:val="00EE4036"/>
    <w:rsid w:val="00EE406B"/>
    <w:rsid w:val="00EE416B"/>
    <w:rsid w:val="00EE433C"/>
    <w:rsid w:val="00EE496C"/>
    <w:rsid w:val="00EE4C68"/>
    <w:rsid w:val="00EE5520"/>
    <w:rsid w:val="00EE58CC"/>
    <w:rsid w:val="00EE5B9D"/>
    <w:rsid w:val="00EE610C"/>
    <w:rsid w:val="00EE615D"/>
    <w:rsid w:val="00EE6562"/>
    <w:rsid w:val="00EE6688"/>
    <w:rsid w:val="00EE68EC"/>
    <w:rsid w:val="00EE6B55"/>
    <w:rsid w:val="00EE7533"/>
    <w:rsid w:val="00EE7A9E"/>
    <w:rsid w:val="00EE7BB2"/>
    <w:rsid w:val="00EE7CC0"/>
    <w:rsid w:val="00EE7CF2"/>
    <w:rsid w:val="00EE7D2D"/>
    <w:rsid w:val="00EF0566"/>
    <w:rsid w:val="00EF09E8"/>
    <w:rsid w:val="00EF0C79"/>
    <w:rsid w:val="00EF1126"/>
    <w:rsid w:val="00EF18B1"/>
    <w:rsid w:val="00EF1958"/>
    <w:rsid w:val="00EF1CBE"/>
    <w:rsid w:val="00EF1D95"/>
    <w:rsid w:val="00EF2059"/>
    <w:rsid w:val="00EF20A1"/>
    <w:rsid w:val="00EF21F5"/>
    <w:rsid w:val="00EF22F2"/>
    <w:rsid w:val="00EF2B25"/>
    <w:rsid w:val="00EF2BB5"/>
    <w:rsid w:val="00EF2EDF"/>
    <w:rsid w:val="00EF3206"/>
    <w:rsid w:val="00EF331C"/>
    <w:rsid w:val="00EF3394"/>
    <w:rsid w:val="00EF347B"/>
    <w:rsid w:val="00EF3531"/>
    <w:rsid w:val="00EF387C"/>
    <w:rsid w:val="00EF3BEA"/>
    <w:rsid w:val="00EF3C33"/>
    <w:rsid w:val="00EF3DC7"/>
    <w:rsid w:val="00EF42CD"/>
    <w:rsid w:val="00EF42FE"/>
    <w:rsid w:val="00EF4470"/>
    <w:rsid w:val="00EF45F9"/>
    <w:rsid w:val="00EF4990"/>
    <w:rsid w:val="00EF49F9"/>
    <w:rsid w:val="00EF4A29"/>
    <w:rsid w:val="00EF4E7F"/>
    <w:rsid w:val="00EF507E"/>
    <w:rsid w:val="00EF50BD"/>
    <w:rsid w:val="00EF5364"/>
    <w:rsid w:val="00EF5492"/>
    <w:rsid w:val="00EF5775"/>
    <w:rsid w:val="00EF578E"/>
    <w:rsid w:val="00EF5A89"/>
    <w:rsid w:val="00EF5B03"/>
    <w:rsid w:val="00EF5CB9"/>
    <w:rsid w:val="00EF5FEE"/>
    <w:rsid w:val="00EF63EE"/>
    <w:rsid w:val="00EF643A"/>
    <w:rsid w:val="00EF6484"/>
    <w:rsid w:val="00EF65B9"/>
    <w:rsid w:val="00EF69AA"/>
    <w:rsid w:val="00EF6D88"/>
    <w:rsid w:val="00EF7024"/>
    <w:rsid w:val="00EF74BD"/>
    <w:rsid w:val="00EF760B"/>
    <w:rsid w:val="00EF7655"/>
    <w:rsid w:val="00EF76CD"/>
    <w:rsid w:val="00EF78C0"/>
    <w:rsid w:val="00EF7A4A"/>
    <w:rsid w:val="00EF7B60"/>
    <w:rsid w:val="00F0044B"/>
    <w:rsid w:val="00F004E4"/>
    <w:rsid w:val="00F00864"/>
    <w:rsid w:val="00F00BEC"/>
    <w:rsid w:val="00F01209"/>
    <w:rsid w:val="00F01310"/>
    <w:rsid w:val="00F01340"/>
    <w:rsid w:val="00F017C8"/>
    <w:rsid w:val="00F01FF8"/>
    <w:rsid w:val="00F021DD"/>
    <w:rsid w:val="00F02383"/>
    <w:rsid w:val="00F0280B"/>
    <w:rsid w:val="00F02893"/>
    <w:rsid w:val="00F02987"/>
    <w:rsid w:val="00F02CCD"/>
    <w:rsid w:val="00F02F1F"/>
    <w:rsid w:val="00F02FA8"/>
    <w:rsid w:val="00F0316C"/>
    <w:rsid w:val="00F0330C"/>
    <w:rsid w:val="00F035D4"/>
    <w:rsid w:val="00F036D6"/>
    <w:rsid w:val="00F0377D"/>
    <w:rsid w:val="00F03882"/>
    <w:rsid w:val="00F03D4E"/>
    <w:rsid w:val="00F042CF"/>
    <w:rsid w:val="00F04A50"/>
    <w:rsid w:val="00F04AB7"/>
    <w:rsid w:val="00F04CE2"/>
    <w:rsid w:val="00F04DFD"/>
    <w:rsid w:val="00F04E53"/>
    <w:rsid w:val="00F04FFF"/>
    <w:rsid w:val="00F0564A"/>
    <w:rsid w:val="00F05B53"/>
    <w:rsid w:val="00F06154"/>
    <w:rsid w:val="00F0617B"/>
    <w:rsid w:val="00F0620E"/>
    <w:rsid w:val="00F06308"/>
    <w:rsid w:val="00F063A8"/>
    <w:rsid w:val="00F063AA"/>
    <w:rsid w:val="00F064AA"/>
    <w:rsid w:val="00F07490"/>
    <w:rsid w:val="00F07850"/>
    <w:rsid w:val="00F078AF"/>
    <w:rsid w:val="00F07B0C"/>
    <w:rsid w:val="00F10085"/>
    <w:rsid w:val="00F103FD"/>
    <w:rsid w:val="00F1057B"/>
    <w:rsid w:val="00F10C4F"/>
    <w:rsid w:val="00F110F8"/>
    <w:rsid w:val="00F119A3"/>
    <w:rsid w:val="00F11BA8"/>
    <w:rsid w:val="00F12052"/>
    <w:rsid w:val="00F123AC"/>
    <w:rsid w:val="00F130B7"/>
    <w:rsid w:val="00F1323E"/>
    <w:rsid w:val="00F13546"/>
    <w:rsid w:val="00F13BDC"/>
    <w:rsid w:val="00F13CEC"/>
    <w:rsid w:val="00F13FDF"/>
    <w:rsid w:val="00F143DB"/>
    <w:rsid w:val="00F145D5"/>
    <w:rsid w:val="00F14774"/>
    <w:rsid w:val="00F14822"/>
    <w:rsid w:val="00F148B5"/>
    <w:rsid w:val="00F14D27"/>
    <w:rsid w:val="00F16003"/>
    <w:rsid w:val="00F162A2"/>
    <w:rsid w:val="00F16383"/>
    <w:rsid w:val="00F16E56"/>
    <w:rsid w:val="00F171B8"/>
    <w:rsid w:val="00F172CB"/>
    <w:rsid w:val="00F174AD"/>
    <w:rsid w:val="00F17746"/>
    <w:rsid w:val="00F17763"/>
    <w:rsid w:val="00F1789A"/>
    <w:rsid w:val="00F17C89"/>
    <w:rsid w:val="00F17E33"/>
    <w:rsid w:val="00F17E5D"/>
    <w:rsid w:val="00F17E86"/>
    <w:rsid w:val="00F17F51"/>
    <w:rsid w:val="00F20888"/>
    <w:rsid w:val="00F21111"/>
    <w:rsid w:val="00F21237"/>
    <w:rsid w:val="00F212A1"/>
    <w:rsid w:val="00F215C8"/>
    <w:rsid w:val="00F2173F"/>
    <w:rsid w:val="00F21876"/>
    <w:rsid w:val="00F222BF"/>
    <w:rsid w:val="00F223F3"/>
    <w:rsid w:val="00F22658"/>
    <w:rsid w:val="00F22AF2"/>
    <w:rsid w:val="00F22DD2"/>
    <w:rsid w:val="00F22E57"/>
    <w:rsid w:val="00F22EF1"/>
    <w:rsid w:val="00F23AA6"/>
    <w:rsid w:val="00F23BFF"/>
    <w:rsid w:val="00F240D9"/>
    <w:rsid w:val="00F247D6"/>
    <w:rsid w:val="00F24D26"/>
    <w:rsid w:val="00F24E99"/>
    <w:rsid w:val="00F24F7B"/>
    <w:rsid w:val="00F24F9B"/>
    <w:rsid w:val="00F24FD0"/>
    <w:rsid w:val="00F2527A"/>
    <w:rsid w:val="00F25289"/>
    <w:rsid w:val="00F25904"/>
    <w:rsid w:val="00F25A65"/>
    <w:rsid w:val="00F25AF1"/>
    <w:rsid w:val="00F25C2B"/>
    <w:rsid w:val="00F25D6C"/>
    <w:rsid w:val="00F26721"/>
    <w:rsid w:val="00F26DF7"/>
    <w:rsid w:val="00F271EE"/>
    <w:rsid w:val="00F2744C"/>
    <w:rsid w:val="00F274D0"/>
    <w:rsid w:val="00F27727"/>
    <w:rsid w:val="00F278B3"/>
    <w:rsid w:val="00F279AF"/>
    <w:rsid w:val="00F27E2C"/>
    <w:rsid w:val="00F30DDA"/>
    <w:rsid w:val="00F30E4C"/>
    <w:rsid w:val="00F3103C"/>
    <w:rsid w:val="00F311C6"/>
    <w:rsid w:val="00F3146E"/>
    <w:rsid w:val="00F3156B"/>
    <w:rsid w:val="00F316CB"/>
    <w:rsid w:val="00F31AA3"/>
    <w:rsid w:val="00F3208F"/>
    <w:rsid w:val="00F32220"/>
    <w:rsid w:val="00F322CE"/>
    <w:rsid w:val="00F3270A"/>
    <w:rsid w:val="00F328B7"/>
    <w:rsid w:val="00F32CAA"/>
    <w:rsid w:val="00F32ED8"/>
    <w:rsid w:val="00F32F05"/>
    <w:rsid w:val="00F32F4C"/>
    <w:rsid w:val="00F33A50"/>
    <w:rsid w:val="00F33BE2"/>
    <w:rsid w:val="00F34209"/>
    <w:rsid w:val="00F342D9"/>
    <w:rsid w:val="00F344F4"/>
    <w:rsid w:val="00F34679"/>
    <w:rsid w:val="00F34839"/>
    <w:rsid w:val="00F3491B"/>
    <w:rsid w:val="00F34DAE"/>
    <w:rsid w:val="00F34F6C"/>
    <w:rsid w:val="00F35474"/>
    <w:rsid w:val="00F35537"/>
    <w:rsid w:val="00F355E7"/>
    <w:rsid w:val="00F3579B"/>
    <w:rsid w:val="00F35C29"/>
    <w:rsid w:val="00F360AB"/>
    <w:rsid w:val="00F36148"/>
    <w:rsid w:val="00F3647C"/>
    <w:rsid w:val="00F366C2"/>
    <w:rsid w:val="00F3678A"/>
    <w:rsid w:val="00F36A86"/>
    <w:rsid w:val="00F36B1A"/>
    <w:rsid w:val="00F3706D"/>
    <w:rsid w:val="00F374ED"/>
    <w:rsid w:val="00F37711"/>
    <w:rsid w:val="00F37A8F"/>
    <w:rsid w:val="00F400B3"/>
    <w:rsid w:val="00F4019D"/>
    <w:rsid w:val="00F41324"/>
    <w:rsid w:val="00F41A79"/>
    <w:rsid w:val="00F41B8D"/>
    <w:rsid w:val="00F41E4A"/>
    <w:rsid w:val="00F41E79"/>
    <w:rsid w:val="00F41F56"/>
    <w:rsid w:val="00F42003"/>
    <w:rsid w:val="00F420E4"/>
    <w:rsid w:val="00F421B9"/>
    <w:rsid w:val="00F42278"/>
    <w:rsid w:val="00F423C3"/>
    <w:rsid w:val="00F4258F"/>
    <w:rsid w:val="00F42A9F"/>
    <w:rsid w:val="00F42AA5"/>
    <w:rsid w:val="00F42AC7"/>
    <w:rsid w:val="00F43068"/>
    <w:rsid w:val="00F43131"/>
    <w:rsid w:val="00F43668"/>
    <w:rsid w:val="00F438F9"/>
    <w:rsid w:val="00F43CB6"/>
    <w:rsid w:val="00F43DAB"/>
    <w:rsid w:val="00F43DDF"/>
    <w:rsid w:val="00F43E61"/>
    <w:rsid w:val="00F442C7"/>
    <w:rsid w:val="00F444AD"/>
    <w:rsid w:val="00F44661"/>
    <w:rsid w:val="00F44F0E"/>
    <w:rsid w:val="00F456F9"/>
    <w:rsid w:val="00F458DE"/>
    <w:rsid w:val="00F45AB0"/>
    <w:rsid w:val="00F45B1D"/>
    <w:rsid w:val="00F45CFF"/>
    <w:rsid w:val="00F45F72"/>
    <w:rsid w:val="00F45F80"/>
    <w:rsid w:val="00F4640D"/>
    <w:rsid w:val="00F4658D"/>
    <w:rsid w:val="00F46776"/>
    <w:rsid w:val="00F46858"/>
    <w:rsid w:val="00F474A3"/>
    <w:rsid w:val="00F475CC"/>
    <w:rsid w:val="00F47770"/>
    <w:rsid w:val="00F47EDA"/>
    <w:rsid w:val="00F5042A"/>
    <w:rsid w:val="00F505E1"/>
    <w:rsid w:val="00F50B5E"/>
    <w:rsid w:val="00F50D9F"/>
    <w:rsid w:val="00F51005"/>
    <w:rsid w:val="00F5151D"/>
    <w:rsid w:val="00F518E2"/>
    <w:rsid w:val="00F51A19"/>
    <w:rsid w:val="00F5208C"/>
    <w:rsid w:val="00F520B5"/>
    <w:rsid w:val="00F5253E"/>
    <w:rsid w:val="00F52DE4"/>
    <w:rsid w:val="00F536CD"/>
    <w:rsid w:val="00F53785"/>
    <w:rsid w:val="00F53A26"/>
    <w:rsid w:val="00F53C41"/>
    <w:rsid w:val="00F53F0E"/>
    <w:rsid w:val="00F54341"/>
    <w:rsid w:val="00F54456"/>
    <w:rsid w:val="00F54CF7"/>
    <w:rsid w:val="00F54FA9"/>
    <w:rsid w:val="00F551E4"/>
    <w:rsid w:val="00F554F6"/>
    <w:rsid w:val="00F5552D"/>
    <w:rsid w:val="00F55776"/>
    <w:rsid w:val="00F557EF"/>
    <w:rsid w:val="00F55856"/>
    <w:rsid w:val="00F55905"/>
    <w:rsid w:val="00F55C15"/>
    <w:rsid w:val="00F56875"/>
    <w:rsid w:val="00F56CEC"/>
    <w:rsid w:val="00F56F2A"/>
    <w:rsid w:val="00F57161"/>
    <w:rsid w:val="00F57175"/>
    <w:rsid w:val="00F571F0"/>
    <w:rsid w:val="00F57F0E"/>
    <w:rsid w:val="00F57F2B"/>
    <w:rsid w:val="00F57FF2"/>
    <w:rsid w:val="00F6008A"/>
    <w:rsid w:val="00F60223"/>
    <w:rsid w:val="00F6042C"/>
    <w:rsid w:val="00F6052A"/>
    <w:rsid w:val="00F60943"/>
    <w:rsid w:val="00F60961"/>
    <w:rsid w:val="00F6099A"/>
    <w:rsid w:val="00F60D3C"/>
    <w:rsid w:val="00F612BE"/>
    <w:rsid w:val="00F61A25"/>
    <w:rsid w:val="00F62158"/>
    <w:rsid w:val="00F62353"/>
    <w:rsid w:val="00F62474"/>
    <w:rsid w:val="00F624C8"/>
    <w:rsid w:val="00F62681"/>
    <w:rsid w:val="00F626BA"/>
    <w:rsid w:val="00F626FD"/>
    <w:rsid w:val="00F62A2D"/>
    <w:rsid w:val="00F62C27"/>
    <w:rsid w:val="00F63317"/>
    <w:rsid w:val="00F637F2"/>
    <w:rsid w:val="00F63AF1"/>
    <w:rsid w:val="00F64285"/>
    <w:rsid w:val="00F6431A"/>
    <w:rsid w:val="00F643F8"/>
    <w:rsid w:val="00F646B2"/>
    <w:rsid w:val="00F64950"/>
    <w:rsid w:val="00F64FDF"/>
    <w:rsid w:val="00F64FE7"/>
    <w:rsid w:val="00F6539B"/>
    <w:rsid w:val="00F653E1"/>
    <w:rsid w:val="00F654CA"/>
    <w:rsid w:val="00F65B57"/>
    <w:rsid w:val="00F65BCB"/>
    <w:rsid w:val="00F65D80"/>
    <w:rsid w:val="00F65DF5"/>
    <w:rsid w:val="00F65E05"/>
    <w:rsid w:val="00F66177"/>
    <w:rsid w:val="00F663B7"/>
    <w:rsid w:val="00F6650D"/>
    <w:rsid w:val="00F666CD"/>
    <w:rsid w:val="00F66964"/>
    <w:rsid w:val="00F66CA1"/>
    <w:rsid w:val="00F66F07"/>
    <w:rsid w:val="00F67045"/>
    <w:rsid w:val="00F67338"/>
    <w:rsid w:val="00F673FF"/>
    <w:rsid w:val="00F675C4"/>
    <w:rsid w:val="00F67653"/>
    <w:rsid w:val="00F67782"/>
    <w:rsid w:val="00F67785"/>
    <w:rsid w:val="00F67BAB"/>
    <w:rsid w:val="00F67BD6"/>
    <w:rsid w:val="00F67C91"/>
    <w:rsid w:val="00F70566"/>
    <w:rsid w:val="00F705D2"/>
    <w:rsid w:val="00F7071C"/>
    <w:rsid w:val="00F7074E"/>
    <w:rsid w:val="00F71186"/>
    <w:rsid w:val="00F71EE2"/>
    <w:rsid w:val="00F7238E"/>
    <w:rsid w:val="00F7259D"/>
    <w:rsid w:val="00F7279B"/>
    <w:rsid w:val="00F7285E"/>
    <w:rsid w:val="00F72918"/>
    <w:rsid w:val="00F72AFF"/>
    <w:rsid w:val="00F7311C"/>
    <w:rsid w:val="00F73479"/>
    <w:rsid w:val="00F73D3D"/>
    <w:rsid w:val="00F73D79"/>
    <w:rsid w:val="00F73F33"/>
    <w:rsid w:val="00F740B3"/>
    <w:rsid w:val="00F7414F"/>
    <w:rsid w:val="00F743BD"/>
    <w:rsid w:val="00F74419"/>
    <w:rsid w:val="00F74656"/>
    <w:rsid w:val="00F74B13"/>
    <w:rsid w:val="00F74C95"/>
    <w:rsid w:val="00F74F38"/>
    <w:rsid w:val="00F74F3C"/>
    <w:rsid w:val="00F750AE"/>
    <w:rsid w:val="00F7575B"/>
    <w:rsid w:val="00F75C3D"/>
    <w:rsid w:val="00F76F66"/>
    <w:rsid w:val="00F7732D"/>
    <w:rsid w:val="00F77349"/>
    <w:rsid w:val="00F773E2"/>
    <w:rsid w:val="00F7742D"/>
    <w:rsid w:val="00F774D3"/>
    <w:rsid w:val="00F775C4"/>
    <w:rsid w:val="00F77734"/>
    <w:rsid w:val="00F77B07"/>
    <w:rsid w:val="00F77CDE"/>
    <w:rsid w:val="00F802A9"/>
    <w:rsid w:val="00F8048E"/>
    <w:rsid w:val="00F804DF"/>
    <w:rsid w:val="00F81284"/>
    <w:rsid w:val="00F814D6"/>
    <w:rsid w:val="00F8166C"/>
    <w:rsid w:val="00F818EB"/>
    <w:rsid w:val="00F81BA8"/>
    <w:rsid w:val="00F82210"/>
    <w:rsid w:val="00F82252"/>
    <w:rsid w:val="00F822A9"/>
    <w:rsid w:val="00F82411"/>
    <w:rsid w:val="00F8300F"/>
    <w:rsid w:val="00F831C6"/>
    <w:rsid w:val="00F83337"/>
    <w:rsid w:val="00F83797"/>
    <w:rsid w:val="00F83903"/>
    <w:rsid w:val="00F83F6F"/>
    <w:rsid w:val="00F83FA1"/>
    <w:rsid w:val="00F840B6"/>
    <w:rsid w:val="00F842CF"/>
    <w:rsid w:val="00F843D5"/>
    <w:rsid w:val="00F844EC"/>
    <w:rsid w:val="00F8454D"/>
    <w:rsid w:val="00F84575"/>
    <w:rsid w:val="00F84812"/>
    <w:rsid w:val="00F8495B"/>
    <w:rsid w:val="00F8520D"/>
    <w:rsid w:val="00F85469"/>
    <w:rsid w:val="00F8578F"/>
    <w:rsid w:val="00F8588B"/>
    <w:rsid w:val="00F85BF9"/>
    <w:rsid w:val="00F860CF"/>
    <w:rsid w:val="00F866A1"/>
    <w:rsid w:val="00F86BD7"/>
    <w:rsid w:val="00F86EC1"/>
    <w:rsid w:val="00F86F27"/>
    <w:rsid w:val="00F8703C"/>
    <w:rsid w:val="00F87123"/>
    <w:rsid w:val="00F87137"/>
    <w:rsid w:val="00F87186"/>
    <w:rsid w:val="00F873CF"/>
    <w:rsid w:val="00F877C5"/>
    <w:rsid w:val="00F87A5B"/>
    <w:rsid w:val="00F90004"/>
    <w:rsid w:val="00F901A6"/>
    <w:rsid w:val="00F90394"/>
    <w:rsid w:val="00F90821"/>
    <w:rsid w:val="00F90BDE"/>
    <w:rsid w:val="00F9101B"/>
    <w:rsid w:val="00F919E3"/>
    <w:rsid w:val="00F929CB"/>
    <w:rsid w:val="00F92FA9"/>
    <w:rsid w:val="00F93325"/>
    <w:rsid w:val="00F93FAB"/>
    <w:rsid w:val="00F9402E"/>
    <w:rsid w:val="00F9449B"/>
    <w:rsid w:val="00F951CF"/>
    <w:rsid w:val="00F9588A"/>
    <w:rsid w:val="00F959B6"/>
    <w:rsid w:val="00F9627C"/>
    <w:rsid w:val="00F963AD"/>
    <w:rsid w:val="00F96527"/>
    <w:rsid w:val="00F966EB"/>
    <w:rsid w:val="00F96745"/>
    <w:rsid w:val="00F9691A"/>
    <w:rsid w:val="00F96AD5"/>
    <w:rsid w:val="00F96B18"/>
    <w:rsid w:val="00F97322"/>
    <w:rsid w:val="00F97481"/>
    <w:rsid w:val="00F974FC"/>
    <w:rsid w:val="00F97519"/>
    <w:rsid w:val="00F975F5"/>
    <w:rsid w:val="00F97BF8"/>
    <w:rsid w:val="00F97BFD"/>
    <w:rsid w:val="00F97D1B"/>
    <w:rsid w:val="00F97DD4"/>
    <w:rsid w:val="00F97F70"/>
    <w:rsid w:val="00FA002D"/>
    <w:rsid w:val="00FA0318"/>
    <w:rsid w:val="00FA036F"/>
    <w:rsid w:val="00FA07BC"/>
    <w:rsid w:val="00FA07F1"/>
    <w:rsid w:val="00FA0984"/>
    <w:rsid w:val="00FA0CFB"/>
    <w:rsid w:val="00FA11E1"/>
    <w:rsid w:val="00FA1E04"/>
    <w:rsid w:val="00FA2901"/>
    <w:rsid w:val="00FA2A62"/>
    <w:rsid w:val="00FA3022"/>
    <w:rsid w:val="00FA3298"/>
    <w:rsid w:val="00FA339B"/>
    <w:rsid w:val="00FA33B7"/>
    <w:rsid w:val="00FA369B"/>
    <w:rsid w:val="00FA3B19"/>
    <w:rsid w:val="00FA3B64"/>
    <w:rsid w:val="00FA412E"/>
    <w:rsid w:val="00FA4376"/>
    <w:rsid w:val="00FA44DE"/>
    <w:rsid w:val="00FA4F88"/>
    <w:rsid w:val="00FA5337"/>
    <w:rsid w:val="00FA5805"/>
    <w:rsid w:val="00FA5F6D"/>
    <w:rsid w:val="00FA61D8"/>
    <w:rsid w:val="00FA6C9C"/>
    <w:rsid w:val="00FA6CAC"/>
    <w:rsid w:val="00FA6D67"/>
    <w:rsid w:val="00FA74C4"/>
    <w:rsid w:val="00FA7519"/>
    <w:rsid w:val="00FA7B35"/>
    <w:rsid w:val="00FA7DB0"/>
    <w:rsid w:val="00FA7DB9"/>
    <w:rsid w:val="00FB03DC"/>
    <w:rsid w:val="00FB0863"/>
    <w:rsid w:val="00FB0C3F"/>
    <w:rsid w:val="00FB10FD"/>
    <w:rsid w:val="00FB14FC"/>
    <w:rsid w:val="00FB197C"/>
    <w:rsid w:val="00FB1B26"/>
    <w:rsid w:val="00FB2044"/>
    <w:rsid w:val="00FB21BD"/>
    <w:rsid w:val="00FB253A"/>
    <w:rsid w:val="00FB25C2"/>
    <w:rsid w:val="00FB2612"/>
    <w:rsid w:val="00FB26C0"/>
    <w:rsid w:val="00FB29FF"/>
    <w:rsid w:val="00FB2CB9"/>
    <w:rsid w:val="00FB2CD2"/>
    <w:rsid w:val="00FB3668"/>
    <w:rsid w:val="00FB377C"/>
    <w:rsid w:val="00FB38FB"/>
    <w:rsid w:val="00FB39D6"/>
    <w:rsid w:val="00FB3A54"/>
    <w:rsid w:val="00FB3B32"/>
    <w:rsid w:val="00FB3B88"/>
    <w:rsid w:val="00FB3BD9"/>
    <w:rsid w:val="00FB3E6A"/>
    <w:rsid w:val="00FB45FE"/>
    <w:rsid w:val="00FB47D3"/>
    <w:rsid w:val="00FB486F"/>
    <w:rsid w:val="00FB48EE"/>
    <w:rsid w:val="00FB49E3"/>
    <w:rsid w:val="00FB4AF9"/>
    <w:rsid w:val="00FB4B2E"/>
    <w:rsid w:val="00FB4C2A"/>
    <w:rsid w:val="00FB4C75"/>
    <w:rsid w:val="00FB4F7C"/>
    <w:rsid w:val="00FB50B2"/>
    <w:rsid w:val="00FB52C6"/>
    <w:rsid w:val="00FB5725"/>
    <w:rsid w:val="00FB57B3"/>
    <w:rsid w:val="00FB580D"/>
    <w:rsid w:val="00FB5B7E"/>
    <w:rsid w:val="00FB6085"/>
    <w:rsid w:val="00FB698A"/>
    <w:rsid w:val="00FB69D1"/>
    <w:rsid w:val="00FB6B64"/>
    <w:rsid w:val="00FB7186"/>
    <w:rsid w:val="00FB728A"/>
    <w:rsid w:val="00FB7316"/>
    <w:rsid w:val="00FB7604"/>
    <w:rsid w:val="00FB7640"/>
    <w:rsid w:val="00FB78D9"/>
    <w:rsid w:val="00FB7929"/>
    <w:rsid w:val="00FB7AB8"/>
    <w:rsid w:val="00FB7C1E"/>
    <w:rsid w:val="00FB7F17"/>
    <w:rsid w:val="00FB7FCC"/>
    <w:rsid w:val="00FC00A6"/>
    <w:rsid w:val="00FC0289"/>
    <w:rsid w:val="00FC02A1"/>
    <w:rsid w:val="00FC032E"/>
    <w:rsid w:val="00FC047D"/>
    <w:rsid w:val="00FC0E0B"/>
    <w:rsid w:val="00FC1375"/>
    <w:rsid w:val="00FC14EC"/>
    <w:rsid w:val="00FC16C1"/>
    <w:rsid w:val="00FC1A9D"/>
    <w:rsid w:val="00FC1EDC"/>
    <w:rsid w:val="00FC285C"/>
    <w:rsid w:val="00FC343E"/>
    <w:rsid w:val="00FC37AE"/>
    <w:rsid w:val="00FC3D1A"/>
    <w:rsid w:val="00FC3E14"/>
    <w:rsid w:val="00FC49BA"/>
    <w:rsid w:val="00FC4ADD"/>
    <w:rsid w:val="00FC4C43"/>
    <w:rsid w:val="00FC5059"/>
    <w:rsid w:val="00FC519F"/>
    <w:rsid w:val="00FC5343"/>
    <w:rsid w:val="00FC5391"/>
    <w:rsid w:val="00FC5829"/>
    <w:rsid w:val="00FC5A12"/>
    <w:rsid w:val="00FC5FAA"/>
    <w:rsid w:val="00FC60FA"/>
    <w:rsid w:val="00FC62CF"/>
    <w:rsid w:val="00FC635C"/>
    <w:rsid w:val="00FC63D6"/>
    <w:rsid w:val="00FC6F47"/>
    <w:rsid w:val="00FC6F5C"/>
    <w:rsid w:val="00FC7009"/>
    <w:rsid w:val="00FC7E52"/>
    <w:rsid w:val="00FC7E9E"/>
    <w:rsid w:val="00FD00CF"/>
    <w:rsid w:val="00FD053A"/>
    <w:rsid w:val="00FD0667"/>
    <w:rsid w:val="00FD0752"/>
    <w:rsid w:val="00FD0CC1"/>
    <w:rsid w:val="00FD1431"/>
    <w:rsid w:val="00FD155C"/>
    <w:rsid w:val="00FD163E"/>
    <w:rsid w:val="00FD172D"/>
    <w:rsid w:val="00FD17E3"/>
    <w:rsid w:val="00FD1840"/>
    <w:rsid w:val="00FD19EC"/>
    <w:rsid w:val="00FD1ABB"/>
    <w:rsid w:val="00FD1C02"/>
    <w:rsid w:val="00FD1DA9"/>
    <w:rsid w:val="00FD1FA7"/>
    <w:rsid w:val="00FD24FE"/>
    <w:rsid w:val="00FD2614"/>
    <w:rsid w:val="00FD2636"/>
    <w:rsid w:val="00FD2716"/>
    <w:rsid w:val="00FD29B6"/>
    <w:rsid w:val="00FD29DB"/>
    <w:rsid w:val="00FD2A0F"/>
    <w:rsid w:val="00FD2CFC"/>
    <w:rsid w:val="00FD3436"/>
    <w:rsid w:val="00FD34CD"/>
    <w:rsid w:val="00FD3680"/>
    <w:rsid w:val="00FD399E"/>
    <w:rsid w:val="00FD3A00"/>
    <w:rsid w:val="00FD3AF8"/>
    <w:rsid w:val="00FD3B6A"/>
    <w:rsid w:val="00FD3DCF"/>
    <w:rsid w:val="00FD4339"/>
    <w:rsid w:val="00FD43A8"/>
    <w:rsid w:val="00FD44AD"/>
    <w:rsid w:val="00FD49DD"/>
    <w:rsid w:val="00FD508C"/>
    <w:rsid w:val="00FD5135"/>
    <w:rsid w:val="00FD51BD"/>
    <w:rsid w:val="00FD5ABA"/>
    <w:rsid w:val="00FD5DEF"/>
    <w:rsid w:val="00FD602E"/>
    <w:rsid w:val="00FD69A6"/>
    <w:rsid w:val="00FD6BAA"/>
    <w:rsid w:val="00FD712C"/>
    <w:rsid w:val="00FD72DB"/>
    <w:rsid w:val="00FD742F"/>
    <w:rsid w:val="00FD7CEA"/>
    <w:rsid w:val="00FD7D60"/>
    <w:rsid w:val="00FD7FAE"/>
    <w:rsid w:val="00FD7FF0"/>
    <w:rsid w:val="00FE0032"/>
    <w:rsid w:val="00FE00B8"/>
    <w:rsid w:val="00FE043C"/>
    <w:rsid w:val="00FE0625"/>
    <w:rsid w:val="00FE073B"/>
    <w:rsid w:val="00FE0879"/>
    <w:rsid w:val="00FE0C96"/>
    <w:rsid w:val="00FE0D49"/>
    <w:rsid w:val="00FE0DB5"/>
    <w:rsid w:val="00FE0F40"/>
    <w:rsid w:val="00FE0FE6"/>
    <w:rsid w:val="00FE104C"/>
    <w:rsid w:val="00FE1189"/>
    <w:rsid w:val="00FE126C"/>
    <w:rsid w:val="00FE13E0"/>
    <w:rsid w:val="00FE1456"/>
    <w:rsid w:val="00FE16DF"/>
    <w:rsid w:val="00FE1930"/>
    <w:rsid w:val="00FE1C79"/>
    <w:rsid w:val="00FE1FCE"/>
    <w:rsid w:val="00FE216C"/>
    <w:rsid w:val="00FE2410"/>
    <w:rsid w:val="00FE24CD"/>
    <w:rsid w:val="00FE2603"/>
    <w:rsid w:val="00FE2783"/>
    <w:rsid w:val="00FE2AC8"/>
    <w:rsid w:val="00FE2D44"/>
    <w:rsid w:val="00FE2E90"/>
    <w:rsid w:val="00FE3672"/>
    <w:rsid w:val="00FE36D7"/>
    <w:rsid w:val="00FE3856"/>
    <w:rsid w:val="00FE389F"/>
    <w:rsid w:val="00FE3A2B"/>
    <w:rsid w:val="00FE4131"/>
    <w:rsid w:val="00FE4EDA"/>
    <w:rsid w:val="00FE4F4C"/>
    <w:rsid w:val="00FE52E1"/>
    <w:rsid w:val="00FE5930"/>
    <w:rsid w:val="00FE5AF9"/>
    <w:rsid w:val="00FE5D90"/>
    <w:rsid w:val="00FE5E1A"/>
    <w:rsid w:val="00FE60D1"/>
    <w:rsid w:val="00FE63D0"/>
    <w:rsid w:val="00FE6674"/>
    <w:rsid w:val="00FE6D8B"/>
    <w:rsid w:val="00FE70BA"/>
    <w:rsid w:val="00FE71C9"/>
    <w:rsid w:val="00FE7865"/>
    <w:rsid w:val="00FE7B9E"/>
    <w:rsid w:val="00FF02DA"/>
    <w:rsid w:val="00FF031E"/>
    <w:rsid w:val="00FF07F2"/>
    <w:rsid w:val="00FF08C3"/>
    <w:rsid w:val="00FF0D57"/>
    <w:rsid w:val="00FF0D7E"/>
    <w:rsid w:val="00FF1844"/>
    <w:rsid w:val="00FF1A8F"/>
    <w:rsid w:val="00FF1B6E"/>
    <w:rsid w:val="00FF1F76"/>
    <w:rsid w:val="00FF2058"/>
    <w:rsid w:val="00FF20CB"/>
    <w:rsid w:val="00FF238D"/>
    <w:rsid w:val="00FF2674"/>
    <w:rsid w:val="00FF2958"/>
    <w:rsid w:val="00FF2A29"/>
    <w:rsid w:val="00FF2AA6"/>
    <w:rsid w:val="00FF2D11"/>
    <w:rsid w:val="00FF2D59"/>
    <w:rsid w:val="00FF31AE"/>
    <w:rsid w:val="00FF3336"/>
    <w:rsid w:val="00FF37AB"/>
    <w:rsid w:val="00FF383A"/>
    <w:rsid w:val="00FF38CA"/>
    <w:rsid w:val="00FF3CE9"/>
    <w:rsid w:val="00FF3D0E"/>
    <w:rsid w:val="00FF3D95"/>
    <w:rsid w:val="00FF4A43"/>
    <w:rsid w:val="00FF4C51"/>
    <w:rsid w:val="00FF5196"/>
    <w:rsid w:val="00FF558E"/>
    <w:rsid w:val="00FF58B2"/>
    <w:rsid w:val="00FF5A7C"/>
    <w:rsid w:val="00FF5AC0"/>
    <w:rsid w:val="00FF5FB6"/>
    <w:rsid w:val="00FF655C"/>
    <w:rsid w:val="00FF69C7"/>
    <w:rsid w:val="00FF7338"/>
    <w:rsid w:val="00FF7360"/>
    <w:rsid w:val="00FF73DA"/>
    <w:rsid w:val="00FF7CC7"/>
    <w:rsid w:val="00FF7F62"/>
    <w:rsid w:val="0105B917"/>
    <w:rsid w:val="0127216C"/>
    <w:rsid w:val="013B0E84"/>
    <w:rsid w:val="01401A02"/>
    <w:rsid w:val="016014F9"/>
    <w:rsid w:val="016697D5"/>
    <w:rsid w:val="0175E960"/>
    <w:rsid w:val="017D2C6B"/>
    <w:rsid w:val="0184098D"/>
    <w:rsid w:val="01853766"/>
    <w:rsid w:val="018FD2C0"/>
    <w:rsid w:val="0193DBC9"/>
    <w:rsid w:val="019E8F11"/>
    <w:rsid w:val="01ABDF7A"/>
    <w:rsid w:val="01C86CB5"/>
    <w:rsid w:val="01CA294E"/>
    <w:rsid w:val="01CB3235"/>
    <w:rsid w:val="01CC78D9"/>
    <w:rsid w:val="01E14B72"/>
    <w:rsid w:val="01E3EF53"/>
    <w:rsid w:val="01EE230D"/>
    <w:rsid w:val="01F14980"/>
    <w:rsid w:val="01F24CC0"/>
    <w:rsid w:val="01F6BB11"/>
    <w:rsid w:val="01F763E3"/>
    <w:rsid w:val="02034B78"/>
    <w:rsid w:val="020443B0"/>
    <w:rsid w:val="0205F072"/>
    <w:rsid w:val="0207F184"/>
    <w:rsid w:val="020C4AFA"/>
    <w:rsid w:val="020FB483"/>
    <w:rsid w:val="02129E01"/>
    <w:rsid w:val="0226C702"/>
    <w:rsid w:val="02356C41"/>
    <w:rsid w:val="02403A3C"/>
    <w:rsid w:val="02436C10"/>
    <w:rsid w:val="02770BA8"/>
    <w:rsid w:val="0280AA27"/>
    <w:rsid w:val="0295F664"/>
    <w:rsid w:val="029815C8"/>
    <w:rsid w:val="029B0BE0"/>
    <w:rsid w:val="029B1E4A"/>
    <w:rsid w:val="02A4AB75"/>
    <w:rsid w:val="02BBE011"/>
    <w:rsid w:val="02CD82F0"/>
    <w:rsid w:val="02E8D96C"/>
    <w:rsid w:val="030C04B3"/>
    <w:rsid w:val="0314B46A"/>
    <w:rsid w:val="031A50E1"/>
    <w:rsid w:val="03334125"/>
    <w:rsid w:val="03363E85"/>
    <w:rsid w:val="034195C3"/>
    <w:rsid w:val="034DFC05"/>
    <w:rsid w:val="03522EEB"/>
    <w:rsid w:val="0355037C"/>
    <w:rsid w:val="03557609"/>
    <w:rsid w:val="0358E406"/>
    <w:rsid w:val="0367873D"/>
    <w:rsid w:val="0371512D"/>
    <w:rsid w:val="03721D49"/>
    <w:rsid w:val="0376DEC4"/>
    <w:rsid w:val="0378988F"/>
    <w:rsid w:val="037CEAC8"/>
    <w:rsid w:val="038BFD92"/>
    <w:rsid w:val="038F67F9"/>
    <w:rsid w:val="03A32CC9"/>
    <w:rsid w:val="03A562A9"/>
    <w:rsid w:val="03A60910"/>
    <w:rsid w:val="03B5F35B"/>
    <w:rsid w:val="03CDB833"/>
    <w:rsid w:val="03DEC689"/>
    <w:rsid w:val="03E86DBE"/>
    <w:rsid w:val="03ED9BBB"/>
    <w:rsid w:val="03F27FCF"/>
    <w:rsid w:val="03F2FB88"/>
    <w:rsid w:val="03F95327"/>
    <w:rsid w:val="03FC9643"/>
    <w:rsid w:val="0410581C"/>
    <w:rsid w:val="0418750D"/>
    <w:rsid w:val="0423C1FA"/>
    <w:rsid w:val="04293895"/>
    <w:rsid w:val="042B8CB7"/>
    <w:rsid w:val="042BE7BF"/>
    <w:rsid w:val="0436309A"/>
    <w:rsid w:val="0438EE96"/>
    <w:rsid w:val="04401DBF"/>
    <w:rsid w:val="04404846"/>
    <w:rsid w:val="044BCBDC"/>
    <w:rsid w:val="045F44BA"/>
    <w:rsid w:val="0463EC32"/>
    <w:rsid w:val="046535AC"/>
    <w:rsid w:val="046C7F3F"/>
    <w:rsid w:val="046EF766"/>
    <w:rsid w:val="048E8238"/>
    <w:rsid w:val="04942B72"/>
    <w:rsid w:val="04A9204C"/>
    <w:rsid w:val="04ABE616"/>
    <w:rsid w:val="04ACCA29"/>
    <w:rsid w:val="04AE2FCC"/>
    <w:rsid w:val="04AE98EA"/>
    <w:rsid w:val="04B072CD"/>
    <w:rsid w:val="04BEBC0A"/>
    <w:rsid w:val="04C3F6AA"/>
    <w:rsid w:val="04C8C525"/>
    <w:rsid w:val="04CFFA32"/>
    <w:rsid w:val="04D1E7B4"/>
    <w:rsid w:val="04D54413"/>
    <w:rsid w:val="04DA750B"/>
    <w:rsid w:val="04DAA4F2"/>
    <w:rsid w:val="04ED84B8"/>
    <w:rsid w:val="04F23B27"/>
    <w:rsid w:val="04F24DFB"/>
    <w:rsid w:val="04F6EC4E"/>
    <w:rsid w:val="04F91DEB"/>
    <w:rsid w:val="04F9B31E"/>
    <w:rsid w:val="0506D842"/>
    <w:rsid w:val="0514C56A"/>
    <w:rsid w:val="051CEB56"/>
    <w:rsid w:val="052A561A"/>
    <w:rsid w:val="0532C755"/>
    <w:rsid w:val="053F4C4E"/>
    <w:rsid w:val="05511C14"/>
    <w:rsid w:val="0551C3BC"/>
    <w:rsid w:val="05559219"/>
    <w:rsid w:val="0562AAD8"/>
    <w:rsid w:val="056DA931"/>
    <w:rsid w:val="05719C4E"/>
    <w:rsid w:val="05756A45"/>
    <w:rsid w:val="0575FE09"/>
    <w:rsid w:val="0578E4BC"/>
    <w:rsid w:val="058217A9"/>
    <w:rsid w:val="05855E13"/>
    <w:rsid w:val="058B7FE4"/>
    <w:rsid w:val="058C69E6"/>
    <w:rsid w:val="05911BF1"/>
    <w:rsid w:val="059C692A"/>
    <w:rsid w:val="05A8F227"/>
    <w:rsid w:val="05AA5BC7"/>
    <w:rsid w:val="05B0FFC5"/>
    <w:rsid w:val="05BBE427"/>
    <w:rsid w:val="05BCF3E2"/>
    <w:rsid w:val="05CE721C"/>
    <w:rsid w:val="05D10333"/>
    <w:rsid w:val="05D56FD5"/>
    <w:rsid w:val="05D65DE7"/>
    <w:rsid w:val="05D8AF03"/>
    <w:rsid w:val="05DA07E3"/>
    <w:rsid w:val="05DA1B0F"/>
    <w:rsid w:val="05DA545C"/>
    <w:rsid w:val="05F6208B"/>
    <w:rsid w:val="05F7F7A7"/>
    <w:rsid w:val="05FD9F84"/>
    <w:rsid w:val="06209433"/>
    <w:rsid w:val="0627D031"/>
    <w:rsid w:val="06287BB4"/>
    <w:rsid w:val="0629113F"/>
    <w:rsid w:val="062A54AC"/>
    <w:rsid w:val="0634408C"/>
    <w:rsid w:val="0636FB7A"/>
    <w:rsid w:val="0648E2AC"/>
    <w:rsid w:val="065FC36C"/>
    <w:rsid w:val="0671F290"/>
    <w:rsid w:val="0676B7B3"/>
    <w:rsid w:val="067E64AE"/>
    <w:rsid w:val="06804F7D"/>
    <w:rsid w:val="06823A0D"/>
    <w:rsid w:val="06888EAC"/>
    <w:rsid w:val="06A673F1"/>
    <w:rsid w:val="06A6E615"/>
    <w:rsid w:val="06AF407A"/>
    <w:rsid w:val="06B606F1"/>
    <w:rsid w:val="06BC3C68"/>
    <w:rsid w:val="06C13EBF"/>
    <w:rsid w:val="06C6D227"/>
    <w:rsid w:val="06C8216C"/>
    <w:rsid w:val="06CFD608"/>
    <w:rsid w:val="06D0898C"/>
    <w:rsid w:val="06D16FD5"/>
    <w:rsid w:val="06D217AE"/>
    <w:rsid w:val="06DB43B4"/>
    <w:rsid w:val="06EC8449"/>
    <w:rsid w:val="06F023F8"/>
    <w:rsid w:val="06FA31E2"/>
    <w:rsid w:val="07033D3E"/>
    <w:rsid w:val="0706462E"/>
    <w:rsid w:val="070CEDA4"/>
    <w:rsid w:val="073363B4"/>
    <w:rsid w:val="07397337"/>
    <w:rsid w:val="073EEC90"/>
    <w:rsid w:val="0747FDA1"/>
    <w:rsid w:val="074C1E6C"/>
    <w:rsid w:val="074C9B9B"/>
    <w:rsid w:val="07538FDA"/>
    <w:rsid w:val="07599205"/>
    <w:rsid w:val="0760A808"/>
    <w:rsid w:val="0765765A"/>
    <w:rsid w:val="07694654"/>
    <w:rsid w:val="078DF3BE"/>
    <w:rsid w:val="078F602E"/>
    <w:rsid w:val="07945FE5"/>
    <w:rsid w:val="079D2B40"/>
    <w:rsid w:val="07A148A7"/>
    <w:rsid w:val="07A64DAC"/>
    <w:rsid w:val="07B9094F"/>
    <w:rsid w:val="07C5B760"/>
    <w:rsid w:val="07CF0993"/>
    <w:rsid w:val="07DC0671"/>
    <w:rsid w:val="07DC278E"/>
    <w:rsid w:val="07EC0652"/>
    <w:rsid w:val="07F6B7E2"/>
    <w:rsid w:val="08005F84"/>
    <w:rsid w:val="08077D84"/>
    <w:rsid w:val="0809D40E"/>
    <w:rsid w:val="08138420"/>
    <w:rsid w:val="0818F9F6"/>
    <w:rsid w:val="081937E1"/>
    <w:rsid w:val="082C37F4"/>
    <w:rsid w:val="08364CA3"/>
    <w:rsid w:val="083B54FA"/>
    <w:rsid w:val="08468065"/>
    <w:rsid w:val="084B8D51"/>
    <w:rsid w:val="084CD9E4"/>
    <w:rsid w:val="084D4D68"/>
    <w:rsid w:val="08515F25"/>
    <w:rsid w:val="0860CE53"/>
    <w:rsid w:val="08654410"/>
    <w:rsid w:val="0884D74A"/>
    <w:rsid w:val="088FD44C"/>
    <w:rsid w:val="089B0467"/>
    <w:rsid w:val="08A9B180"/>
    <w:rsid w:val="08B12ED5"/>
    <w:rsid w:val="08B45589"/>
    <w:rsid w:val="08B502B2"/>
    <w:rsid w:val="08CD71A5"/>
    <w:rsid w:val="08CE336D"/>
    <w:rsid w:val="08CE9271"/>
    <w:rsid w:val="08CF285F"/>
    <w:rsid w:val="08D137DA"/>
    <w:rsid w:val="08D7326D"/>
    <w:rsid w:val="08D78D13"/>
    <w:rsid w:val="08DB25B1"/>
    <w:rsid w:val="08DBDE5A"/>
    <w:rsid w:val="08E2BC4F"/>
    <w:rsid w:val="08E434A5"/>
    <w:rsid w:val="08E891D0"/>
    <w:rsid w:val="08EB6FA4"/>
    <w:rsid w:val="08FB2EF8"/>
    <w:rsid w:val="09105E8E"/>
    <w:rsid w:val="091EDEF5"/>
    <w:rsid w:val="092DDD1D"/>
    <w:rsid w:val="092DDE06"/>
    <w:rsid w:val="0931F5EC"/>
    <w:rsid w:val="093948BC"/>
    <w:rsid w:val="093B244B"/>
    <w:rsid w:val="09493319"/>
    <w:rsid w:val="0949B5F3"/>
    <w:rsid w:val="096E946D"/>
    <w:rsid w:val="096EAF75"/>
    <w:rsid w:val="09705686"/>
    <w:rsid w:val="097354D9"/>
    <w:rsid w:val="097674C4"/>
    <w:rsid w:val="097DBF43"/>
    <w:rsid w:val="097FB73D"/>
    <w:rsid w:val="09817B30"/>
    <w:rsid w:val="098197BE"/>
    <w:rsid w:val="098C8B9B"/>
    <w:rsid w:val="098F8993"/>
    <w:rsid w:val="09996599"/>
    <w:rsid w:val="09A78284"/>
    <w:rsid w:val="09A8474E"/>
    <w:rsid w:val="09A91BC4"/>
    <w:rsid w:val="09B02172"/>
    <w:rsid w:val="09B352EE"/>
    <w:rsid w:val="09B8FB74"/>
    <w:rsid w:val="09BC808A"/>
    <w:rsid w:val="09C19439"/>
    <w:rsid w:val="09C58444"/>
    <w:rsid w:val="09C72C96"/>
    <w:rsid w:val="09C9CF65"/>
    <w:rsid w:val="09D77DDC"/>
    <w:rsid w:val="09F43EFE"/>
    <w:rsid w:val="09FD49B5"/>
    <w:rsid w:val="09FD9FF6"/>
    <w:rsid w:val="0A066F2D"/>
    <w:rsid w:val="0A1EAA69"/>
    <w:rsid w:val="0A247146"/>
    <w:rsid w:val="0A2B2680"/>
    <w:rsid w:val="0A2DD35B"/>
    <w:rsid w:val="0A340282"/>
    <w:rsid w:val="0A34436B"/>
    <w:rsid w:val="0A48D33F"/>
    <w:rsid w:val="0A497B32"/>
    <w:rsid w:val="0A4E19F3"/>
    <w:rsid w:val="0A5371FA"/>
    <w:rsid w:val="0A5F170D"/>
    <w:rsid w:val="0A603C85"/>
    <w:rsid w:val="0A62AF16"/>
    <w:rsid w:val="0A644E10"/>
    <w:rsid w:val="0A64C5F1"/>
    <w:rsid w:val="0A65C380"/>
    <w:rsid w:val="0A6A7FC9"/>
    <w:rsid w:val="0A7000E0"/>
    <w:rsid w:val="0A75C982"/>
    <w:rsid w:val="0A807E4C"/>
    <w:rsid w:val="0A813020"/>
    <w:rsid w:val="0A942706"/>
    <w:rsid w:val="0AADFBCF"/>
    <w:rsid w:val="0AAFB7DB"/>
    <w:rsid w:val="0AB0811D"/>
    <w:rsid w:val="0AB33481"/>
    <w:rsid w:val="0AB393B6"/>
    <w:rsid w:val="0AB86B7B"/>
    <w:rsid w:val="0AC020B6"/>
    <w:rsid w:val="0AC1FA01"/>
    <w:rsid w:val="0AC5E057"/>
    <w:rsid w:val="0AC64E70"/>
    <w:rsid w:val="0AC94E5E"/>
    <w:rsid w:val="0ACA77C2"/>
    <w:rsid w:val="0ACEE87D"/>
    <w:rsid w:val="0AD3C283"/>
    <w:rsid w:val="0AEBFE0B"/>
    <w:rsid w:val="0AEF21CA"/>
    <w:rsid w:val="0AF01835"/>
    <w:rsid w:val="0B1B07C2"/>
    <w:rsid w:val="0B1F06F6"/>
    <w:rsid w:val="0B2143C6"/>
    <w:rsid w:val="0B2327BE"/>
    <w:rsid w:val="0B3878AE"/>
    <w:rsid w:val="0B45ED62"/>
    <w:rsid w:val="0B4FD3EB"/>
    <w:rsid w:val="0B57ACBF"/>
    <w:rsid w:val="0B5CC97F"/>
    <w:rsid w:val="0B5CE9B6"/>
    <w:rsid w:val="0B5DB1B4"/>
    <w:rsid w:val="0B5F1B2D"/>
    <w:rsid w:val="0B7ACDEA"/>
    <w:rsid w:val="0B7DC93D"/>
    <w:rsid w:val="0B885224"/>
    <w:rsid w:val="0B8B0A33"/>
    <w:rsid w:val="0B8B3F89"/>
    <w:rsid w:val="0B96B7A0"/>
    <w:rsid w:val="0B98BADB"/>
    <w:rsid w:val="0B9AE06C"/>
    <w:rsid w:val="0B9EB30A"/>
    <w:rsid w:val="0BA0A355"/>
    <w:rsid w:val="0BA482F0"/>
    <w:rsid w:val="0BAE6080"/>
    <w:rsid w:val="0BB0EAA2"/>
    <w:rsid w:val="0BB0FFBD"/>
    <w:rsid w:val="0BB1A1BA"/>
    <w:rsid w:val="0BBF9A37"/>
    <w:rsid w:val="0BBFF90C"/>
    <w:rsid w:val="0BC62BCA"/>
    <w:rsid w:val="0BC86A82"/>
    <w:rsid w:val="0BCC5CED"/>
    <w:rsid w:val="0BCEC7BE"/>
    <w:rsid w:val="0BE6ADAF"/>
    <w:rsid w:val="0BF01C3D"/>
    <w:rsid w:val="0BF28CD9"/>
    <w:rsid w:val="0BFE0AD4"/>
    <w:rsid w:val="0BFED395"/>
    <w:rsid w:val="0C00DD18"/>
    <w:rsid w:val="0C06E7B6"/>
    <w:rsid w:val="0C17554F"/>
    <w:rsid w:val="0C2D2ADE"/>
    <w:rsid w:val="0C2E41E2"/>
    <w:rsid w:val="0C349383"/>
    <w:rsid w:val="0C3683BD"/>
    <w:rsid w:val="0C3BF6FA"/>
    <w:rsid w:val="0C41DCA5"/>
    <w:rsid w:val="0C4896DF"/>
    <w:rsid w:val="0C51BCCF"/>
    <w:rsid w:val="0C5B1D7F"/>
    <w:rsid w:val="0C624C35"/>
    <w:rsid w:val="0C68ADA1"/>
    <w:rsid w:val="0C7A1CCC"/>
    <w:rsid w:val="0C7DA0D2"/>
    <w:rsid w:val="0C80E4EF"/>
    <w:rsid w:val="0C8C394B"/>
    <w:rsid w:val="0C8E2E61"/>
    <w:rsid w:val="0C9172D6"/>
    <w:rsid w:val="0C91D5F9"/>
    <w:rsid w:val="0CBC32BB"/>
    <w:rsid w:val="0CC0B0CD"/>
    <w:rsid w:val="0CC4DE34"/>
    <w:rsid w:val="0CD3FFE9"/>
    <w:rsid w:val="0CD4CEBB"/>
    <w:rsid w:val="0CE155E3"/>
    <w:rsid w:val="0CE81C86"/>
    <w:rsid w:val="0D09DFFA"/>
    <w:rsid w:val="0D201DE5"/>
    <w:rsid w:val="0D34CE30"/>
    <w:rsid w:val="0D4A01EE"/>
    <w:rsid w:val="0D556BB7"/>
    <w:rsid w:val="0D5AF1B2"/>
    <w:rsid w:val="0D5AF3A1"/>
    <w:rsid w:val="0D5AFFED"/>
    <w:rsid w:val="0D5BA849"/>
    <w:rsid w:val="0D5CD5A1"/>
    <w:rsid w:val="0D655EA7"/>
    <w:rsid w:val="0D696555"/>
    <w:rsid w:val="0D6F7388"/>
    <w:rsid w:val="0D707A62"/>
    <w:rsid w:val="0D720F47"/>
    <w:rsid w:val="0D7C0E56"/>
    <w:rsid w:val="0D8297EF"/>
    <w:rsid w:val="0D8C13C6"/>
    <w:rsid w:val="0D8E34AF"/>
    <w:rsid w:val="0D8E9D59"/>
    <w:rsid w:val="0D9081CB"/>
    <w:rsid w:val="0D9C948B"/>
    <w:rsid w:val="0DA6F15E"/>
    <w:rsid w:val="0DB91A46"/>
    <w:rsid w:val="0DBCD8BA"/>
    <w:rsid w:val="0DBD3FDD"/>
    <w:rsid w:val="0DC26B12"/>
    <w:rsid w:val="0DC77645"/>
    <w:rsid w:val="0DE95CAA"/>
    <w:rsid w:val="0DF9F45B"/>
    <w:rsid w:val="0DFB5F35"/>
    <w:rsid w:val="0DFFBCD9"/>
    <w:rsid w:val="0E1D4BDB"/>
    <w:rsid w:val="0E207244"/>
    <w:rsid w:val="0E244D89"/>
    <w:rsid w:val="0E2A3836"/>
    <w:rsid w:val="0E38DE0D"/>
    <w:rsid w:val="0E417CC4"/>
    <w:rsid w:val="0E4D0880"/>
    <w:rsid w:val="0E54100B"/>
    <w:rsid w:val="0E57B7D6"/>
    <w:rsid w:val="0E5C812E"/>
    <w:rsid w:val="0E5F73CD"/>
    <w:rsid w:val="0E61551B"/>
    <w:rsid w:val="0E70E65E"/>
    <w:rsid w:val="0E7A3999"/>
    <w:rsid w:val="0E7CC783"/>
    <w:rsid w:val="0E7E7AC0"/>
    <w:rsid w:val="0E800D87"/>
    <w:rsid w:val="0E842EC7"/>
    <w:rsid w:val="0E8AAF8B"/>
    <w:rsid w:val="0E925331"/>
    <w:rsid w:val="0E94F0A3"/>
    <w:rsid w:val="0E9D3210"/>
    <w:rsid w:val="0EB52991"/>
    <w:rsid w:val="0EBCF224"/>
    <w:rsid w:val="0EC21DDE"/>
    <w:rsid w:val="0EC4CA9D"/>
    <w:rsid w:val="0EC82D24"/>
    <w:rsid w:val="0ED4F6D8"/>
    <w:rsid w:val="0ED84CCE"/>
    <w:rsid w:val="0EE66D6A"/>
    <w:rsid w:val="0EEB295E"/>
    <w:rsid w:val="0EF6C581"/>
    <w:rsid w:val="0EFE6DDE"/>
    <w:rsid w:val="0EFF5637"/>
    <w:rsid w:val="0F025CEA"/>
    <w:rsid w:val="0F0C9CB7"/>
    <w:rsid w:val="0F1E4E71"/>
    <w:rsid w:val="0F28D716"/>
    <w:rsid w:val="0F2C9459"/>
    <w:rsid w:val="0F37CA9D"/>
    <w:rsid w:val="0F3EFB3B"/>
    <w:rsid w:val="0F4740DD"/>
    <w:rsid w:val="0F4A6735"/>
    <w:rsid w:val="0F52F2BF"/>
    <w:rsid w:val="0F73D8C1"/>
    <w:rsid w:val="0F758850"/>
    <w:rsid w:val="0F765113"/>
    <w:rsid w:val="0F7EAC12"/>
    <w:rsid w:val="0F82B6F7"/>
    <w:rsid w:val="0F8CAF57"/>
    <w:rsid w:val="0F8F4C5D"/>
    <w:rsid w:val="0F900E6E"/>
    <w:rsid w:val="0FA2F5CB"/>
    <w:rsid w:val="0FA4E3A2"/>
    <w:rsid w:val="0FA7731C"/>
    <w:rsid w:val="0FA83F7D"/>
    <w:rsid w:val="0FAF2106"/>
    <w:rsid w:val="0FB6F747"/>
    <w:rsid w:val="0FB7AF82"/>
    <w:rsid w:val="0FC29D0C"/>
    <w:rsid w:val="0FDB09F4"/>
    <w:rsid w:val="0FDB9D0D"/>
    <w:rsid w:val="0FDDEE83"/>
    <w:rsid w:val="0FDEE9D9"/>
    <w:rsid w:val="0FDF85A9"/>
    <w:rsid w:val="0FE57431"/>
    <w:rsid w:val="0FEB5303"/>
    <w:rsid w:val="0FF87087"/>
    <w:rsid w:val="10021F53"/>
    <w:rsid w:val="1003D2C8"/>
    <w:rsid w:val="100D5D3B"/>
    <w:rsid w:val="10128D36"/>
    <w:rsid w:val="101D73AE"/>
    <w:rsid w:val="10274145"/>
    <w:rsid w:val="1030CA0A"/>
    <w:rsid w:val="10455205"/>
    <w:rsid w:val="104ADA8E"/>
    <w:rsid w:val="10591CE8"/>
    <w:rsid w:val="10628029"/>
    <w:rsid w:val="106B7FF3"/>
    <w:rsid w:val="106DA8AC"/>
    <w:rsid w:val="106E71BB"/>
    <w:rsid w:val="10768A3B"/>
    <w:rsid w:val="107CFF01"/>
    <w:rsid w:val="10826031"/>
    <w:rsid w:val="1084C953"/>
    <w:rsid w:val="1087AE64"/>
    <w:rsid w:val="108BCA3D"/>
    <w:rsid w:val="108C25A1"/>
    <w:rsid w:val="1096BE8C"/>
    <w:rsid w:val="109B7026"/>
    <w:rsid w:val="109BAE1A"/>
    <w:rsid w:val="109CA891"/>
    <w:rsid w:val="10A93311"/>
    <w:rsid w:val="10B927AE"/>
    <w:rsid w:val="10C94A12"/>
    <w:rsid w:val="10CFA2C5"/>
    <w:rsid w:val="10DA74A1"/>
    <w:rsid w:val="10DD4F45"/>
    <w:rsid w:val="10E05B48"/>
    <w:rsid w:val="10E6231F"/>
    <w:rsid w:val="10EC7109"/>
    <w:rsid w:val="10FDAE31"/>
    <w:rsid w:val="11091C08"/>
    <w:rsid w:val="110EEE93"/>
    <w:rsid w:val="1110450D"/>
    <w:rsid w:val="1118117C"/>
    <w:rsid w:val="111BB6E6"/>
    <w:rsid w:val="111C3CF4"/>
    <w:rsid w:val="1120F280"/>
    <w:rsid w:val="11232238"/>
    <w:rsid w:val="112E6804"/>
    <w:rsid w:val="1134D12E"/>
    <w:rsid w:val="11370104"/>
    <w:rsid w:val="1137025F"/>
    <w:rsid w:val="113D26F0"/>
    <w:rsid w:val="113D9C56"/>
    <w:rsid w:val="11538BF7"/>
    <w:rsid w:val="1156B939"/>
    <w:rsid w:val="1162D1DE"/>
    <w:rsid w:val="11642B81"/>
    <w:rsid w:val="11698854"/>
    <w:rsid w:val="116B5E79"/>
    <w:rsid w:val="116BB39E"/>
    <w:rsid w:val="1185842B"/>
    <w:rsid w:val="119BE623"/>
    <w:rsid w:val="119F1A38"/>
    <w:rsid w:val="119F38F2"/>
    <w:rsid w:val="11A05D76"/>
    <w:rsid w:val="11A30EBA"/>
    <w:rsid w:val="11A36403"/>
    <w:rsid w:val="11A3F4F2"/>
    <w:rsid w:val="11AE9C9D"/>
    <w:rsid w:val="11B530A1"/>
    <w:rsid w:val="11B5F5A4"/>
    <w:rsid w:val="11BC0DAE"/>
    <w:rsid w:val="11DB8513"/>
    <w:rsid w:val="120434B8"/>
    <w:rsid w:val="120508C1"/>
    <w:rsid w:val="120D98EE"/>
    <w:rsid w:val="1215B5C2"/>
    <w:rsid w:val="121671F0"/>
    <w:rsid w:val="121DFD4C"/>
    <w:rsid w:val="1227CCAC"/>
    <w:rsid w:val="12415DBC"/>
    <w:rsid w:val="124AD541"/>
    <w:rsid w:val="124DE945"/>
    <w:rsid w:val="12532A80"/>
    <w:rsid w:val="125396B6"/>
    <w:rsid w:val="1254DE98"/>
    <w:rsid w:val="1254FB2B"/>
    <w:rsid w:val="125E88EF"/>
    <w:rsid w:val="12668DE5"/>
    <w:rsid w:val="12693110"/>
    <w:rsid w:val="126D844D"/>
    <w:rsid w:val="1277FC8F"/>
    <w:rsid w:val="128258FC"/>
    <w:rsid w:val="12896282"/>
    <w:rsid w:val="1296487C"/>
    <w:rsid w:val="129B8BCD"/>
    <w:rsid w:val="129BB392"/>
    <w:rsid w:val="129CC11D"/>
    <w:rsid w:val="12AC4779"/>
    <w:rsid w:val="12ACB164"/>
    <w:rsid w:val="12B0DCEC"/>
    <w:rsid w:val="12B63EEA"/>
    <w:rsid w:val="12C05827"/>
    <w:rsid w:val="12C1D1A6"/>
    <w:rsid w:val="12C84B1B"/>
    <w:rsid w:val="12CC9070"/>
    <w:rsid w:val="12CE77D6"/>
    <w:rsid w:val="12DACD50"/>
    <w:rsid w:val="12DCE01E"/>
    <w:rsid w:val="12DCF08F"/>
    <w:rsid w:val="12E3339F"/>
    <w:rsid w:val="12E431FA"/>
    <w:rsid w:val="12E5BF08"/>
    <w:rsid w:val="12E8F655"/>
    <w:rsid w:val="13049C5C"/>
    <w:rsid w:val="13078635"/>
    <w:rsid w:val="1318B65A"/>
    <w:rsid w:val="13257DE2"/>
    <w:rsid w:val="132C24B2"/>
    <w:rsid w:val="132CA219"/>
    <w:rsid w:val="132DDA01"/>
    <w:rsid w:val="1335416F"/>
    <w:rsid w:val="13386A96"/>
    <w:rsid w:val="133EFC76"/>
    <w:rsid w:val="13428D06"/>
    <w:rsid w:val="1342AB27"/>
    <w:rsid w:val="1342D340"/>
    <w:rsid w:val="1354E002"/>
    <w:rsid w:val="13585019"/>
    <w:rsid w:val="135B3DA3"/>
    <w:rsid w:val="135C1C44"/>
    <w:rsid w:val="135F3804"/>
    <w:rsid w:val="136680DC"/>
    <w:rsid w:val="137A0672"/>
    <w:rsid w:val="138CAF32"/>
    <w:rsid w:val="138E9A98"/>
    <w:rsid w:val="1397A689"/>
    <w:rsid w:val="13A97C0C"/>
    <w:rsid w:val="13AA907C"/>
    <w:rsid w:val="13AD7810"/>
    <w:rsid w:val="13AE2E28"/>
    <w:rsid w:val="13C28CEA"/>
    <w:rsid w:val="13C41683"/>
    <w:rsid w:val="13C76381"/>
    <w:rsid w:val="13C8C828"/>
    <w:rsid w:val="13DFCAEC"/>
    <w:rsid w:val="13E34969"/>
    <w:rsid w:val="13F2BA0F"/>
    <w:rsid w:val="13F3106D"/>
    <w:rsid w:val="13F51134"/>
    <w:rsid w:val="1405C245"/>
    <w:rsid w:val="1411831B"/>
    <w:rsid w:val="14159B85"/>
    <w:rsid w:val="141DB26D"/>
    <w:rsid w:val="1425964A"/>
    <w:rsid w:val="1427E678"/>
    <w:rsid w:val="14303D78"/>
    <w:rsid w:val="14325EDC"/>
    <w:rsid w:val="14385435"/>
    <w:rsid w:val="14490404"/>
    <w:rsid w:val="144D98F2"/>
    <w:rsid w:val="1471B93B"/>
    <w:rsid w:val="1476A6EB"/>
    <w:rsid w:val="14822057"/>
    <w:rsid w:val="148845AE"/>
    <w:rsid w:val="1499D7B1"/>
    <w:rsid w:val="149A5E2F"/>
    <w:rsid w:val="149E6881"/>
    <w:rsid w:val="14A6B00A"/>
    <w:rsid w:val="14B1193A"/>
    <w:rsid w:val="14B8FED5"/>
    <w:rsid w:val="14C55717"/>
    <w:rsid w:val="14C70349"/>
    <w:rsid w:val="14CE477D"/>
    <w:rsid w:val="14CFE9B1"/>
    <w:rsid w:val="14F08A51"/>
    <w:rsid w:val="151053C6"/>
    <w:rsid w:val="15159A4A"/>
    <w:rsid w:val="151C0AD9"/>
    <w:rsid w:val="152537E6"/>
    <w:rsid w:val="1539622E"/>
    <w:rsid w:val="1545037A"/>
    <w:rsid w:val="154A7A35"/>
    <w:rsid w:val="154FA3FB"/>
    <w:rsid w:val="155027E6"/>
    <w:rsid w:val="15513ABC"/>
    <w:rsid w:val="155C1FC0"/>
    <w:rsid w:val="15615D10"/>
    <w:rsid w:val="15671062"/>
    <w:rsid w:val="1567B685"/>
    <w:rsid w:val="156922D3"/>
    <w:rsid w:val="156DBDB7"/>
    <w:rsid w:val="1570780D"/>
    <w:rsid w:val="15714A8C"/>
    <w:rsid w:val="158E921E"/>
    <w:rsid w:val="15963531"/>
    <w:rsid w:val="159CE7BE"/>
    <w:rsid w:val="15A1A979"/>
    <w:rsid w:val="15A28934"/>
    <w:rsid w:val="15B3918F"/>
    <w:rsid w:val="15B4F32E"/>
    <w:rsid w:val="15C0BB15"/>
    <w:rsid w:val="15C44FFB"/>
    <w:rsid w:val="15CE171B"/>
    <w:rsid w:val="15D59596"/>
    <w:rsid w:val="15DDA725"/>
    <w:rsid w:val="15E0F614"/>
    <w:rsid w:val="15ED8AAA"/>
    <w:rsid w:val="15EF7635"/>
    <w:rsid w:val="15FB3083"/>
    <w:rsid w:val="16097D79"/>
    <w:rsid w:val="160E7DF8"/>
    <w:rsid w:val="161DF67F"/>
    <w:rsid w:val="1621C11C"/>
    <w:rsid w:val="1622F624"/>
    <w:rsid w:val="162BCDA0"/>
    <w:rsid w:val="16330868"/>
    <w:rsid w:val="163F2B05"/>
    <w:rsid w:val="16404B96"/>
    <w:rsid w:val="1646A2C4"/>
    <w:rsid w:val="164BF03E"/>
    <w:rsid w:val="1662821C"/>
    <w:rsid w:val="16687C55"/>
    <w:rsid w:val="166BB7F2"/>
    <w:rsid w:val="167118AD"/>
    <w:rsid w:val="1675D382"/>
    <w:rsid w:val="168D2DD9"/>
    <w:rsid w:val="1695ECE7"/>
    <w:rsid w:val="16966113"/>
    <w:rsid w:val="16A565DA"/>
    <w:rsid w:val="16C07B75"/>
    <w:rsid w:val="16C54CA8"/>
    <w:rsid w:val="16CD3666"/>
    <w:rsid w:val="16D728DC"/>
    <w:rsid w:val="16D7B6FD"/>
    <w:rsid w:val="16D8C91C"/>
    <w:rsid w:val="16F3E4F0"/>
    <w:rsid w:val="16F7074E"/>
    <w:rsid w:val="16F9044B"/>
    <w:rsid w:val="1701E838"/>
    <w:rsid w:val="17020B16"/>
    <w:rsid w:val="1704FE79"/>
    <w:rsid w:val="17199F55"/>
    <w:rsid w:val="1723047D"/>
    <w:rsid w:val="1725EA42"/>
    <w:rsid w:val="17285828"/>
    <w:rsid w:val="172A04E6"/>
    <w:rsid w:val="17362D9C"/>
    <w:rsid w:val="1739ED97"/>
    <w:rsid w:val="1740D77B"/>
    <w:rsid w:val="1742C7D8"/>
    <w:rsid w:val="17485A59"/>
    <w:rsid w:val="174D9224"/>
    <w:rsid w:val="175FB94C"/>
    <w:rsid w:val="17622590"/>
    <w:rsid w:val="176A8527"/>
    <w:rsid w:val="17768B04"/>
    <w:rsid w:val="17851A84"/>
    <w:rsid w:val="178F8707"/>
    <w:rsid w:val="17911CB7"/>
    <w:rsid w:val="179733CF"/>
    <w:rsid w:val="17A5234A"/>
    <w:rsid w:val="17A559DA"/>
    <w:rsid w:val="17B6BEDD"/>
    <w:rsid w:val="17E778A6"/>
    <w:rsid w:val="17EA3FCF"/>
    <w:rsid w:val="17EC6D18"/>
    <w:rsid w:val="17F9EE8C"/>
    <w:rsid w:val="17FB1591"/>
    <w:rsid w:val="1805A6AD"/>
    <w:rsid w:val="180DEC0D"/>
    <w:rsid w:val="181E66F4"/>
    <w:rsid w:val="183C3E86"/>
    <w:rsid w:val="184EEBB3"/>
    <w:rsid w:val="1851808C"/>
    <w:rsid w:val="185DF732"/>
    <w:rsid w:val="186333DC"/>
    <w:rsid w:val="187E89F3"/>
    <w:rsid w:val="1881920E"/>
    <w:rsid w:val="18821D97"/>
    <w:rsid w:val="18823A96"/>
    <w:rsid w:val="18894950"/>
    <w:rsid w:val="188C1392"/>
    <w:rsid w:val="188CB0A5"/>
    <w:rsid w:val="18AD254C"/>
    <w:rsid w:val="18BC7167"/>
    <w:rsid w:val="18FC6E59"/>
    <w:rsid w:val="190B8EB7"/>
    <w:rsid w:val="191424F8"/>
    <w:rsid w:val="192ED019"/>
    <w:rsid w:val="193C56F9"/>
    <w:rsid w:val="193D0910"/>
    <w:rsid w:val="194A3AD8"/>
    <w:rsid w:val="194AEC0E"/>
    <w:rsid w:val="194BAB81"/>
    <w:rsid w:val="194F257D"/>
    <w:rsid w:val="195A1508"/>
    <w:rsid w:val="195C005F"/>
    <w:rsid w:val="19606D52"/>
    <w:rsid w:val="19680846"/>
    <w:rsid w:val="1973979B"/>
    <w:rsid w:val="19936E8E"/>
    <w:rsid w:val="1994B640"/>
    <w:rsid w:val="19987DD7"/>
    <w:rsid w:val="19AE859F"/>
    <w:rsid w:val="19AEE3E0"/>
    <w:rsid w:val="19B1930C"/>
    <w:rsid w:val="19B2AAC7"/>
    <w:rsid w:val="19C03518"/>
    <w:rsid w:val="19C53A15"/>
    <w:rsid w:val="19D97065"/>
    <w:rsid w:val="19ECF678"/>
    <w:rsid w:val="19EF029F"/>
    <w:rsid w:val="19FA4EBA"/>
    <w:rsid w:val="19FC4067"/>
    <w:rsid w:val="1A00BA50"/>
    <w:rsid w:val="1A0CA5CB"/>
    <w:rsid w:val="1A1A0ED4"/>
    <w:rsid w:val="1A24B3CE"/>
    <w:rsid w:val="1A32DBA2"/>
    <w:rsid w:val="1A397664"/>
    <w:rsid w:val="1A40122B"/>
    <w:rsid w:val="1A4B1478"/>
    <w:rsid w:val="1A4D4939"/>
    <w:rsid w:val="1A4F5016"/>
    <w:rsid w:val="1A507591"/>
    <w:rsid w:val="1A5776AA"/>
    <w:rsid w:val="1A5BFA0D"/>
    <w:rsid w:val="1A5DAF0E"/>
    <w:rsid w:val="1A60F544"/>
    <w:rsid w:val="1A675BFF"/>
    <w:rsid w:val="1A69E9AA"/>
    <w:rsid w:val="1A8F0591"/>
    <w:rsid w:val="1A987016"/>
    <w:rsid w:val="1AA44BCA"/>
    <w:rsid w:val="1AB26188"/>
    <w:rsid w:val="1AB6D0A4"/>
    <w:rsid w:val="1AB837A3"/>
    <w:rsid w:val="1AB913B5"/>
    <w:rsid w:val="1ABCC535"/>
    <w:rsid w:val="1AC3E773"/>
    <w:rsid w:val="1AD16832"/>
    <w:rsid w:val="1AD40D1E"/>
    <w:rsid w:val="1AEF5886"/>
    <w:rsid w:val="1AF0CF2E"/>
    <w:rsid w:val="1B06B544"/>
    <w:rsid w:val="1B08D9E8"/>
    <w:rsid w:val="1B09C156"/>
    <w:rsid w:val="1B0E3985"/>
    <w:rsid w:val="1B1061E5"/>
    <w:rsid w:val="1B3294AD"/>
    <w:rsid w:val="1B382994"/>
    <w:rsid w:val="1B46BCB8"/>
    <w:rsid w:val="1B7966BB"/>
    <w:rsid w:val="1B82807F"/>
    <w:rsid w:val="1B8D9389"/>
    <w:rsid w:val="1B93F12E"/>
    <w:rsid w:val="1B95725E"/>
    <w:rsid w:val="1B95D24C"/>
    <w:rsid w:val="1B998C25"/>
    <w:rsid w:val="1BA84262"/>
    <w:rsid w:val="1BA86A16"/>
    <w:rsid w:val="1BA98055"/>
    <w:rsid w:val="1BB6347C"/>
    <w:rsid w:val="1BBA5CF4"/>
    <w:rsid w:val="1BBF97BA"/>
    <w:rsid w:val="1BC99942"/>
    <w:rsid w:val="1BD46921"/>
    <w:rsid w:val="1BDB191C"/>
    <w:rsid w:val="1BE923B8"/>
    <w:rsid w:val="1BEEAF97"/>
    <w:rsid w:val="1C0ECEB0"/>
    <w:rsid w:val="1C14E5AE"/>
    <w:rsid w:val="1C290F8E"/>
    <w:rsid w:val="1C397296"/>
    <w:rsid w:val="1C548647"/>
    <w:rsid w:val="1C5BE67F"/>
    <w:rsid w:val="1C731D54"/>
    <w:rsid w:val="1C76A768"/>
    <w:rsid w:val="1C7B6B3F"/>
    <w:rsid w:val="1C919D73"/>
    <w:rsid w:val="1C94AC8C"/>
    <w:rsid w:val="1C9BB255"/>
    <w:rsid w:val="1CA1C307"/>
    <w:rsid w:val="1CA7ABEE"/>
    <w:rsid w:val="1CB31B4D"/>
    <w:rsid w:val="1CC1FAAA"/>
    <w:rsid w:val="1CC62DA5"/>
    <w:rsid w:val="1CCB648A"/>
    <w:rsid w:val="1CD6B3D0"/>
    <w:rsid w:val="1CE804E1"/>
    <w:rsid w:val="1CF23FA2"/>
    <w:rsid w:val="1CFE35E8"/>
    <w:rsid w:val="1D01579B"/>
    <w:rsid w:val="1D0252C6"/>
    <w:rsid w:val="1D0DA251"/>
    <w:rsid w:val="1D0DC507"/>
    <w:rsid w:val="1D0F0A39"/>
    <w:rsid w:val="1D1B9FC3"/>
    <w:rsid w:val="1D1D829B"/>
    <w:rsid w:val="1D1E2007"/>
    <w:rsid w:val="1D2538FC"/>
    <w:rsid w:val="1D2CCEAA"/>
    <w:rsid w:val="1D35071C"/>
    <w:rsid w:val="1D3A5A14"/>
    <w:rsid w:val="1D4BD4B6"/>
    <w:rsid w:val="1D8190DB"/>
    <w:rsid w:val="1D82B009"/>
    <w:rsid w:val="1D86A348"/>
    <w:rsid w:val="1D88D3B8"/>
    <w:rsid w:val="1D90F82E"/>
    <w:rsid w:val="1D9C520E"/>
    <w:rsid w:val="1DA8D894"/>
    <w:rsid w:val="1DAD0286"/>
    <w:rsid w:val="1DCD9061"/>
    <w:rsid w:val="1DD33C8B"/>
    <w:rsid w:val="1DD54BA0"/>
    <w:rsid w:val="1DD7C85E"/>
    <w:rsid w:val="1DD9913D"/>
    <w:rsid w:val="1DEEDA40"/>
    <w:rsid w:val="1DF99D59"/>
    <w:rsid w:val="1E00B730"/>
    <w:rsid w:val="1E061EF1"/>
    <w:rsid w:val="1E0FC99F"/>
    <w:rsid w:val="1E1951A1"/>
    <w:rsid w:val="1E1A2C96"/>
    <w:rsid w:val="1E1EEFE0"/>
    <w:rsid w:val="1E22B5D2"/>
    <w:rsid w:val="1E351CE5"/>
    <w:rsid w:val="1E483C21"/>
    <w:rsid w:val="1E486B40"/>
    <w:rsid w:val="1E562DB0"/>
    <w:rsid w:val="1E5C5BBD"/>
    <w:rsid w:val="1E607295"/>
    <w:rsid w:val="1E61B2B1"/>
    <w:rsid w:val="1E661941"/>
    <w:rsid w:val="1E73DA5D"/>
    <w:rsid w:val="1E790189"/>
    <w:rsid w:val="1E822BF1"/>
    <w:rsid w:val="1E8BAB58"/>
    <w:rsid w:val="1E8E52C0"/>
    <w:rsid w:val="1E8E9197"/>
    <w:rsid w:val="1EA3C759"/>
    <w:rsid w:val="1EA41340"/>
    <w:rsid w:val="1EAC189F"/>
    <w:rsid w:val="1EB6E17E"/>
    <w:rsid w:val="1EC7BD43"/>
    <w:rsid w:val="1EC96F94"/>
    <w:rsid w:val="1ED324C3"/>
    <w:rsid w:val="1EDC6C04"/>
    <w:rsid w:val="1EDEE8A8"/>
    <w:rsid w:val="1EEA145A"/>
    <w:rsid w:val="1EF1CE47"/>
    <w:rsid w:val="1F05064F"/>
    <w:rsid w:val="1F1458C3"/>
    <w:rsid w:val="1F19F437"/>
    <w:rsid w:val="1F2142A0"/>
    <w:rsid w:val="1F2186F9"/>
    <w:rsid w:val="1F2AE141"/>
    <w:rsid w:val="1F410311"/>
    <w:rsid w:val="1F4A1602"/>
    <w:rsid w:val="1F4CFF9F"/>
    <w:rsid w:val="1F52F80E"/>
    <w:rsid w:val="1F5ABF79"/>
    <w:rsid w:val="1F608488"/>
    <w:rsid w:val="1F8301C3"/>
    <w:rsid w:val="1F93C7B0"/>
    <w:rsid w:val="1FB1ECF9"/>
    <w:rsid w:val="1FB6A54B"/>
    <w:rsid w:val="1FBA0398"/>
    <w:rsid w:val="1FBE3FFE"/>
    <w:rsid w:val="1FC1BC38"/>
    <w:rsid w:val="1FD4C413"/>
    <w:rsid w:val="1FD8D49D"/>
    <w:rsid w:val="1FDBFAD5"/>
    <w:rsid w:val="1FEE32EA"/>
    <w:rsid w:val="1FF26F4E"/>
    <w:rsid w:val="1FF9A911"/>
    <w:rsid w:val="1FFBF046"/>
    <w:rsid w:val="2000523A"/>
    <w:rsid w:val="20093CF4"/>
    <w:rsid w:val="2010392E"/>
    <w:rsid w:val="2029B86B"/>
    <w:rsid w:val="203A5F83"/>
    <w:rsid w:val="203DEB91"/>
    <w:rsid w:val="20481970"/>
    <w:rsid w:val="204C6C92"/>
    <w:rsid w:val="2056B9D4"/>
    <w:rsid w:val="20746DEA"/>
    <w:rsid w:val="207A976B"/>
    <w:rsid w:val="20903B78"/>
    <w:rsid w:val="20A3A636"/>
    <w:rsid w:val="20BC8D9E"/>
    <w:rsid w:val="20C42F31"/>
    <w:rsid w:val="20DF248A"/>
    <w:rsid w:val="20DFDE9A"/>
    <w:rsid w:val="20EAD163"/>
    <w:rsid w:val="20F3C8E3"/>
    <w:rsid w:val="20F400A3"/>
    <w:rsid w:val="20FF7798"/>
    <w:rsid w:val="210F40D9"/>
    <w:rsid w:val="21143DAF"/>
    <w:rsid w:val="2114B1E3"/>
    <w:rsid w:val="211E02E8"/>
    <w:rsid w:val="2129BE86"/>
    <w:rsid w:val="2135983E"/>
    <w:rsid w:val="2142A195"/>
    <w:rsid w:val="214A1D63"/>
    <w:rsid w:val="21553901"/>
    <w:rsid w:val="2174EA8A"/>
    <w:rsid w:val="2186BD3A"/>
    <w:rsid w:val="21874F50"/>
    <w:rsid w:val="2187AD22"/>
    <w:rsid w:val="2187CBDE"/>
    <w:rsid w:val="218BF5BE"/>
    <w:rsid w:val="21ABAC9A"/>
    <w:rsid w:val="21AD98FA"/>
    <w:rsid w:val="21B2C5B7"/>
    <w:rsid w:val="21BA327F"/>
    <w:rsid w:val="21BF4C63"/>
    <w:rsid w:val="21C426C7"/>
    <w:rsid w:val="21D464B2"/>
    <w:rsid w:val="21DCF01D"/>
    <w:rsid w:val="21DFBF85"/>
    <w:rsid w:val="21F1E106"/>
    <w:rsid w:val="21F503D9"/>
    <w:rsid w:val="21F55851"/>
    <w:rsid w:val="21F5EAA6"/>
    <w:rsid w:val="21FDCC2B"/>
    <w:rsid w:val="22035DFD"/>
    <w:rsid w:val="2216A046"/>
    <w:rsid w:val="221F111A"/>
    <w:rsid w:val="22295D94"/>
    <w:rsid w:val="222B3D60"/>
    <w:rsid w:val="2230EA24"/>
    <w:rsid w:val="223CCFDB"/>
    <w:rsid w:val="223D6A03"/>
    <w:rsid w:val="224889FF"/>
    <w:rsid w:val="224D34DF"/>
    <w:rsid w:val="224F0E15"/>
    <w:rsid w:val="2258FC54"/>
    <w:rsid w:val="225DA7CF"/>
    <w:rsid w:val="2261DD1C"/>
    <w:rsid w:val="2277257A"/>
    <w:rsid w:val="2278E6CA"/>
    <w:rsid w:val="2285CCA7"/>
    <w:rsid w:val="22A18540"/>
    <w:rsid w:val="22A5CE6D"/>
    <w:rsid w:val="22ACD9BE"/>
    <w:rsid w:val="22B7CD30"/>
    <w:rsid w:val="22BCBB6B"/>
    <w:rsid w:val="22BF488B"/>
    <w:rsid w:val="22C9F2DA"/>
    <w:rsid w:val="22CAC9EC"/>
    <w:rsid w:val="22CF238A"/>
    <w:rsid w:val="22E3AE11"/>
    <w:rsid w:val="22F9E14D"/>
    <w:rsid w:val="22FDE4BB"/>
    <w:rsid w:val="23047C80"/>
    <w:rsid w:val="231DDA0D"/>
    <w:rsid w:val="233A9874"/>
    <w:rsid w:val="233CE786"/>
    <w:rsid w:val="234B42AE"/>
    <w:rsid w:val="234DAD05"/>
    <w:rsid w:val="236FAEC7"/>
    <w:rsid w:val="2370242D"/>
    <w:rsid w:val="23751C18"/>
    <w:rsid w:val="2376A1E1"/>
    <w:rsid w:val="237EA6EF"/>
    <w:rsid w:val="23848AB5"/>
    <w:rsid w:val="238AB8A5"/>
    <w:rsid w:val="239251C1"/>
    <w:rsid w:val="23937CD6"/>
    <w:rsid w:val="23953930"/>
    <w:rsid w:val="239AB139"/>
    <w:rsid w:val="239D4C00"/>
    <w:rsid w:val="239E71B9"/>
    <w:rsid w:val="23A970D7"/>
    <w:rsid w:val="23AF12AF"/>
    <w:rsid w:val="23B2F7CA"/>
    <w:rsid w:val="23BC7D69"/>
    <w:rsid w:val="23C8BCD5"/>
    <w:rsid w:val="23D01DFB"/>
    <w:rsid w:val="23D40924"/>
    <w:rsid w:val="23DE8FD0"/>
    <w:rsid w:val="23EEF636"/>
    <w:rsid w:val="23F15DE1"/>
    <w:rsid w:val="23F1602C"/>
    <w:rsid w:val="23F28801"/>
    <w:rsid w:val="23F5B9FC"/>
    <w:rsid w:val="23FC78A6"/>
    <w:rsid w:val="23FF308B"/>
    <w:rsid w:val="2420B0B1"/>
    <w:rsid w:val="24290C83"/>
    <w:rsid w:val="242C91D1"/>
    <w:rsid w:val="243A0D59"/>
    <w:rsid w:val="243DC823"/>
    <w:rsid w:val="244B8FB9"/>
    <w:rsid w:val="2459BA87"/>
    <w:rsid w:val="245D443D"/>
    <w:rsid w:val="245F9EA5"/>
    <w:rsid w:val="24730B46"/>
    <w:rsid w:val="24772A0A"/>
    <w:rsid w:val="247E690F"/>
    <w:rsid w:val="248CE5A8"/>
    <w:rsid w:val="249414CE"/>
    <w:rsid w:val="24A5A6E9"/>
    <w:rsid w:val="24A70F2B"/>
    <w:rsid w:val="24ABD00D"/>
    <w:rsid w:val="24AE1A25"/>
    <w:rsid w:val="24B31F6E"/>
    <w:rsid w:val="24C91401"/>
    <w:rsid w:val="24D5825A"/>
    <w:rsid w:val="24E36221"/>
    <w:rsid w:val="24E4BBE5"/>
    <w:rsid w:val="24F33943"/>
    <w:rsid w:val="24F6C892"/>
    <w:rsid w:val="24F83C49"/>
    <w:rsid w:val="2522EC1D"/>
    <w:rsid w:val="252A86E9"/>
    <w:rsid w:val="25390E33"/>
    <w:rsid w:val="2550FC16"/>
    <w:rsid w:val="255FADA4"/>
    <w:rsid w:val="256396BF"/>
    <w:rsid w:val="256818D0"/>
    <w:rsid w:val="256A4B0A"/>
    <w:rsid w:val="256E665C"/>
    <w:rsid w:val="256FDDC9"/>
    <w:rsid w:val="25734C89"/>
    <w:rsid w:val="25747B51"/>
    <w:rsid w:val="25777104"/>
    <w:rsid w:val="257BDF05"/>
    <w:rsid w:val="25866204"/>
    <w:rsid w:val="258E9289"/>
    <w:rsid w:val="25A3EE2B"/>
    <w:rsid w:val="25A956AF"/>
    <w:rsid w:val="25AA2BCA"/>
    <w:rsid w:val="25AE4E4A"/>
    <w:rsid w:val="25B45F66"/>
    <w:rsid w:val="25BE91AC"/>
    <w:rsid w:val="25C12E31"/>
    <w:rsid w:val="25C7F895"/>
    <w:rsid w:val="25D06F43"/>
    <w:rsid w:val="25EF29CE"/>
    <w:rsid w:val="25FB636D"/>
    <w:rsid w:val="2609B58F"/>
    <w:rsid w:val="261BB47F"/>
    <w:rsid w:val="26241893"/>
    <w:rsid w:val="2624CB7C"/>
    <w:rsid w:val="262C60FB"/>
    <w:rsid w:val="262D6D90"/>
    <w:rsid w:val="262DB954"/>
    <w:rsid w:val="2649672E"/>
    <w:rsid w:val="264A127C"/>
    <w:rsid w:val="2651B48B"/>
    <w:rsid w:val="265B9851"/>
    <w:rsid w:val="26647595"/>
    <w:rsid w:val="26669828"/>
    <w:rsid w:val="26696FAE"/>
    <w:rsid w:val="267E83BC"/>
    <w:rsid w:val="2682801E"/>
    <w:rsid w:val="268EBCFE"/>
    <w:rsid w:val="26968198"/>
    <w:rsid w:val="269C5C47"/>
    <w:rsid w:val="26A0BFEB"/>
    <w:rsid w:val="26A1B690"/>
    <w:rsid w:val="26A218E4"/>
    <w:rsid w:val="26A45B17"/>
    <w:rsid w:val="26A82989"/>
    <w:rsid w:val="26C342A2"/>
    <w:rsid w:val="26C44D2B"/>
    <w:rsid w:val="26C8E9BE"/>
    <w:rsid w:val="26D5124E"/>
    <w:rsid w:val="26D52D02"/>
    <w:rsid w:val="26E52C3A"/>
    <w:rsid w:val="26EA0CD0"/>
    <w:rsid w:val="2703455D"/>
    <w:rsid w:val="2703E523"/>
    <w:rsid w:val="270EC54C"/>
    <w:rsid w:val="270EDC2E"/>
    <w:rsid w:val="27104BB2"/>
    <w:rsid w:val="27120AB0"/>
    <w:rsid w:val="2717AF66"/>
    <w:rsid w:val="271891D7"/>
    <w:rsid w:val="271BA227"/>
    <w:rsid w:val="272ACEC7"/>
    <w:rsid w:val="272C2246"/>
    <w:rsid w:val="272D3694"/>
    <w:rsid w:val="272EAF9B"/>
    <w:rsid w:val="275510D2"/>
    <w:rsid w:val="275A9EBC"/>
    <w:rsid w:val="27637DC9"/>
    <w:rsid w:val="277D1D4A"/>
    <w:rsid w:val="2786AF1E"/>
    <w:rsid w:val="2792796E"/>
    <w:rsid w:val="2796D7DB"/>
    <w:rsid w:val="2799D551"/>
    <w:rsid w:val="279F9A3C"/>
    <w:rsid w:val="27A399F1"/>
    <w:rsid w:val="27B05A39"/>
    <w:rsid w:val="27B0A76A"/>
    <w:rsid w:val="27B0C1BB"/>
    <w:rsid w:val="27B62503"/>
    <w:rsid w:val="27E59967"/>
    <w:rsid w:val="27ECEF95"/>
    <w:rsid w:val="27F2658D"/>
    <w:rsid w:val="27F9264F"/>
    <w:rsid w:val="27FB2811"/>
    <w:rsid w:val="2811C97A"/>
    <w:rsid w:val="282285FE"/>
    <w:rsid w:val="2838BDAE"/>
    <w:rsid w:val="2846CE31"/>
    <w:rsid w:val="28558553"/>
    <w:rsid w:val="285976BC"/>
    <w:rsid w:val="286AFA2B"/>
    <w:rsid w:val="286B65F8"/>
    <w:rsid w:val="286CD748"/>
    <w:rsid w:val="28765073"/>
    <w:rsid w:val="287A1AF3"/>
    <w:rsid w:val="287EF07F"/>
    <w:rsid w:val="2894AF52"/>
    <w:rsid w:val="28A04E47"/>
    <w:rsid w:val="28A2734B"/>
    <w:rsid w:val="28A55C80"/>
    <w:rsid w:val="28B699EA"/>
    <w:rsid w:val="28BB3406"/>
    <w:rsid w:val="28BDBBD2"/>
    <w:rsid w:val="28C1034B"/>
    <w:rsid w:val="28C32903"/>
    <w:rsid w:val="28C7D32B"/>
    <w:rsid w:val="28CAED44"/>
    <w:rsid w:val="28CB9FCD"/>
    <w:rsid w:val="28D66B13"/>
    <w:rsid w:val="28D79BD9"/>
    <w:rsid w:val="28E22223"/>
    <w:rsid w:val="28EEE750"/>
    <w:rsid w:val="28F19603"/>
    <w:rsid w:val="2901071F"/>
    <w:rsid w:val="29108CC9"/>
    <w:rsid w:val="2917EC07"/>
    <w:rsid w:val="2918DC15"/>
    <w:rsid w:val="29388FB6"/>
    <w:rsid w:val="293D54AA"/>
    <w:rsid w:val="2942AE20"/>
    <w:rsid w:val="294868DF"/>
    <w:rsid w:val="2949085F"/>
    <w:rsid w:val="29510BC8"/>
    <w:rsid w:val="29553F3C"/>
    <w:rsid w:val="295D3AD0"/>
    <w:rsid w:val="29625FF8"/>
    <w:rsid w:val="29667565"/>
    <w:rsid w:val="296C2C67"/>
    <w:rsid w:val="297DAFAB"/>
    <w:rsid w:val="297EF06F"/>
    <w:rsid w:val="29830A31"/>
    <w:rsid w:val="29875DFE"/>
    <w:rsid w:val="298AD3C3"/>
    <w:rsid w:val="29AB4596"/>
    <w:rsid w:val="29AC32C6"/>
    <w:rsid w:val="29AD0D52"/>
    <w:rsid w:val="29AD16D6"/>
    <w:rsid w:val="29B2FAEF"/>
    <w:rsid w:val="29BFB6A3"/>
    <w:rsid w:val="29C139C8"/>
    <w:rsid w:val="29C2FDAE"/>
    <w:rsid w:val="29C4591F"/>
    <w:rsid w:val="29D25D64"/>
    <w:rsid w:val="29D2EBCD"/>
    <w:rsid w:val="29DE3624"/>
    <w:rsid w:val="29FD6474"/>
    <w:rsid w:val="2A09CF99"/>
    <w:rsid w:val="2A0F1AD5"/>
    <w:rsid w:val="2A16DA87"/>
    <w:rsid w:val="2A1865A2"/>
    <w:rsid w:val="2A193DBD"/>
    <w:rsid w:val="2A21A962"/>
    <w:rsid w:val="2A2ED6BC"/>
    <w:rsid w:val="2A4754D7"/>
    <w:rsid w:val="2A5E68E7"/>
    <w:rsid w:val="2A668CE9"/>
    <w:rsid w:val="2A690F02"/>
    <w:rsid w:val="2A7CA837"/>
    <w:rsid w:val="2A90168E"/>
    <w:rsid w:val="2AA27AF3"/>
    <w:rsid w:val="2AA66466"/>
    <w:rsid w:val="2AAA85D0"/>
    <w:rsid w:val="2AB0C641"/>
    <w:rsid w:val="2AC1A41A"/>
    <w:rsid w:val="2AD82E41"/>
    <w:rsid w:val="2ADF7ADA"/>
    <w:rsid w:val="2AE6A02D"/>
    <w:rsid w:val="2AE7E894"/>
    <w:rsid w:val="2AE855DF"/>
    <w:rsid w:val="2AEDCF54"/>
    <w:rsid w:val="2AFA4A6B"/>
    <w:rsid w:val="2AFA7CEB"/>
    <w:rsid w:val="2AFF0AA4"/>
    <w:rsid w:val="2B05B5A1"/>
    <w:rsid w:val="2B0E2FE1"/>
    <w:rsid w:val="2B15C204"/>
    <w:rsid w:val="2B19D036"/>
    <w:rsid w:val="2B258C93"/>
    <w:rsid w:val="2B2DCA52"/>
    <w:rsid w:val="2B32C8D3"/>
    <w:rsid w:val="2B37498B"/>
    <w:rsid w:val="2B374FC5"/>
    <w:rsid w:val="2B432C8D"/>
    <w:rsid w:val="2B4DC61C"/>
    <w:rsid w:val="2B540B0C"/>
    <w:rsid w:val="2B5D168F"/>
    <w:rsid w:val="2B5F1681"/>
    <w:rsid w:val="2B6422E0"/>
    <w:rsid w:val="2B66E396"/>
    <w:rsid w:val="2B6B0F59"/>
    <w:rsid w:val="2B71DB6C"/>
    <w:rsid w:val="2B826F8B"/>
    <w:rsid w:val="2B894C64"/>
    <w:rsid w:val="2B8C4D91"/>
    <w:rsid w:val="2B8D2099"/>
    <w:rsid w:val="2B8D91FB"/>
    <w:rsid w:val="2B90D920"/>
    <w:rsid w:val="2BA17D19"/>
    <w:rsid w:val="2BB8583B"/>
    <w:rsid w:val="2BBF0AEF"/>
    <w:rsid w:val="2BCC0905"/>
    <w:rsid w:val="2BD0DF4C"/>
    <w:rsid w:val="2BD59EEE"/>
    <w:rsid w:val="2BE42ED8"/>
    <w:rsid w:val="2BE6BEC9"/>
    <w:rsid w:val="2BF9583F"/>
    <w:rsid w:val="2C0207E4"/>
    <w:rsid w:val="2C0B1983"/>
    <w:rsid w:val="2C1029BF"/>
    <w:rsid w:val="2C40742B"/>
    <w:rsid w:val="2C40BA50"/>
    <w:rsid w:val="2C4A40E6"/>
    <w:rsid w:val="2C4BB0A1"/>
    <w:rsid w:val="2C5DB833"/>
    <w:rsid w:val="2C5F7197"/>
    <w:rsid w:val="2C63B49C"/>
    <w:rsid w:val="2C677730"/>
    <w:rsid w:val="2C68AF76"/>
    <w:rsid w:val="2C73AE88"/>
    <w:rsid w:val="2C785AC7"/>
    <w:rsid w:val="2C840D66"/>
    <w:rsid w:val="2C877022"/>
    <w:rsid w:val="2C94FB1B"/>
    <w:rsid w:val="2C970FE0"/>
    <w:rsid w:val="2C98E1A4"/>
    <w:rsid w:val="2CB27748"/>
    <w:rsid w:val="2CB6B791"/>
    <w:rsid w:val="2CBE4B63"/>
    <w:rsid w:val="2CCD9EF8"/>
    <w:rsid w:val="2CCE4F24"/>
    <w:rsid w:val="2CD349C1"/>
    <w:rsid w:val="2CEE2641"/>
    <w:rsid w:val="2CEF53F2"/>
    <w:rsid w:val="2CF6C5A1"/>
    <w:rsid w:val="2CFAC577"/>
    <w:rsid w:val="2D1B0FC6"/>
    <w:rsid w:val="2D262DC7"/>
    <w:rsid w:val="2D2BD096"/>
    <w:rsid w:val="2D300532"/>
    <w:rsid w:val="2D39FAF2"/>
    <w:rsid w:val="2D453A3F"/>
    <w:rsid w:val="2D69F0DD"/>
    <w:rsid w:val="2D6B65A7"/>
    <w:rsid w:val="2D7CE254"/>
    <w:rsid w:val="2D7E1753"/>
    <w:rsid w:val="2D8088D7"/>
    <w:rsid w:val="2D839219"/>
    <w:rsid w:val="2DA133C1"/>
    <w:rsid w:val="2DAD406B"/>
    <w:rsid w:val="2DB58601"/>
    <w:rsid w:val="2DC44064"/>
    <w:rsid w:val="2DC95041"/>
    <w:rsid w:val="2DD4DCE0"/>
    <w:rsid w:val="2DD77596"/>
    <w:rsid w:val="2DDB78CA"/>
    <w:rsid w:val="2DE94342"/>
    <w:rsid w:val="2DED92A1"/>
    <w:rsid w:val="2DEEB3D1"/>
    <w:rsid w:val="2DFE763D"/>
    <w:rsid w:val="2E098F63"/>
    <w:rsid w:val="2E09A377"/>
    <w:rsid w:val="2E16C385"/>
    <w:rsid w:val="2E1BE3FB"/>
    <w:rsid w:val="2E2ADB84"/>
    <w:rsid w:val="2E2E2643"/>
    <w:rsid w:val="2E31E9BC"/>
    <w:rsid w:val="2E428701"/>
    <w:rsid w:val="2E465640"/>
    <w:rsid w:val="2E49ACAC"/>
    <w:rsid w:val="2E4BC34B"/>
    <w:rsid w:val="2E5A5085"/>
    <w:rsid w:val="2E5A569D"/>
    <w:rsid w:val="2E610210"/>
    <w:rsid w:val="2E620AA9"/>
    <w:rsid w:val="2E833BB3"/>
    <w:rsid w:val="2E88EC52"/>
    <w:rsid w:val="2E891734"/>
    <w:rsid w:val="2EB561C3"/>
    <w:rsid w:val="2EC67297"/>
    <w:rsid w:val="2EC95B7B"/>
    <w:rsid w:val="2ECD85DB"/>
    <w:rsid w:val="2ED2D4E9"/>
    <w:rsid w:val="2EDE356F"/>
    <w:rsid w:val="2EE4FE0B"/>
    <w:rsid w:val="2EE59E98"/>
    <w:rsid w:val="2EEC301F"/>
    <w:rsid w:val="2EF9A57D"/>
    <w:rsid w:val="2EFD8AFD"/>
    <w:rsid w:val="2F048164"/>
    <w:rsid w:val="2F0539C9"/>
    <w:rsid w:val="2F0CFC19"/>
    <w:rsid w:val="2F2BA1A4"/>
    <w:rsid w:val="2F2D71F1"/>
    <w:rsid w:val="2F2DCECE"/>
    <w:rsid w:val="2F3191EB"/>
    <w:rsid w:val="2F40E22D"/>
    <w:rsid w:val="2F489570"/>
    <w:rsid w:val="2F4A2F27"/>
    <w:rsid w:val="2F4C4B95"/>
    <w:rsid w:val="2F514284"/>
    <w:rsid w:val="2F5CD21C"/>
    <w:rsid w:val="2F623A4E"/>
    <w:rsid w:val="2F69FAB0"/>
    <w:rsid w:val="2F6CDC15"/>
    <w:rsid w:val="2F758319"/>
    <w:rsid w:val="2F8AB225"/>
    <w:rsid w:val="2F9A469E"/>
    <w:rsid w:val="2F9CC314"/>
    <w:rsid w:val="2F9E6726"/>
    <w:rsid w:val="2FA24733"/>
    <w:rsid w:val="2FAAF808"/>
    <w:rsid w:val="2FBA1AE4"/>
    <w:rsid w:val="2FBACDF8"/>
    <w:rsid w:val="2FC43976"/>
    <w:rsid w:val="2FC65649"/>
    <w:rsid w:val="2FCAB72B"/>
    <w:rsid w:val="2FD309D9"/>
    <w:rsid w:val="2FE5F68B"/>
    <w:rsid w:val="2FF0140C"/>
    <w:rsid w:val="2FF32026"/>
    <w:rsid w:val="2FF8FDB6"/>
    <w:rsid w:val="300775B2"/>
    <w:rsid w:val="30105C87"/>
    <w:rsid w:val="3018797C"/>
    <w:rsid w:val="301E093E"/>
    <w:rsid w:val="3020E3E1"/>
    <w:rsid w:val="3033DF98"/>
    <w:rsid w:val="303454E2"/>
    <w:rsid w:val="3044CDA6"/>
    <w:rsid w:val="304F5F67"/>
    <w:rsid w:val="3050CFB4"/>
    <w:rsid w:val="3065F697"/>
    <w:rsid w:val="3071E248"/>
    <w:rsid w:val="3083AE56"/>
    <w:rsid w:val="308A194A"/>
    <w:rsid w:val="308E6459"/>
    <w:rsid w:val="30909461"/>
    <w:rsid w:val="3095085F"/>
    <w:rsid w:val="309C7B2D"/>
    <w:rsid w:val="30B416B8"/>
    <w:rsid w:val="30C83884"/>
    <w:rsid w:val="30CB5C90"/>
    <w:rsid w:val="30CE787C"/>
    <w:rsid w:val="30D107A3"/>
    <w:rsid w:val="30DE3BE1"/>
    <w:rsid w:val="30DEEE35"/>
    <w:rsid w:val="30E07FB7"/>
    <w:rsid w:val="30F0D484"/>
    <w:rsid w:val="30F7A3C2"/>
    <w:rsid w:val="310A88F4"/>
    <w:rsid w:val="310AE975"/>
    <w:rsid w:val="31291084"/>
    <w:rsid w:val="313E882D"/>
    <w:rsid w:val="31459BD7"/>
    <w:rsid w:val="31504C86"/>
    <w:rsid w:val="315B2923"/>
    <w:rsid w:val="315E0E35"/>
    <w:rsid w:val="317BE193"/>
    <w:rsid w:val="31904DAC"/>
    <w:rsid w:val="3193FBAA"/>
    <w:rsid w:val="3197FAB5"/>
    <w:rsid w:val="319B19AF"/>
    <w:rsid w:val="31A381B8"/>
    <w:rsid w:val="31B26CF6"/>
    <w:rsid w:val="31B98335"/>
    <w:rsid w:val="31BC1486"/>
    <w:rsid w:val="31BD4EAB"/>
    <w:rsid w:val="31C3A03D"/>
    <w:rsid w:val="31D2160E"/>
    <w:rsid w:val="31D25148"/>
    <w:rsid w:val="31D8BFA2"/>
    <w:rsid w:val="31F51A63"/>
    <w:rsid w:val="3202D423"/>
    <w:rsid w:val="3205D833"/>
    <w:rsid w:val="320B3836"/>
    <w:rsid w:val="32111309"/>
    <w:rsid w:val="32151729"/>
    <w:rsid w:val="32278CB6"/>
    <w:rsid w:val="3227A99E"/>
    <w:rsid w:val="32283772"/>
    <w:rsid w:val="32288B78"/>
    <w:rsid w:val="32308CFE"/>
    <w:rsid w:val="32395608"/>
    <w:rsid w:val="323E8F42"/>
    <w:rsid w:val="32553647"/>
    <w:rsid w:val="32657EE6"/>
    <w:rsid w:val="32668EF6"/>
    <w:rsid w:val="326B2ED3"/>
    <w:rsid w:val="32732BBB"/>
    <w:rsid w:val="327B24BC"/>
    <w:rsid w:val="327F37BD"/>
    <w:rsid w:val="328EEA41"/>
    <w:rsid w:val="328F8953"/>
    <w:rsid w:val="3293FBE9"/>
    <w:rsid w:val="32997B13"/>
    <w:rsid w:val="32A20715"/>
    <w:rsid w:val="32A5F0FC"/>
    <w:rsid w:val="32A64F30"/>
    <w:rsid w:val="32ADA50E"/>
    <w:rsid w:val="32BFED74"/>
    <w:rsid w:val="32C056AC"/>
    <w:rsid w:val="32CE224E"/>
    <w:rsid w:val="32D1E760"/>
    <w:rsid w:val="32DF6D74"/>
    <w:rsid w:val="32E1D843"/>
    <w:rsid w:val="32E29BE6"/>
    <w:rsid w:val="32EF20C8"/>
    <w:rsid w:val="32F5AA00"/>
    <w:rsid w:val="32FD6C0D"/>
    <w:rsid w:val="330757D3"/>
    <w:rsid w:val="33086A1F"/>
    <w:rsid w:val="330C8707"/>
    <w:rsid w:val="33194B3F"/>
    <w:rsid w:val="331AF20A"/>
    <w:rsid w:val="3323397A"/>
    <w:rsid w:val="333ABB09"/>
    <w:rsid w:val="3352EFE6"/>
    <w:rsid w:val="33546BB5"/>
    <w:rsid w:val="335F9746"/>
    <w:rsid w:val="337A6E6D"/>
    <w:rsid w:val="3387AE00"/>
    <w:rsid w:val="33994724"/>
    <w:rsid w:val="33A0CDFF"/>
    <w:rsid w:val="33A337D5"/>
    <w:rsid w:val="33A6BC93"/>
    <w:rsid w:val="33BEBB30"/>
    <w:rsid w:val="33C4FA7D"/>
    <w:rsid w:val="33C58AD3"/>
    <w:rsid w:val="33D440C7"/>
    <w:rsid w:val="33D44407"/>
    <w:rsid w:val="33DFD0B8"/>
    <w:rsid w:val="33E25595"/>
    <w:rsid w:val="33E61654"/>
    <w:rsid w:val="33E78F2E"/>
    <w:rsid w:val="33E99AA5"/>
    <w:rsid w:val="33EB516C"/>
    <w:rsid w:val="33EE6ABD"/>
    <w:rsid w:val="33F48D8D"/>
    <w:rsid w:val="33FBCFBF"/>
    <w:rsid w:val="33FFA3B6"/>
    <w:rsid w:val="3409AF7B"/>
    <w:rsid w:val="341CB56E"/>
    <w:rsid w:val="342A33E8"/>
    <w:rsid w:val="343EBB3B"/>
    <w:rsid w:val="34417E81"/>
    <w:rsid w:val="347B22EA"/>
    <w:rsid w:val="347C649B"/>
    <w:rsid w:val="34815D40"/>
    <w:rsid w:val="3481DFF1"/>
    <w:rsid w:val="34827B30"/>
    <w:rsid w:val="348EFDC4"/>
    <w:rsid w:val="348F7FB5"/>
    <w:rsid w:val="349065D6"/>
    <w:rsid w:val="34964663"/>
    <w:rsid w:val="349A59F8"/>
    <w:rsid w:val="34A7C427"/>
    <w:rsid w:val="34ABB5BE"/>
    <w:rsid w:val="34AD6AD8"/>
    <w:rsid w:val="34BBB2EE"/>
    <w:rsid w:val="34BF5D9A"/>
    <w:rsid w:val="34CBD116"/>
    <w:rsid w:val="34D4A86A"/>
    <w:rsid w:val="34E84EC0"/>
    <w:rsid w:val="34FC6431"/>
    <w:rsid w:val="350E1C4B"/>
    <w:rsid w:val="3527598D"/>
    <w:rsid w:val="352D960D"/>
    <w:rsid w:val="3532901E"/>
    <w:rsid w:val="35407A90"/>
    <w:rsid w:val="3547689C"/>
    <w:rsid w:val="355590EF"/>
    <w:rsid w:val="355BDECB"/>
    <w:rsid w:val="357C1AA8"/>
    <w:rsid w:val="358747D6"/>
    <w:rsid w:val="3591E8E6"/>
    <w:rsid w:val="35958436"/>
    <w:rsid w:val="35970269"/>
    <w:rsid w:val="35A33D87"/>
    <w:rsid w:val="35AFE9CA"/>
    <w:rsid w:val="35B90911"/>
    <w:rsid w:val="35C7504A"/>
    <w:rsid w:val="35D83941"/>
    <w:rsid w:val="35E25D98"/>
    <w:rsid w:val="35E610A6"/>
    <w:rsid w:val="35E8E4A0"/>
    <w:rsid w:val="35EBD24F"/>
    <w:rsid w:val="35ECEFE0"/>
    <w:rsid w:val="35F5FED9"/>
    <w:rsid w:val="35FD42F4"/>
    <w:rsid w:val="3605AD94"/>
    <w:rsid w:val="360AE49E"/>
    <w:rsid w:val="361935EB"/>
    <w:rsid w:val="36238F42"/>
    <w:rsid w:val="3627B710"/>
    <w:rsid w:val="36307117"/>
    <w:rsid w:val="3630F964"/>
    <w:rsid w:val="36312C82"/>
    <w:rsid w:val="36338DC3"/>
    <w:rsid w:val="363957DF"/>
    <w:rsid w:val="364ADFDD"/>
    <w:rsid w:val="364D61C7"/>
    <w:rsid w:val="3654B8DB"/>
    <w:rsid w:val="365B15C4"/>
    <w:rsid w:val="3669AA06"/>
    <w:rsid w:val="366D0B82"/>
    <w:rsid w:val="366E1CE3"/>
    <w:rsid w:val="366F1BB0"/>
    <w:rsid w:val="367272F8"/>
    <w:rsid w:val="36740246"/>
    <w:rsid w:val="3676B736"/>
    <w:rsid w:val="3678FEF7"/>
    <w:rsid w:val="36803FB1"/>
    <w:rsid w:val="368422A4"/>
    <w:rsid w:val="368544EE"/>
    <w:rsid w:val="3687C473"/>
    <w:rsid w:val="36894CE9"/>
    <w:rsid w:val="368A51E5"/>
    <w:rsid w:val="368ADEDC"/>
    <w:rsid w:val="36945520"/>
    <w:rsid w:val="36A1A687"/>
    <w:rsid w:val="36A6F9E0"/>
    <w:rsid w:val="36ADA2FE"/>
    <w:rsid w:val="36B025ED"/>
    <w:rsid w:val="36B06275"/>
    <w:rsid w:val="36C7EB68"/>
    <w:rsid w:val="36C8B072"/>
    <w:rsid w:val="36CE9ABA"/>
    <w:rsid w:val="36E13676"/>
    <w:rsid w:val="36ED9583"/>
    <w:rsid w:val="36F66419"/>
    <w:rsid w:val="370CCE91"/>
    <w:rsid w:val="37116370"/>
    <w:rsid w:val="37139DAE"/>
    <w:rsid w:val="372BEF6A"/>
    <w:rsid w:val="372CFF5D"/>
    <w:rsid w:val="372EF5A3"/>
    <w:rsid w:val="373306C9"/>
    <w:rsid w:val="37390067"/>
    <w:rsid w:val="374D4CA3"/>
    <w:rsid w:val="374FB946"/>
    <w:rsid w:val="3763B36D"/>
    <w:rsid w:val="3768A35E"/>
    <w:rsid w:val="377D85ED"/>
    <w:rsid w:val="378151CF"/>
    <w:rsid w:val="37828ABD"/>
    <w:rsid w:val="378512B3"/>
    <w:rsid w:val="378FEB56"/>
    <w:rsid w:val="3797F340"/>
    <w:rsid w:val="379CC543"/>
    <w:rsid w:val="37B7615D"/>
    <w:rsid w:val="37C0440E"/>
    <w:rsid w:val="37CEDA8A"/>
    <w:rsid w:val="37D1FABA"/>
    <w:rsid w:val="37D20A20"/>
    <w:rsid w:val="37D220DD"/>
    <w:rsid w:val="37DBD1DA"/>
    <w:rsid w:val="37DE4CEB"/>
    <w:rsid w:val="37E07655"/>
    <w:rsid w:val="37EEF0F0"/>
    <w:rsid w:val="37F902BF"/>
    <w:rsid w:val="37FA6C66"/>
    <w:rsid w:val="38077360"/>
    <w:rsid w:val="380CD456"/>
    <w:rsid w:val="380DAF11"/>
    <w:rsid w:val="38120528"/>
    <w:rsid w:val="3819CB01"/>
    <w:rsid w:val="381A35E7"/>
    <w:rsid w:val="381A5921"/>
    <w:rsid w:val="381B78BD"/>
    <w:rsid w:val="38256E25"/>
    <w:rsid w:val="382EB3D4"/>
    <w:rsid w:val="38356767"/>
    <w:rsid w:val="3835FFF1"/>
    <w:rsid w:val="385420B9"/>
    <w:rsid w:val="385797F7"/>
    <w:rsid w:val="3859D5E6"/>
    <w:rsid w:val="3862EC0B"/>
    <w:rsid w:val="387BFAEF"/>
    <w:rsid w:val="387C9444"/>
    <w:rsid w:val="387DD88C"/>
    <w:rsid w:val="388FE0F8"/>
    <w:rsid w:val="3894D7C8"/>
    <w:rsid w:val="38A443C4"/>
    <w:rsid w:val="38A5EAE8"/>
    <w:rsid w:val="38AA646B"/>
    <w:rsid w:val="38AE30F3"/>
    <w:rsid w:val="38AF3530"/>
    <w:rsid w:val="38BDD14B"/>
    <w:rsid w:val="38CFE91E"/>
    <w:rsid w:val="38D2B182"/>
    <w:rsid w:val="38DA7CC7"/>
    <w:rsid w:val="38E1AD00"/>
    <w:rsid w:val="38E800B4"/>
    <w:rsid w:val="38F54AA2"/>
    <w:rsid w:val="38F5ED91"/>
    <w:rsid w:val="38F8D525"/>
    <w:rsid w:val="390559EC"/>
    <w:rsid w:val="39082964"/>
    <w:rsid w:val="3916704E"/>
    <w:rsid w:val="3933FC34"/>
    <w:rsid w:val="3947A2CB"/>
    <w:rsid w:val="3950D5CE"/>
    <w:rsid w:val="3964D362"/>
    <w:rsid w:val="3969A6F7"/>
    <w:rsid w:val="396E05FC"/>
    <w:rsid w:val="397561C8"/>
    <w:rsid w:val="397FAEE5"/>
    <w:rsid w:val="39892E0C"/>
    <w:rsid w:val="3989927C"/>
    <w:rsid w:val="398CC04C"/>
    <w:rsid w:val="398CF82F"/>
    <w:rsid w:val="39968ABA"/>
    <w:rsid w:val="399A4004"/>
    <w:rsid w:val="39A95A60"/>
    <w:rsid w:val="39AD3C5D"/>
    <w:rsid w:val="39CD9D6F"/>
    <w:rsid w:val="39D589F6"/>
    <w:rsid w:val="39D81B41"/>
    <w:rsid w:val="39DB0DD6"/>
    <w:rsid w:val="39E06FC1"/>
    <w:rsid w:val="39E270F9"/>
    <w:rsid w:val="39EAD019"/>
    <w:rsid w:val="39FA6FD1"/>
    <w:rsid w:val="3A00192B"/>
    <w:rsid w:val="3A0AF81E"/>
    <w:rsid w:val="3A18E162"/>
    <w:rsid w:val="3A327436"/>
    <w:rsid w:val="3A3A5472"/>
    <w:rsid w:val="3A3DC853"/>
    <w:rsid w:val="3A3FC32C"/>
    <w:rsid w:val="3A48CC0D"/>
    <w:rsid w:val="3A564114"/>
    <w:rsid w:val="3A5967FF"/>
    <w:rsid w:val="3A5FB25F"/>
    <w:rsid w:val="3A6ED340"/>
    <w:rsid w:val="3A76CDC2"/>
    <w:rsid w:val="3A9728BE"/>
    <w:rsid w:val="3A9E801D"/>
    <w:rsid w:val="3AA83A24"/>
    <w:rsid w:val="3ABAEA6F"/>
    <w:rsid w:val="3AD3BD20"/>
    <w:rsid w:val="3ADAE4A4"/>
    <w:rsid w:val="3AF84368"/>
    <w:rsid w:val="3B0001DF"/>
    <w:rsid w:val="3B022B79"/>
    <w:rsid w:val="3B03456C"/>
    <w:rsid w:val="3B04DBCD"/>
    <w:rsid w:val="3B0F65EF"/>
    <w:rsid w:val="3B166C80"/>
    <w:rsid w:val="3B197429"/>
    <w:rsid w:val="3B1DDE54"/>
    <w:rsid w:val="3B22BFC1"/>
    <w:rsid w:val="3B298B56"/>
    <w:rsid w:val="3B3401BC"/>
    <w:rsid w:val="3B3D1AB4"/>
    <w:rsid w:val="3B41D863"/>
    <w:rsid w:val="3B44E8E0"/>
    <w:rsid w:val="3B4578A6"/>
    <w:rsid w:val="3B475A2F"/>
    <w:rsid w:val="3B48FCE9"/>
    <w:rsid w:val="3B55D7C4"/>
    <w:rsid w:val="3B5D2396"/>
    <w:rsid w:val="3B60008D"/>
    <w:rsid w:val="3B803C32"/>
    <w:rsid w:val="3B9B936A"/>
    <w:rsid w:val="3B9BE98C"/>
    <w:rsid w:val="3BA8C49C"/>
    <w:rsid w:val="3BABECBE"/>
    <w:rsid w:val="3BB1D784"/>
    <w:rsid w:val="3BEF513A"/>
    <w:rsid w:val="3BF646B0"/>
    <w:rsid w:val="3BFC310D"/>
    <w:rsid w:val="3C00C2CC"/>
    <w:rsid w:val="3C0648D4"/>
    <w:rsid w:val="3C1CF5B7"/>
    <w:rsid w:val="3C299EAA"/>
    <w:rsid w:val="3C29B834"/>
    <w:rsid w:val="3C2E0084"/>
    <w:rsid w:val="3C36268C"/>
    <w:rsid w:val="3C37E3DD"/>
    <w:rsid w:val="3C38D52D"/>
    <w:rsid w:val="3C4E4720"/>
    <w:rsid w:val="3C57A011"/>
    <w:rsid w:val="3C60A0E6"/>
    <w:rsid w:val="3C621948"/>
    <w:rsid w:val="3C62BAE1"/>
    <w:rsid w:val="3C62DD72"/>
    <w:rsid w:val="3C6379B1"/>
    <w:rsid w:val="3C6810A1"/>
    <w:rsid w:val="3C788B98"/>
    <w:rsid w:val="3C7970DB"/>
    <w:rsid w:val="3C87F5C9"/>
    <w:rsid w:val="3C93E11F"/>
    <w:rsid w:val="3C96A824"/>
    <w:rsid w:val="3CB02D74"/>
    <w:rsid w:val="3CBFCF85"/>
    <w:rsid w:val="3CD96209"/>
    <w:rsid w:val="3CDD77BD"/>
    <w:rsid w:val="3CDE6B09"/>
    <w:rsid w:val="3CDF6E44"/>
    <w:rsid w:val="3CE43F2D"/>
    <w:rsid w:val="3CEF1B04"/>
    <w:rsid w:val="3CFC1791"/>
    <w:rsid w:val="3CFC96A1"/>
    <w:rsid w:val="3D016ED1"/>
    <w:rsid w:val="3D0931E5"/>
    <w:rsid w:val="3D1D411C"/>
    <w:rsid w:val="3D224E93"/>
    <w:rsid w:val="3D2326AC"/>
    <w:rsid w:val="3D26982B"/>
    <w:rsid w:val="3D27901B"/>
    <w:rsid w:val="3D2DDAE9"/>
    <w:rsid w:val="3D2FDB18"/>
    <w:rsid w:val="3D42E867"/>
    <w:rsid w:val="3D435ECB"/>
    <w:rsid w:val="3D48B704"/>
    <w:rsid w:val="3D83C66B"/>
    <w:rsid w:val="3D8483BC"/>
    <w:rsid w:val="3D8C0838"/>
    <w:rsid w:val="3D92731F"/>
    <w:rsid w:val="3DA5FF0F"/>
    <w:rsid w:val="3DA808F4"/>
    <w:rsid w:val="3DB43B7E"/>
    <w:rsid w:val="3DBCE5AF"/>
    <w:rsid w:val="3DC8824D"/>
    <w:rsid w:val="3DD019EF"/>
    <w:rsid w:val="3DD621BE"/>
    <w:rsid w:val="3DE41AE4"/>
    <w:rsid w:val="3DE45202"/>
    <w:rsid w:val="3DE5A447"/>
    <w:rsid w:val="3DE76079"/>
    <w:rsid w:val="3DED98E8"/>
    <w:rsid w:val="3DF1BEF7"/>
    <w:rsid w:val="3DF1CD37"/>
    <w:rsid w:val="3DF6DC31"/>
    <w:rsid w:val="3E084D3A"/>
    <w:rsid w:val="3E09205B"/>
    <w:rsid w:val="3E0ABAEE"/>
    <w:rsid w:val="3E1AB6C8"/>
    <w:rsid w:val="3E3A1DEE"/>
    <w:rsid w:val="3E3E3526"/>
    <w:rsid w:val="3E3EEE05"/>
    <w:rsid w:val="3E40F1CD"/>
    <w:rsid w:val="3E483AAF"/>
    <w:rsid w:val="3E505BFE"/>
    <w:rsid w:val="3E52A32D"/>
    <w:rsid w:val="3E601643"/>
    <w:rsid w:val="3E6A7DE8"/>
    <w:rsid w:val="3E74CB76"/>
    <w:rsid w:val="3E77204A"/>
    <w:rsid w:val="3EBAB7F3"/>
    <w:rsid w:val="3EC411FD"/>
    <w:rsid w:val="3EC82A95"/>
    <w:rsid w:val="3ECC53C3"/>
    <w:rsid w:val="3ED70D3B"/>
    <w:rsid w:val="3ED8D223"/>
    <w:rsid w:val="3EE32A04"/>
    <w:rsid w:val="3EF68119"/>
    <w:rsid w:val="3EF87793"/>
    <w:rsid w:val="3EFB648A"/>
    <w:rsid w:val="3F1D2BE1"/>
    <w:rsid w:val="3F1FF4C4"/>
    <w:rsid w:val="3F21CA4A"/>
    <w:rsid w:val="3F2A3056"/>
    <w:rsid w:val="3F2ADCAB"/>
    <w:rsid w:val="3F309B77"/>
    <w:rsid w:val="3F4743FD"/>
    <w:rsid w:val="3F488C55"/>
    <w:rsid w:val="3F4E4319"/>
    <w:rsid w:val="3F5138AD"/>
    <w:rsid w:val="3F5352E9"/>
    <w:rsid w:val="3F5525FF"/>
    <w:rsid w:val="3F5BE1F8"/>
    <w:rsid w:val="3F5C019A"/>
    <w:rsid w:val="3F5CFA0E"/>
    <w:rsid w:val="3F67789D"/>
    <w:rsid w:val="3F6B9F66"/>
    <w:rsid w:val="3F6BED83"/>
    <w:rsid w:val="3F7A1FE0"/>
    <w:rsid w:val="3F7E8C19"/>
    <w:rsid w:val="3F81CA90"/>
    <w:rsid w:val="3F861B0D"/>
    <w:rsid w:val="3F880E28"/>
    <w:rsid w:val="3F8DA5DD"/>
    <w:rsid w:val="3F9312C2"/>
    <w:rsid w:val="3F948A7C"/>
    <w:rsid w:val="3F9CF450"/>
    <w:rsid w:val="3FAADBE1"/>
    <w:rsid w:val="3FB2EB0F"/>
    <w:rsid w:val="3FC07F57"/>
    <w:rsid w:val="3FC2FB1D"/>
    <w:rsid w:val="3FCCF1DB"/>
    <w:rsid w:val="3FD62751"/>
    <w:rsid w:val="3FE9B2F7"/>
    <w:rsid w:val="3FED2739"/>
    <w:rsid w:val="3FF762DF"/>
    <w:rsid w:val="4002B365"/>
    <w:rsid w:val="400EDCE5"/>
    <w:rsid w:val="4018DF19"/>
    <w:rsid w:val="4026D08A"/>
    <w:rsid w:val="4032B704"/>
    <w:rsid w:val="403F94D3"/>
    <w:rsid w:val="40400A6B"/>
    <w:rsid w:val="404F7D89"/>
    <w:rsid w:val="40581C31"/>
    <w:rsid w:val="4062B1B6"/>
    <w:rsid w:val="406584DE"/>
    <w:rsid w:val="40725399"/>
    <w:rsid w:val="40737F39"/>
    <w:rsid w:val="407EB1D4"/>
    <w:rsid w:val="40850CEF"/>
    <w:rsid w:val="408CA56B"/>
    <w:rsid w:val="409797F5"/>
    <w:rsid w:val="409B7A90"/>
    <w:rsid w:val="409BE737"/>
    <w:rsid w:val="40A27C6F"/>
    <w:rsid w:val="40B20CD3"/>
    <w:rsid w:val="40B4329E"/>
    <w:rsid w:val="40CF6475"/>
    <w:rsid w:val="40D6EEE3"/>
    <w:rsid w:val="40E74314"/>
    <w:rsid w:val="40F9D923"/>
    <w:rsid w:val="40FC163F"/>
    <w:rsid w:val="40FC1E01"/>
    <w:rsid w:val="40FEFD10"/>
    <w:rsid w:val="41068A6A"/>
    <w:rsid w:val="410E23DD"/>
    <w:rsid w:val="411D5F74"/>
    <w:rsid w:val="412209B5"/>
    <w:rsid w:val="412337EE"/>
    <w:rsid w:val="4134697A"/>
    <w:rsid w:val="413BEEA0"/>
    <w:rsid w:val="413DD4FB"/>
    <w:rsid w:val="41414A93"/>
    <w:rsid w:val="4157E46E"/>
    <w:rsid w:val="415C217C"/>
    <w:rsid w:val="415C3BFA"/>
    <w:rsid w:val="41610743"/>
    <w:rsid w:val="4169D563"/>
    <w:rsid w:val="416CB6A0"/>
    <w:rsid w:val="417437CB"/>
    <w:rsid w:val="41850126"/>
    <w:rsid w:val="418503C8"/>
    <w:rsid w:val="4186A6EA"/>
    <w:rsid w:val="418D80DF"/>
    <w:rsid w:val="41966657"/>
    <w:rsid w:val="4199C6C2"/>
    <w:rsid w:val="41A2D2EA"/>
    <w:rsid w:val="41A38D4A"/>
    <w:rsid w:val="41A83CD1"/>
    <w:rsid w:val="41B2A47C"/>
    <w:rsid w:val="41B30E7A"/>
    <w:rsid w:val="41B784C6"/>
    <w:rsid w:val="41CAB591"/>
    <w:rsid w:val="41D11A10"/>
    <w:rsid w:val="41D341BB"/>
    <w:rsid w:val="41D9C0B3"/>
    <w:rsid w:val="41DC5510"/>
    <w:rsid w:val="41DD4073"/>
    <w:rsid w:val="41E24B5F"/>
    <w:rsid w:val="41EABBCE"/>
    <w:rsid w:val="41F0E145"/>
    <w:rsid w:val="42005673"/>
    <w:rsid w:val="42036DE0"/>
    <w:rsid w:val="42099B73"/>
    <w:rsid w:val="420C542D"/>
    <w:rsid w:val="420C7040"/>
    <w:rsid w:val="421094FA"/>
    <w:rsid w:val="4211DAD8"/>
    <w:rsid w:val="422C940E"/>
    <w:rsid w:val="4233F322"/>
    <w:rsid w:val="4234E3B4"/>
    <w:rsid w:val="423784B9"/>
    <w:rsid w:val="4239A5B0"/>
    <w:rsid w:val="42461F06"/>
    <w:rsid w:val="424D930A"/>
    <w:rsid w:val="4253F7C4"/>
    <w:rsid w:val="42587186"/>
    <w:rsid w:val="4262BA1B"/>
    <w:rsid w:val="4268986A"/>
    <w:rsid w:val="429187EC"/>
    <w:rsid w:val="429619A1"/>
    <w:rsid w:val="429B4547"/>
    <w:rsid w:val="42AD895F"/>
    <w:rsid w:val="42C45A91"/>
    <w:rsid w:val="42C90230"/>
    <w:rsid w:val="42C9D55B"/>
    <w:rsid w:val="42D337AF"/>
    <w:rsid w:val="42E082E8"/>
    <w:rsid w:val="42EA9FDB"/>
    <w:rsid w:val="42F742B5"/>
    <w:rsid w:val="42F7ADB8"/>
    <w:rsid w:val="43046041"/>
    <w:rsid w:val="4304AD7A"/>
    <w:rsid w:val="430B6595"/>
    <w:rsid w:val="431D5047"/>
    <w:rsid w:val="431EFA4C"/>
    <w:rsid w:val="4341296A"/>
    <w:rsid w:val="43610F78"/>
    <w:rsid w:val="4362AC72"/>
    <w:rsid w:val="43643C62"/>
    <w:rsid w:val="43669E09"/>
    <w:rsid w:val="4368BAE5"/>
    <w:rsid w:val="436DAFD6"/>
    <w:rsid w:val="4372B976"/>
    <w:rsid w:val="4372DF04"/>
    <w:rsid w:val="4381420E"/>
    <w:rsid w:val="43859602"/>
    <w:rsid w:val="4397822F"/>
    <w:rsid w:val="439A0EE5"/>
    <w:rsid w:val="43A3E9E2"/>
    <w:rsid w:val="43A5038E"/>
    <w:rsid w:val="43A6B8DC"/>
    <w:rsid w:val="43C17617"/>
    <w:rsid w:val="43CDC5D7"/>
    <w:rsid w:val="43D183F3"/>
    <w:rsid w:val="43D288C8"/>
    <w:rsid w:val="43D8327B"/>
    <w:rsid w:val="43DBBCD1"/>
    <w:rsid w:val="440AD12E"/>
    <w:rsid w:val="4414E5BC"/>
    <w:rsid w:val="4424191F"/>
    <w:rsid w:val="442D1136"/>
    <w:rsid w:val="4430EBCC"/>
    <w:rsid w:val="444E6D24"/>
    <w:rsid w:val="44559486"/>
    <w:rsid w:val="446A913F"/>
    <w:rsid w:val="446D7205"/>
    <w:rsid w:val="4481BDDA"/>
    <w:rsid w:val="4485ED54"/>
    <w:rsid w:val="44879DB6"/>
    <w:rsid w:val="44A600C0"/>
    <w:rsid w:val="44AACFB9"/>
    <w:rsid w:val="44B36D97"/>
    <w:rsid w:val="44C20A6E"/>
    <w:rsid w:val="44D1884B"/>
    <w:rsid w:val="44DBC652"/>
    <w:rsid w:val="44E34199"/>
    <w:rsid w:val="44EE4B27"/>
    <w:rsid w:val="44FD4E04"/>
    <w:rsid w:val="45036985"/>
    <w:rsid w:val="450B353B"/>
    <w:rsid w:val="450CA4FF"/>
    <w:rsid w:val="4510D534"/>
    <w:rsid w:val="451D312E"/>
    <w:rsid w:val="453D8418"/>
    <w:rsid w:val="4542CF0A"/>
    <w:rsid w:val="454DC811"/>
    <w:rsid w:val="4554E070"/>
    <w:rsid w:val="45628059"/>
    <w:rsid w:val="456CAD38"/>
    <w:rsid w:val="457290EE"/>
    <w:rsid w:val="457D7297"/>
    <w:rsid w:val="4583E2A7"/>
    <w:rsid w:val="458D61E5"/>
    <w:rsid w:val="45A1926A"/>
    <w:rsid w:val="45AD6C84"/>
    <w:rsid w:val="45B8CE9F"/>
    <w:rsid w:val="45B957E7"/>
    <w:rsid w:val="45CB24EF"/>
    <w:rsid w:val="45D1E6FF"/>
    <w:rsid w:val="45D65FB1"/>
    <w:rsid w:val="45E405AB"/>
    <w:rsid w:val="45E8DEE4"/>
    <w:rsid w:val="4603C1FA"/>
    <w:rsid w:val="46229CDD"/>
    <w:rsid w:val="462327E4"/>
    <w:rsid w:val="4628AE00"/>
    <w:rsid w:val="462B2897"/>
    <w:rsid w:val="462DA690"/>
    <w:rsid w:val="46327837"/>
    <w:rsid w:val="4636763A"/>
    <w:rsid w:val="4638037C"/>
    <w:rsid w:val="463E04C9"/>
    <w:rsid w:val="463FE2C5"/>
    <w:rsid w:val="46412C0D"/>
    <w:rsid w:val="4646C104"/>
    <w:rsid w:val="464A25D4"/>
    <w:rsid w:val="464CD65F"/>
    <w:rsid w:val="464D6615"/>
    <w:rsid w:val="465B6987"/>
    <w:rsid w:val="465CD405"/>
    <w:rsid w:val="4660DB60"/>
    <w:rsid w:val="4663CDF1"/>
    <w:rsid w:val="4665F07E"/>
    <w:rsid w:val="46853B7B"/>
    <w:rsid w:val="4693CABD"/>
    <w:rsid w:val="46A464E2"/>
    <w:rsid w:val="46AD6DEE"/>
    <w:rsid w:val="46B064AC"/>
    <w:rsid w:val="46B1FAB8"/>
    <w:rsid w:val="46B32AAA"/>
    <w:rsid w:val="46C3333C"/>
    <w:rsid w:val="46C6985F"/>
    <w:rsid w:val="46C9FA94"/>
    <w:rsid w:val="46D0DAB3"/>
    <w:rsid w:val="46D464FC"/>
    <w:rsid w:val="46D893F0"/>
    <w:rsid w:val="46F5B0DA"/>
    <w:rsid w:val="46F8D2C4"/>
    <w:rsid w:val="46F9623B"/>
    <w:rsid w:val="4701F1E7"/>
    <w:rsid w:val="47099FB4"/>
    <w:rsid w:val="470BB959"/>
    <w:rsid w:val="47172D19"/>
    <w:rsid w:val="471CEF20"/>
    <w:rsid w:val="475EE9B3"/>
    <w:rsid w:val="476F9A61"/>
    <w:rsid w:val="4773525C"/>
    <w:rsid w:val="477591DC"/>
    <w:rsid w:val="47760760"/>
    <w:rsid w:val="47841704"/>
    <w:rsid w:val="478B75CF"/>
    <w:rsid w:val="478C6C80"/>
    <w:rsid w:val="478F4968"/>
    <w:rsid w:val="478F8CB5"/>
    <w:rsid w:val="4793189E"/>
    <w:rsid w:val="47A3AD57"/>
    <w:rsid w:val="47A570D4"/>
    <w:rsid w:val="47AE545C"/>
    <w:rsid w:val="47AEDDE5"/>
    <w:rsid w:val="47B9C93E"/>
    <w:rsid w:val="47BFB23A"/>
    <w:rsid w:val="47C4D402"/>
    <w:rsid w:val="47C89DD6"/>
    <w:rsid w:val="47CD962B"/>
    <w:rsid w:val="47D9C715"/>
    <w:rsid w:val="47E7FE46"/>
    <w:rsid w:val="47F12143"/>
    <w:rsid w:val="47F573BA"/>
    <w:rsid w:val="47F5FF5B"/>
    <w:rsid w:val="47F7B937"/>
    <w:rsid w:val="4800CF58"/>
    <w:rsid w:val="480F4347"/>
    <w:rsid w:val="48273968"/>
    <w:rsid w:val="4827EB01"/>
    <w:rsid w:val="482E6916"/>
    <w:rsid w:val="482E89DA"/>
    <w:rsid w:val="4830BCAB"/>
    <w:rsid w:val="483EE2CC"/>
    <w:rsid w:val="4843B607"/>
    <w:rsid w:val="4844948E"/>
    <w:rsid w:val="4851790C"/>
    <w:rsid w:val="48578610"/>
    <w:rsid w:val="486440E2"/>
    <w:rsid w:val="486E7D69"/>
    <w:rsid w:val="488503F7"/>
    <w:rsid w:val="48853C82"/>
    <w:rsid w:val="488D78F8"/>
    <w:rsid w:val="488FF50B"/>
    <w:rsid w:val="48957833"/>
    <w:rsid w:val="489F4C28"/>
    <w:rsid w:val="48A1175C"/>
    <w:rsid w:val="48A12743"/>
    <w:rsid w:val="48A92755"/>
    <w:rsid w:val="48AAC39E"/>
    <w:rsid w:val="48AE8C6A"/>
    <w:rsid w:val="48B7F08C"/>
    <w:rsid w:val="48D70668"/>
    <w:rsid w:val="48DBE177"/>
    <w:rsid w:val="48DE1B46"/>
    <w:rsid w:val="48E0EEAA"/>
    <w:rsid w:val="48E22144"/>
    <w:rsid w:val="48F3E703"/>
    <w:rsid w:val="490E8CEF"/>
    <w:rsid w:val="491A9B8D"/>
    <w:rsid w:val="491F15BA"/>
    <w:rsid w:val="4925A9E8"/>
    <w:rsid w:val="493941CF"/>
    <w:rsid w:val="4948CC8A"/>
    <w:rsid w:val="494E31F3"/>
    <w:rsid w:val="49524EF8"/>
    <w:rsid w:val="495298B6"/>
    <w:rsid w:val="49584C01"/>
    <w:rsid w:val="495AA203"/>
    <w:rsid w:val="496515FA"/>
    <w:rsid w:val="49653312"/>
    <w:rsid w:val="4965EF07"/>
    <w:rsid w:val="496A5F9D"/>
    <w:rsid w:val="496E45CD"/>
    <w:rsid w:val="497089F0"/>
    <w:rsid w:val="49728008"/>
    <w:rsid w:val="4973FAE2"/>
    <w:rsid w:val="497BD4F3"/>
    <w:rsid w:val="4985D6D2"/>
    <w:rsid w:val="498A6019"/>
    <w:rsid w:val="498EF9A7"/>
    <w:rsid w:val="49938548"/>
    <w:rsid w:val="49950E7C"/>
    <w:rsid w:val="49981D72"/>
    <w:rsid w:val="4999A958"/>
    <w:rsid w:val="49A89666"/>
    <w:rsid w:val="49ADADF3"/>
    <w:rsid w:val="49B3B4B7"/>
    <w:rsid w:val="49B731F5"/>
    <w:rsid w:val="49BDE741"/>
    <w:rsid w:val="49BFC2EA"/>
    <w:rsid w:val="49C1A247"/>
    <w:rsid w:val="49D12F04"/>
    <w:rsid w:val="49D54573"/>
    <w:rsid w:val="49E31855"/>
    <w:rsid w:val="49E346E0"/>
    <w:rsid w:val="49E3FEB8"/>
    <w:rsid w:val="49F276B2"/>
    <w:rsid w:val="4A01DD41"/>
    <w:rsid w:val="4A057266"/>
    <w:rsid w:val="4A0780AB"/>
    <w:rsid w:val="4A0C8EA6"/>
    <w:rsid w:val="4A163E1B"/>
    <w:rsid w:val="4A1D4E27"/>
    <w:rsid w:val="4A28A9DF"/>
    <w:rsid w:val="4A2DC819"/>
    <w:rsid w:val="4A3C1A23"/>
    <w:rsid w:val="4A3D9375"/>
    <w:rsid w:val="4A3EB795"/>
    <w:rsid w:val="4A52B73E"/>
    <w:rsid w:val="4A5AEE8D"/>
    <w:rsid w:val="4A5DA040"/>
    <w:rsid w:val="4A69E723"/>
    <w:rsid w:val="4A77FC30"/>
    <w:rsid w:val="4A7BC7A6"/>
    <w:rsid w:val="4A830643"/>
    <w:rsid w:val="4A8E653E"/>
    <w:rsid w:val="4A8EEBD2"/>
    <w:rsid w:val="4A9B1D9F"/>
    <w:rsid w:val="4A9F9E93"/>
    <w:rsid w:val="4AA07753"/>
    <w:rsid w:val="4AA8D637"/>
    <w:rsid w:val="4AB8D273"/>
    <w:rsid w:val="4ABF4E48"/>
    <w:rsid w:val="4ADA6305"/>
    <w:rsid w:val="4AE1B41A"/>
    <w:rsid w:val="4AE5D879"/>
    <w:rsid w:val="4AEA1466"/>
    <w:rsid w:val="4AF5E1F2"/>
    <w:rsid w:val="4AF74340"/>
    <w:rsid w:val="4AFB3980"/>
    <w:rsid w:val="4AFC17F9"/>
    <w:rsid w:val="4AFF3047"/>
    <w:rsid w:val="4B098F8F"/>
    <w:rsid w:val="4B2416B6"/>
    <w:rsid w:val="4B2C1E80"/>
    <w:rsid w:val="4B33B64D"/>
    <w:rsid w:val="4B34D2CF"/>
    <w:rsid w:val="4B3506F5"/>
    <w:rsid w:val="4B3C42A9"/>
    <w:rsid w:val="4B4001BD"/>
    <w:rsid w:val="4B43A426"/>
    <w:rsid w:val="4B54084D"/>
    <w:rsid w:val="4B583775"/>
    <w:rsid w:val="4B5CA033"/>
    <w:rsid w:val="4B5F7993"/>
    <w:rsid w:val="4B64A039"/>
    <w:rsid w:val="4B6B4214"/>
    <w:rsid w:val="4B6D0F2B"/>
    <w:rsid w:val="4B783DCB"/>
    <w:rsid w:val="4B7C5A02"/>
    <w:rsid w:val="4B7F01ED"/>
    <w:rsid w:val="4B82DDA8"/>
    <w:rsid w:val="4B840009"/>
    <w:rsid w:val="4B95C620"/>
    <w:rsid w:val="4B9AE3BB"/>
    <w:rsid w:val="4B9B9BB2"/>
    <w:rsid w:val="4B9CEDAE"/>
    <w:rsid w:val="4BA2F009"/>
    <w:rsid w:val="4BA887A5"/>
    <w:rsid w:val="4BAD9555"/>
    <w:rsid w:val="4BB42EC2"/>
    <w:rsid w:val="4BBA337A"/>
    <w:rsid w:val="4BC68AD3"/>
    <w:rsid w:val="4BE54CF4"/>
    <w:rsid w:val="4BEA7EEF"/>
    <w:rsid w:val="4BEC659C"/>
    <w:rsid w:val="4BEEEEC0"/>
    <w:rsid w:val="4BEF7CD3"/>
    <w:rsid w:val="4BF77D7B"/>
    <w:rsid w:val="4BF86157"/>
    <w:rsid w:val="4BF90347"/>
    <w:rsid w:val="4C11D962"/>
    <w:rsid w:val="4C13328B"/>
    <w:rsid w:val="4C16E77A"/>
    <w:rsid w:val="4C194465"/>
    <w:rsid w:val="4C20B22F"/>
    <w:rsid w:val="4C246CE5"/>
    <w:rsid w:val="4C2554D8"/>
    <w:rsid w:val="4C27FC43"/>
    <w:rsid w:val="4C286875"/>
    <w:rsid w:val="4C2FB0A3"/>
    <w:rsid w:val="4C328279"/>
    <w:rsid w:val="4C38A802"/>
    <w:rsid w:val="4C4285FC"/>
    <w:rsid w:val="4C488B36"/>
    <w:rsid w:val="4C57A66A"/>
    <w:rsid w:val="4C603BE8"/>
    <w:rsid w:val="4C690C95"/>
    <w:rsid w:val="4C6E0A2A"/>
    <w:rsid w:val="4C7ACBD2"/>
    <w:rsid w:val="4C7E956C"/>
    <w:rsid w:val="4C977A35"/>
    <w:rsid w:val="4CA338FB"/>
    <w:rsid w:val="4CC169E3"/>
    <w:rsid w:val="4CC62B6D"/>
    <w:rsid w:val="4CDE0682"/>
    <w:rsid w:val="4CE7AB9B"/>
    <w:rsid w:val="4CF1E510"/>
    <w:rsid w:val="4CF27320"/>
    <w:rsid w:val="4CF28190"/>
    <w:rsid w:val="4D023E54"/>
    <w:rsid w:val="4D109F3F"/>
    <w:rsid w:val="4D22B620"/>
    <w:rsid w:val="4D26A7E8"/>
    <w:rsid w:val="4D4AF8F9"/>
    <w:rsid w:val="4D551624"/>
    <w:rsid w:val="4D5A2D59"/>
    <w:rsid w:val="4D5F7A6E"/>
    <w:rsid w:val="4D615B1A"/>
    <w:rsid w:val="4D734614"/>
    <w:rsid w:val="4D762DC0"/>
    <w:rsid w:val="4D77DD5D"/>
    <w:rsid w:val="4D828D7E"/>
    <w:rsid w:val="4D832265"/>
    <w:rsid w:val="4D842B2A"/>
    <w:rsid w:val="4D8DCB57"/>
    <w:rsid w:val="4D998631"/>
    <w:rsid w:val="4D9BAAE7"/>
    <w:rsid w:val="4D9CADED"/>
    <w:rsid w:val="4D9E7EDE"/>
    <w:rsid w:val="4DA94C4B"/>
    <w:rsid w:val="4DA99E28"/>
    <w:rsid w:val="4DAD2BC2"/>
    <w:rsid w:val="4DB816CF"/>
    <w:rsid w:val="4DBAD8CA"/>
    <w:rsid w:val="4DBC9E05"/>
    <w:rsid w:val="4DD213B6"/>
    <w:rsid w:val="4DD6DF74"/>
    <w:rsid w:val="4DD8B896"/>
    <w:rsid w:val="4DD8E680"/>
    <w:rsid w:val="4DE37752"/>
    <w:rsid w:val="4DE6FF2A"/>
    <w:rsid w:val="4DF48C7D"/>
    <w:rsid w:val="4DF555A5"/>
    <w:rsid w:val="4DFED1E5"/>
    <w:rsid w:val="4DFED290"/>
    <w:rsid w:val="4E0A3B46"/>
    <w:rsid w:val="4E11E9AA"/>
    <w:rsid w:val="4E22D942"/>
    <w:rsid w:val="4E2B0A85"/>
    <w:rsid w:val="4E2C2041"/>
    <w:rsid w:val="4E2C3521"/>
    <w:rsid w:val="4E2F9B83"/>
    <w:rsid w:val="4E31A9D7"/>
    <w:rsid w:val="4E333CCC"/>
    <w:rsid w:val="4E3BFD59"/>
    <w:rsid w:val="4E403A7D"/>
    <w:rsid w:val="4E412979"/>
    <w:rsid w:val="4E424BB5"/>
    <w:rsid w:val="4E487441"/>
    <w:rsid w:val="4E4DD922"/>
    <w:rsid w:val="4E606AE4"/>
    <w:rsid w:val="4E61C82E"/>
    <w:rsid w:val="4E64BA32"/>
    <w:rsid w:val="4E663DEA"/>
    <w:rsid w:val="4E6856B0"/>
    <w:rsid w:val="4E8CC2CA"/>
    <w:rsid w:val="4E9116E8"/>
    <w:rsid w:val="4E9F525D"/>
    <w:rsid w:val="4EB68978"/>
    <w:rsid w:val="4EBE1414"/>
    <w:rsid w:val="4ED3FBCA"/>
    <w:rsid w:val="4ED74452"/>
    <w:rsid w:val="4EDCE330"/>
    <w:rsid w:val="4EE27504"/>
    <w:rsid w:val="4EE7DFC8"/>
    <w:rsid w:val="4EF11559"/>
    <w:rsid w:val="4EF5C877"/>
    <w:rsid w:val="4EF7EE24"/>
    <w:rsid w:val="4F03BB3A"/>
    <w:rsid w:val="4F07CC88"/>
    <w:rsid w:val="4F09AD49"/>
    <w:rsid w:val="4F1318A4"/>
    <w:rsid w:val="4F16F686"/>
    <w:rsid w:val="4F1702A3"/>
    <w:rsid w:val="4F1A54F4"/>
    <w:rsid w:val="4F22FF23"/>
    <w:rsid w:val="4F2964A4"/>
    <w:rsid w:val="4F3C5F15"/>
    <w:rsid w:val="4F446D3B"/>
    <w:rsid w:val="4F4BC627"/>
    <w:rsid w:val="4F4FD3F8"/>
    <w:rsid w:val="4F512319"/>
    <w:rsid w:val="4F5A0196"/>
    <w:rsid w:val="4F5BCB36"/>
    <w:rsid w:val="4F5F0B2E"/>
    <w:rsid w:val="4F69AB4E"/>
    <w:rsid w:val="4F6CA5EB"/>
    <w:rsid w:val="4F819FF3"/>
    <w:rsid w:val="4F886F6E"/>
    <w:rsid w:val="4F8895E6"/>
    <w:rsid w:val="4F893FA3"/>
    <w:rsid w:val="4F8A3FC3"/>
    <w:rsid w:val="4F958763"/>
    <w:rsid w:val="4F9D2C3C"/>
    <w:rsid w:val="4FA98609"/>
    <w:rsid w:val="4FABB1CF"/>
    <w:rsid w:val="4FAFA73A"/>
    <w:rsid w:val="4FB7BDED"/>
    <w:rsid w:val="4FD0C052"/>
    <w:rsid w:val="4FD3600E"/>
    <w:rsid w:val="4FD6D98A"/>
    <w:rsid w:val="4FE4A19F"/>
    <w:rsid w:val="4FE52501"/>
    <w:rsid w:val="4FE87D96"/>
    <w:rsid w:val="4FE92089"/>
    <w:rsid w:val="4FE92398"/>
    <w:rsid w:val="4FF1E5D1"/>
    <w:rsid w:val="4FFD4809"/>
    <w:rsid w:val="50050505"/>
    <w:rsid w:val="500854CF"/>
    <w:rsid w:val="5010A65F"/>
    <w:rsid w:val="50123C81"/>
    <w:rsid w:val="5018F7A5"/>
    <w:rsid w:val="501D72AC"/>
    <w:rsid w:val="5020C2C1"/>
    <w:rsid w:val="503190FB"/>
    <w:rsid w:val="50363AC1"/>
    <w:rsid w:val="504F82AB"/>
    <w:rsid w:val="50517665"/>
    <w:rsid w:val="5053FCF1"/>
    <w:rsid w:val="50586F42"/>
    <w:rsid w:val="506503FE"/>
    <w:rsid w:val="50697D18"/>
    <w:rsid w:val="506A286E"/>
    <w:rsid w:val="506C2270"/>
    <w:rsid w:val="506CD837"/>
    <w:rsid w:val="50743539"/>
    <w:rsid w:val="50761677"/>
    <w:rsid w:val="5082A8F9"/>
    <w:rsid w:val="5093E15A"/>
    <w:rsid w:val="509751DF"/>
    <w:rsid w:val="509D560E"/>
    <w:rsid w:val="509F1294"/>
    <w:rsid w:val="509F8C0C"/>
    <w:rsid w:val="50AB9BA0"/>
    <w:rsid w:val="50ADF309"/>
    <w:rsid w:val="50AFBDF6"/>
    <w:rsid w:val="50B1C0EB"/>
    <w:rsid w:val="50BCD45D"/>
    <w:rsid w:val="50BCE668"/>
    <w:rsid w:val="50D3E67C"/>
    <w:rsid w:val="50ECAE41"/>
    <w:rsid w:val="50F2F6C7"/>
    <w:rsid w:val="510ACB31"/>
    <w:rsid w:val="510E8FCC"/>
    <w:rsid w:val="5119B031"/>
    <w:rsid w:val="51343252"/>
    <w:rsid w:val="51370030"/>
    <w:rsid w:val="513B5115"/>
    <w:rsid w:val="513E517E"/>
    <w:rsid w:val="513F88D5"/>
    <w:rsid w:val="51524A79"/>
    <w:rsid w:val="5153C908"/>
    <w:rsid w:val="51565756"/>
    <w:rsid w:val="51570488"/>
    <w:rsid w:val="515906A5"/>
    <w:rsid w:val="515F48FE"/>
    <w:rsid w:val="5160F7B2"/>
    <w:rsid w:val="5165D48E"/>
    <w:rsid w:val="516A140A"/>
    <w:rsid w:val="5179F828"/>
    <w:rsid w:val="5190AA00"/>
    <w:rsid w:val="519DF46B"/>
    <w:rsid w:val="51A42A33"/>
    <w:rsid w:val="51A4F181"/>
    <w:rsid w:val="51D631C7"/>
    <w:rsid w:val="51D9AA24"/>
    <w:rsid w:val="51DD7393"/>
    <w:rsid w:val="51EEC382"/>
    <w:rsid w:val="51F67E77"/>
    <w:rsid w:val="5202FFB0"/>
    <w:rsid w:val="520C8EBE"/>
    <w:rsid w:val="520FC0C9"/>
    <w:rsid w:val="5214DDB6"/>
    <w:rsid w:val="521A6E0C"/>
    <w:rsid w:val="521C7ED6"/>
    <w:rsid w:val="52210190"/>
    <w:rsid w:val="522FB8DE"/>
    <w:rsid w:val="523AEAA0"/>
    <w:rsid w:val="5244F237"/>
    <w:rsid w:val="524CC734"/>
    <w:rsid w:val="525680E8"/>
    <w:rsid w:val="525AD483"/>
    <w:rsid w:val="526894C0"/>
    <w:rsid w:val="52701018"/>
    <w:rsid w:val="52868413"/>
    <w:rsid w:val="5288A5F3"/>
    <w:rsid w:val="528BF9E0"/>
    <w:rsid w:val="528C57CB"/>
    <w:rsid w:val="529CA61A"/>
    <w:rsid w:val="529D7ED7"/>
    <w:rsid w:val="52AD9FB9"/>
    <w:rsid w:val="52CD51E9"/>
    <w:rsid w:val="52D25412"/>
    <w:rsid w:val="52DE8121"/>
    <w:rsid w:val="52EB4111"/>
    <w:rsid w:val="52F52BAA"/>
    <w:rsid w:val="5303A198"/>
    <w:rsid w:val="5303B6E7"/>
    <w:rsid w:val="530F1A8E"/>
    <w:rsid w:val="530FF544"/>
    <w:rsid w:val="53105FFA"/>
    <w:rsid w:val="531A70AA"/>
    <w:rsid w:val="5327700B"/>
    <w:rsid w:val="532C4963"/>
    <w:rsid w:val="532EF0E3"/>
    <w:rsid w:val="5350FF61"/>
    <w:rsid w:val="5366C4CE"/>
    <w:rsid w:val="53680C05"/>
    <w:rsid w:val="536C7BB3"/>
    <w:rsid w:val="537060E4"/>
    <w:rsid w:val="53792268"/>
    <w:rsid w:val="538823CE"/>
    <w:rsid w:val="53957F71"/>
    <w:rsid w:val="53A97D51"/>
    <w:rsid w:val="53AB1672"/>
    <w:rsid w:val="53AE8A28"/>
    <w:rsid w:val="53BB68D8"/>
    <w:rsid w:val="53C3AEE7"/>
    <w:rsid w:val="53C46881"/>
    <w:rsid w:val="53D68531"/>
    <w:rsid w:val="53D82235"/>
    <w:rsid w:val="53D83A87"/>
    <w:rsid w:val="53DB7AE0"/>
    <w:rsid w:val="53EA6453"/>
    <w:rsid w:val="53EFE392"/>
    <w:rsid w:val="53FDFD6C"/>
    <w:rsid w:val="53FEBF91"/>
    <w:rsid w:val="541C53D6"/>
    <w:rsid w:val="543237A4"/>
    <w:rsid w:val="543693C9"/>
    <w:rsid w:val="5438B567"/>
    <w:rsid w:val="5443CA83"/>
    <w:rsid w:val="544559CB"/>
    <w:rsid w:val="54469386"/>
    <w:rsid w:val="544BEBE5"/>
    <w:rsid w:val="54530004"/>
    <w:rsid w:val="54549E88"/>
    <w:rsid w:val="54590C98"/>
    <w:rsid w:val="545AA31F"/>
    <w:rsid w:val="545B9B95"/>
    <w:rsid w:val="546ED441"/>
    <w:rsid w:val="54844043"/>
    <w:rsid w:val="5498F411"/>
    <w:rsid w:val="54A87654"/>
    <w:rsid w:val="54B0D208"/>
    <w:rsid w:val="54B2F37B"/>
    <w:rsid w:val="54B6444C"/>
    <w:rsid w:val="54C6ACEA"/>
    <w:rsid w:val="54CFA622"/>
    <w:rsid w:val="54D705DE"/>
    <w:rsid w:val="54E55216"/>
    <w:rsid w:val="54EF9487"/>
    <w:rsid w:val="54FEB53E"/>
    <w:rsid w:val="55065732"/>
    <w:rsid w:val="551C9AA9"/>
    <w:rsid w:val="55248274"/>
    <w:rsid w:val="553CFBFE"/>
    <w:rsid w:val="55403B5C"/>
    <w:rsid w:val="5540B43F"/>
    <w:rsid w:val="554BD014"/>
    <w:rsid w:val="5563DBEC"/>
    <w:rsid w:val="556CF6DF"/>
    <w:rsid w:val="55822977"/>
    <w:rsid w:val="559B080F"/>
    <w:rsid w:val="55A35E18"/>
    <w:rsid w:val="55AC1EA3"/>
    <w:rsid w:val="55AC22AA"/>
    <w:rsid w:val="55BCA64A"/>
    <w:rsid w:val="55C36ADA"/>
    <w:rsid w:val="55C50C98"/>
    <w:rsid w:val="55CDB50B"/>
    <w:rsid w:val="55CF6E51"/>
    <w:rsid w:val="55D8E713"/>
    <w:rsid w:val="55E0E279"/>
    <w:rsid w:val="55EC10AC"/>
    <w:rsid w:val="55F72419"/>
    <w:rsid w:val="55F955DA"/>
    <w:rsid w:val="55FC8498"/>
    <w:rsid w:val="5600D275"/>
    <w:rsid w:val="56068815"/>
    <w:rsid w:val="56160552"/>
    <w:rsid w:val="56251C63"/>
    <w:rsid w:val="56300425"/>
    <w:rsid w:val="564DDD3B"/>
    <w:rsid w:val="5652DDA8"/>
    <w:rsid w:val="5653C957"/>
    <w:rsid w:val="565F1B00"/>
    <w:rsid w:val="56748021"/>
    <w:rsid w:val="5677A9D7"/>
    <w:rsid w:val="5679788D"/>
    <w:rsid w:val="56819095"/>
    <w:rsid w:val="5688444A"/>
    <w:rsid w:val="5689618B"/>
    <w:rsid w:val="569F300B"/>
    <w:rsid w:val="56A44F30"/>
    <w:rsid w:val="56A4F6CE"/>
    <w:rsid w:val="56B6AB6F"/>
    <w:rsid w:val="56BD2FC7"/>
    <w:rsid w:val="56BF637F"/>
    <w:rsid w:val="56DA3694"/>
    <w:rsid w:val="56E1B1FB"/>
    <w:rsid w:val="56E647C2"/>
    <w:rsid w:val="56E7E1B0"/>
    <w:rsid w:val="56E825DA"/>
    <w:rsid w:val="56EA6F67"/>
    <w:rsid w:val="56EB12EF"/>
    <w:rsid w:val="56ED2EA0"/>
    <w:rsid w:val="56F822B9"/>
    <w:rsid w:val="56FB7820"/>
    <w:rsid w:val="57012D1D"/>
    <w:rsid w:val="57087941"/>
    <w:rsid w:val="570A5B94"/>
    <w:rsid w:val="570BF248"/>
    <w:rsid w:val="570C219F"/>
    <w:rsid w:val="571B6D0A"/>
    <w:rsid w:val="57219D13"/>
    <w:rsid w:val="572BF464"/>
    <w:rsid w:val="57439848"/>
    <w:rsid w:val="57487D71"/>
    <w:rsid w:val="574B1316"/>
    <w:rsid w:val="575B570A"/>
    <w:rsid w:val="575FEF5F"/>
    <w:rsid w:val="577C8065"/>
    <w:rsid w:val="5786E119"/>
    <w:rsid w:val="57B554C0"/>
    <w:rsid w:val="57B8E6D6"/>
    <w:rsid w:val="57C9634E"/>
    <w:rsid w:val="57D8A34A"/>
    <w:rsid w:val="57DD000D"/>
    <w:rsid w:val="57F1F104"/>
    <w:rsid w:val="58021C1E"/>
    <w:rsid w:val="580A09AD"/>
    <w:rsid w:val="5811AC2A"/>
    <w:rsid w:val="5813C4BC"/>
    <w:rsid w:val="581F901A"/>
    <w:rsid w:val="582147B4"/>
    <w:rsid w:val="58283155"/>
    <w:rsid w:val="582AF6CA"/>
    <w:rsid w:val="5838F291"/>
    <w:rsid w:val="584040F4"/>
    <w:rsid w:val="58651EBD"/>
    <w:rsid w:val="5866C13E"/>
    <w:rsid w:val="586A6072"/>
    <w:rsid w:val="586CB5CF"/>
    <w:rsid w:val="587323C9"/>
    <w:rsid w:val="588A6C66"/>
    <w:rsid w:val="589139B0"/>
    <w:rsid w:val="58976CB3"/>
    <w:rsid w:val="5899B6B2"/>
    <w:rsid w:val="58B02D47"/>
    <w:rsid w:val="58B73FC6"/>
    <w:rsid w:val="58B80E6F"/>
    <w:rsid w:val="58BA3256"/>
    <w:rsid w:val="58C07D32"/>
    <w:rsid w:val="58C5CC48"/>
    <w:rsid w:val="58CFAA90"/>
    <w:rsid w:val="58F9CF17"/>
    <w:rsid w:val="58FB874A"/>
    <w:rsid w:val="58FBA75D"/>
    <w:rsid w:val="59018470"/>
    <w:rsid w:val="5910367E"/>
    <w:rsid w:val="59118567"/>
    <w:rsid w:val="592E5F1E"/>
    <w:rsid w:val="5930F1D7"/>
    <w:rsid w:val="593BEDFD"/>
    <w:rsid w:val="593C8B60"/>
    <w:rsid w:val="5942058A"/>
    <w:rsid w:val="5950E2B8"/>
    <w:rsid w:val="59520297"/>
    <w:rsid w:val="59525A1B"/>
    <w:rsid w:val="5954DF98"/>
    <w:rsid w:val="5958046F"/>
    <w:rsid w:val="596DFC94"/>
    <w:rsid w:val="597BC3A5"/>
    <w:rsid w:val="597FC50C"/>
    <w:rsid w:val="59849962"/>
    <w:rsid w:val="5984FCD6"/>
    <w:rsid w:val="59869167"/>
    <w:rsid w:val="5988684D"/>
    <w:rsid w:val="5991E6B1"/>
    <w:rsid w:val="59A7784D"/>
    <w:rsid w:val="59A8A051"/>
    <w:rsid w:val="59A8FB00"/>
    <w:rsid w:val="59C13FF3"/>
    <w:rsid w:val="59C7D174"/>
    <w:rsid w:val="59D75AF6"/>
    <w:rsid w:val="59D88B23"/>
    <w:rsid w:val="59EAB66D"/>
    <w:rsid w:val="59EFC1FD"/>
    <w:rsid w:val="59F4663D"/>
    <w:rsid w:val="59F73CA3"/>
    <w:rsid w:val="59F808DA"/>
    <w:rsid w:val="59FB4BF8"/>
    <w:rsid w:val="59FD5647"/>
    <w:rsid w:val="5A06492C"/>
    <w:rsid w:val="5A0ACA8A"/>
    <w:rsid w:val="5A343446"/>
    <w:rsid w:val="5A382B90"/>
    <w:rsid w:val="5A3A82C5"/>
    <w:rsid w:val="5A40416C"/>
    <w:rsid w:val="5A4F5A4F"/>
    <w:rsid w:val="5A4F5FEA"/>
    <w:rsid w:val="5A4FF894"/>
    <w:rsid w:val="5A634B54"/>
    <w:rsid w:val="5A72FD5B"/>
    <w:rsid w:val="5A74FCBC"/>
    <w:rsid w:val="5A7FC305"/>
    <w:rsid w:val="5A82E536"/>
    <w:rsid w:val="5A832977"/>
    <w:rsid w:val="5A929E05"/>
    <w:rsid w:val="5A99732E"/>
    <w:rsid w:val="5A9E1BB5"/>
    <w:rsid w:val="5A9E4C06"/>
    <w:rsid w:val="5AA42BC4"/>
    <w:rsid w:val="5AA4E9B7"/>
    <w:rsid w:val="5AAB5F38"/>
    <w:rsid w:val="5AAF6126"/>
    <w:rsid w:val="5AB37377"/>
    <w:rsid w:val="5AB3F1B7"/>
    <w:rsid w:val="5AC02FBF"/>
    <w:rsid w:val="5AC7C09D"/>
    <w:rsid w:val="5AD16CD7"/>
    <w:rsid w:val="5AD45837"/>
    <w:rsid w:val="5ADA18DE"/>
    <w:rsid w:val="5ADC3472"/>
    <w:rsid w:val="5ADDE6A9"/>
    <w:rsid w:val="5AE6659B"/>
    <w:rsid w:val="5AE8D160"/>
    <w:rsid w:val="5AEDD695"/>
    <w:rsid w:val="5AF76734"/>
    <w:rsid w:val="5B057F4E"/>
    <w:rsid w:val="5B0A46D6"/>
    <w:rsid w:val="5B0B44EA"/>
    <w:rsid w:val="5B0DE8E5"/>
    <w:rsid w:val="5B111B8B"/>
    <w:rsid w:val="5B1720DB"/>
    <w:rsid w:val="5B1B7403"/>
    <w:rsid w:val="5B216716"/>
    <w:rsid w:val="5B247FE4"/>
    <w:rsid w:val="5B2653DF"/>
    <w:rsid w:val="5B3310F1"/>
    <w:rsid w:val="5B358478"/>
    <w:rsid w:val="5B394E00"/>
    <w:rsid w:val="5B3E81F3"/>
    <w:rsid w:val="5B43F8E1"/>
    <w:rsid w:val="5B46F2F9"/>
    <w:rsid w:val="5B5044D0"/>
    <w:rsid w:val="5B5345F7"/>
    <w:rsid w:val="5B562CF0"/>
    <w:rsid w:val="5B94F109"/>
    <w:rsid w:val="5B9F4BB2"/>
    <w:rsid w:val="5BA01B39"/>
    <w:rsid w:val="5BA2300E"/>
    <w:rsid w:val="5BBFC3C2"/>
    <w:rsid w:val="5BBFCB73"/>
    <w:rsid w:val="5BCCFE83"/>
    <w:rsid w:val="5BCD191E"/>
    <w:rsid w:val="5BD510B5"/>
    <w:rsid w:val="5BDB4E86"/>
    <w:rsid w:val="5BE354BB"/>
    <w:rsid w:val="5BE6FCED"/>
    <w:rsid w:val="5BE791B2"/>
    <w:rsid w:val="5BEFBEED"/>
    <w:rsid w:val="5BF35230"/>
    <w:rsid w:val="5BF3D509"/>
    <w:rsid w:val="5BF4BB11"/>
    <w:rsid w:val="5BF65B1C"/>
    <w:rsid w:val="5BFD2400"/>
    <w:rsid w:val="5C07922B"/>
    <w:rsid w:val="5C11552F"/>
    <w:rsid w:val="5C12020B"/>
    <w:rsid w:val="5C16455A"/>
    <w:rsid w:val="5C274768"/>
    <w:rsid w:val="5C2EB833"/>
    <w:rsid w:val="5C2EE2F3"/>
    <w:rsid w:val="5C34C100"/>
    <w:rsid w:val="5C37E226"/>
    <w:rsid w:val="5C3DB081"/>
    <w:rsid w:val="5C4678C5"/>
    <w:rsid w:val="5C4CF933"/>
    <w:rsid w:val="5C50F703"/>
    <w:rsid w:val="5C591222"/>
    <w:rsid w:val="5C5D3DAC"/>
    <w:rsid w:val="5C68FCB0"/>
    <w:rsid w:val="5C69C275"/>
    <w:rsid w:val="5C6B647A"/>
    <w:rsid w:val="5C7358B9"/>
    <w:rsid w:val="5C75B497"/>
    <w:rsid w:val="5C883F3C"/>
    <w:rsid w:val="5CB08001"/>
    <w:rsid w:val="5CBB9392"/>
    <w:rsid w:val="5CC726B4"/>
    <w:rsid w:val="5CCADA70"/>
    <w:rsid w:val="5CD68761"/>
    <w:rsid w:val="5CDE9642"/>
    <w:rsid w:val="5CF232AB"/>
    <w:rsid w:val="5CF7EAB2"/>
    <w:rsid w:val="5CFC2848"/>
    <w:rsid w:val="5CFFA416"/>
    <w:rsid w:val="5D02E64F"/>
    <w:rsid w:val="5D176702"/>
    <w:rsid w:val="5D1C753B"/>
    <w:rsid w:val="5D2955E3"/>
    <w:rsid w:val="5D311F1B"/>
    <w:rsid w:val="5D330FA1"/>
    <w:rsid w:val="5D41BF97"/>
    <w:rsid w:val="5D49BC87"/>
    <w:rsid w:val="5D56562E"/>
    <w:rsid w:val="5D608974"/>
    <w:rsid w:val="5D6810BE"/>
    <w:rsid w:val="5D6AC871"/>
    <w:rsid w:val="5D6CC5D9"/>
    <w:rsid w:val="5D86B453"/>
    <w:rsid w:val="5D8D59F2"/>
    <w:rsid w:val="5D8FE63E"/>
    <w:rsid w:val="5D93B8F5"/>
    <w:rsid w:val="5D963471"/>
    <w:rsid w:val="5DAA5DCB"/>
    <w:rsid w:val="5DACBFAE"/>
    <w:rsid w:val="5DADDBA5"/>
    <w:rsid w:val="5DBF1FFE"/>
    <w:rsid w:val="5DC5C4BD"/>
    <w:rsid w:val="5DC8F6C4"/>
    <w:rsid w:val="5DD3388D"/>
    <w:rsid w:val="5DD3B287"/>
    <w:rsid w:val="5DE4F7A5"/>
    <w:rsid w:val="5DE616E5"/>
    <w:rsid w:val="5DE8558E"/>
    <w:rsid w:val="5DF4894D"/>
    <w:rsid w:val="5DF4BF84"/>
    <w:rsid w:val="5DFC6701"/>
    <w:rsid w:val="5E01C801"/>
    <w:rsid w:val="5E08B943"/>
    <w:rsid w:val="5E0AD01A"/>
    <w:rsid w:val="5E16B7F7"/>
    <w:rsid w:val="5E1B7745"/>
    <w:rsid w:val="5E1BDEE9"/>
    <w:rsid w:val="5E2AA305"/>
    <w:rsid w:val="5E2AF97D"/>
    <w:rsid w:val="5E2E77B2"/>
    <w:rsid w:val="5E2F171C"/>
    <w:rsid w:val="5E3574F9"/>
    <w:rsid w:val="5E35C89D"/>
    <w:rsid w:val="5E4285DE"/>
    <w:rsid w:val="5E450D8B"/>
    <w:rsid w:val="5E451662"/>
    <w:rsid w:val="5E4B1184"/>
    <w:rsid w:val="5E517DDE"/>
    <w:rsid w:val="5E5C951A"/>
    <w:rsid w:val="5E5E85B9"/>
    <w:rsid w:val="5E602F92"/>
    <w:rsid w:val="5E6A95F0"/>
    <w:rsid w:val="5E7BCD38"/>
    <w:rsid w:val="5E7FCB0E"/>
    <w:rsid w:val="5E8C04E0"/>
    <w:rsid w:val="5E8E2BA2"/>
    <w:rsid w:val="5E938DB9"/>
    <w:rsid w:val="5E9FE6BF"/>
    <w:rsid w:val="5EAF0E73"/>
    <w:rsid w:val="5EB2CEB4"/>
    <w:rsid w:val="5EBAA0C4"/>
    <w:rsid w:val="5EBFCB97"/>
    <w:rsid w:val="5EC94890"/>
    <w:rsid w:val="5ECD2D0A"/>
    <w:rsid w:val="5ED35240"/>
    <w:rsid w:val="5ED664D5"/>
    <w:rsid w:val="5EE28845"/>
    <w:rsid w:val="5EE3751E"/>
    <w:rsid w:val="5EE38046"/>
    <w:rsid w:val="5EEA031B"/>
    <w:rsid w:val="5EEB1B6F"/>
    <w:rsid w:val="5EEBE98E"/>
    <w:rsid w:val="5EEF78D6"/>
    <w:rsid w:val="5EF06895"/>
    <w:rsid w:val="5EF9A665"/>
    <w:rsid w:val="5F0D70C6"/>
    <w:rsid w:val="5F1020AC"/>
    <w:rsid w:val="5F2BB69F"/>
    <w:rsid w:val="5F2CC5D8"/>
    <w:rsid w:val="5F35C193"/>
    <w:rsid w:val="5F42F30E"/>
    <w:rsid w:val="5F52961C"/>
    <w:rsid w:val="5F5CCC43"/>
    <w:rsid w:val="5F5E0971"/>
    <w:rsid w:val="5F5ECAA4"/>
    <w:rsid w:val="5F5F5BB6"/>
    <w:rsid w:val="5F650CE1"/>
    <w:rsid w:val="5F67951F"/>
    <w:rsid w:val="5F6B6A37"/>
    <w:rsid w:val="5F87D48B"/>
    <w:rsid w:val="5F898F61"/>
    <w:rsid w:val="5F8CAE2A"/>
    <w:rsid w:val="5F8D0F60"/>
    <w:rsid w:val="5FA9CCBC"/>
    <w:rsid w:val="5FB02A3C"/>
    <w:rsid w:val="5FB119D2"/>
    <w:rsid w:val="5FC7FE03"/>
    <w:rsid w:val="5FC8A109"/>
    <w:rsid w:val="5FCC9F68"/>
    <w:rsid w:val="5FCCB66F"/>
    <w:rsid w:val="5FD0E602"/>
    <w:rsid w:val="5FDABB2A"/>
    <w:rsid w:val="5FE14194"/>
    <w:rsid w:val="5FE405C0"/>
    <w:rsid w:val="5FEB309F"/>
    <w:rsid w:val="5FF5AA25"/>
    <w:rsid w:val="60064BE8"/>
    <w:rsid w:val="600F5FA1"/>
    <w:rsid w:val="601D08FE"/>
    <w:rsid w:val="60266023"/>
    <w:rsid w:val="6030C2CD"/>
    <w:rsid w:val="6032D232"/>
    <w:rsid w:val="603EF466"/>
    <w:rsid w:val="6047DD79"/>
    <w:rsid w:val="604EC974"/>
    <w:rsid w:val="60505DC7"/>
    <w:rsid w:val="6051204A"/>
    <w:rsid w:val="6055AD89"/>
    <w:rsid w:val="606ED25F"/>
    <w:rsid w:val="6077365A"/>
    <w:rsid w:val="607A16FD"/>
    <w:rsid w:val="607D0BDB"/>
    <w:rsid w:val="60832002"/>
    <w:rsid w:val="60845BCC"/>
    <w:rsid w:val="60883090"/>
    <w:rsid w:val="608A53D6"/>
    <w:rsid w:val="609FD2D8"/>
    <w:rsid w:val="60ABEFBD"/>
    <w:rsid w:val="60B02530"/>
    <w:rsid w:val="60C69FF4"/>
    <w:rsid w:val="60C75103"/>
    <w:rsid w:val="60CBECF3"/>
    <w:rsid w:val="60CC852D"/>
    <w:rsid w:val="60CE0F67"/>
    <w:rsid w:val="60CFCF98"/>
    <w:rsid w:val="60DB49BD"/>
    <w:rsid w:val="60DC19D5"/>
    <w:rsid w:val="60E11BF5"/>
    <w:rsid w:val="60F2973B"/>
    <w:rsid w:val="61095ACB"/>
    <w:rsid w:val="6111C6AC"/>
    <w:rsid w:val="61148B3F"/>
    <w:rsid w:val="6115AC53"/>
    <w:rsid w:val="61260174"/>
    <w:rsid w:val="61368D8A"/>
    <w:rsid w:val="614160AC"/>
    <w:rsid w:val="614314FF"/>
    <w:rsid w:val="61510FC6"/>
    <w:rsid w:val="6154607A"/>
    <w:rsid w:val="6161B92F"/>
    <w:rsid w:val="61771FA3"/>
    <w:rsid w:val="61817470"/>
    <w:rsid w:val="61987C97"/>
    <w:rsid w:val="61A02FD3"/>
    <w:rsid w:val="61A13DCC"/>
    <w:rsid w:val="61A79089"/>
    <w:rsid w:val="61A8F958"/>
    <w:rsid w:val="61AA5C14"/>
    <w:rsid w:val="61AC1E7E"/>
    <w:rsid w:val="61B9BA03"/>
    <w:rsid w:val="61BF093D"/>
    <w:rsid w:val="61CF0725"/>
    <w:rsid w:val="61D0A26E"/>
    <w:rsid w:val="61D641B1"/>
    <w:rsid w:val="61ECCC53"/>
    <w:rsid w:val="61ED0EB8"/>
    <w:rsid w:val="61EF8EDF"/>
    <w:rsid w:val="61FFA1F8"/>
    <w:rsid w:val="62000F7C"/>
    <w:rsid w:val="62026A27"/>
    <w:rsid w:val="620B6FC1"/>
    <w:rsid w:val="62100434"/>
    <w:rsid w:val="62176B2E"/>
    <w:rsid w:val="62183839"/>
    <w:rsid w:val="621E9BA7"/>
    <w:rsid w:val="62200074"/>
    <w:rsid w:val="622A34B5"/>
    <w:rsid w:val="622F3442"/>
    <w:rsid w:val="623851A1"/>
    <w:rsid w:val="623FA903"/>
    <w:rsid w:val="627204FE"/>
    <w:rsid w:val="6274FAC9"/>
    <w:rsid w:val="6275F710"/>
    <w:rsid w:val="6276F37B"/>
    <w:rsid w:val="628A78D5"/>
    <w:rsid w:val="62944D6C"/>
    <w:rsid w:val="62962000"/>
    <w:rsid w:val="62B277D9"/>
    <w:rsid w:val="62B399E0"/>
    <w:rsid w:val="62C3E46C"/>
    <w:rsid w:val="62C827C9"/>
    <w:rsid w:val="62CCCC19"/>
    <w:rsid w:val="62CD2DAE"/>
    <w:rsid w:val="62D40CDD"/>
    <w:rsid w:val="62D702FE"/>
    <w:rsid w:val="62DE5A05"/>
    <w:rsid w:val="62E5D65A"/>
    <w:rsid w:val="62EA60DB"/>
    <w:rsid w:val="62F77A68"/>
    <w:rsid w:val="62FB4F72"/>
    <w:rsid w:val="62FBEC4C"/>
    <w:rsid w:val="62FD7E16"/>
    <w:rsid w:val="63006093"/>
    <w:rsid w:val="630C2113"/>
    <w:rsid w:val="631333B0"/>
    <w:rsid w:val="631D7D01"/>
    <w:rsid w:val="632557AB"/>
    <w:rsid w:val="6327A63A"/>
    <w:rsid w:val="632C39CF"/>
    <w:rsid w:val="633F84ED"/>
    <w:rsid w:val="6349FE75"/>
    <w:rsid w:val="634BF3AA"/>
    <w:rsid w:val="6350ADE5"/>
    <w:rsid w:val="63541387"/>
    <w:rsid w:val="635424FC"/>
    <w:rsid w:val="635D40AD"/>
    <w:rsid w:val="63646923"/>
    <w:rsid w:val="63679E4D"/>
    <w:rsid w:val="636C00C7"/>
    <w:rsid w:val="636E0B2A"/>
    <w:rsid w:val="637F399E"/>
    <w:rsid w:val="6387C6A0"/>
    <w:rsid w:val="6396F0D3"/>
    <w:rsid w:val="63A3751E"/>
    <w:rsid w:val="63A7F22E"/>
    <w:rsid w:val="63AF0DC9"/>
    <w:rsid w:val="63B25BCC"/>
    <w:rsid w:val="63B33E16"/>
    <w:rsid w:val="63B7121C"/>
    <w:rsid w:val="63C5419A"/>
    <w:rsid w:val="63D0E933"/>
    <w:rsid w:val="63F41DB0"/>
    <w:rsid w:val="63F752C2"/>
    <w:rsid w:val="63FC48BD"/>
    <w:rsid w:val="64083028"/>
    <w:rsid w:val="640B7B9E"/>
    <w:rsid w:val="6417F671"/>
    <w:rsid w:val="6418A2CE"/>
    <w:rsid w:val="641A96FE"/>
    <w:rsid w:val="641E2688"/>
    <w:rsid w:val="64227714"/>
    <w:rsid w:val="6422EA0E"/>
    <w:rsid w:val="642442B2"/>
    <w:rsid w:val="64380C8B"/>
    <w:rsid w:val="64467385"/>
    <w:rsid w:val="644F053C"/>
    <w:rsid w:val="644F3AB0"/>
    <w:rsid w:val="64560160"/>
    <w:rsid w:val="645B53B1"/>
    <w:rsid w:val="645D6EFD"/>
    <w:rsid w:val="646AF03B"/>
    <w:rsid w:val="646E538F"/>
    <w:rsid w:val="647216C9"/>
    <w:rsid w:val="647AB8FB"/>
    <w:rsid w:val="647ADCD1"/>
    <w:rsid w:val="647DBC63"/>
    <w:rsid w:val="64812560"/>
    <w:rsid w:val="6486659D"/>
    <w:rsid w:val="64874B16"/>
    <w:rsid w:val="6490D88A"/>
    <w:rsid w:val="6498DED4"/>
    <w:rsid w:val="64A2F2CC"/>
    <w:rsid w:val="64B5F3BF"/>
    <w:rsid w:val="64C7B8EE"/>
    <w:rsid w:val="64C9C4B0"/>
    <w:rsid w:val="64CF5840"/>
    <w:rsid w:val="64DC6E6E"/>
    <w:rsid w:val="64EC06C3"/>
    <w:rsid w:val="64F1B032"/>
    <w:rsid w:val="64FF44DF"/>
    <w:rsid w:val="64FF5BAA"/>
    <w:rsid w:val="6503420E"/>
    <w:rsid w:val="650BAD0A"/>
    <w:rsid w:val="6515FEC9"/>
    <w:rsid w:val="652C810F"/>
    <w:rsid w:val="653007B6"/>
    <w:rsid w:val="65362596"/>
    <w:rsid w:val="6539E9EB"/>
    <w:rsid w:val="653AD6F4"/>
    <w:rsid w:val="653ADED2"/>
    <w:rsid w:val="653BCEE3"/>
    <w:rsid w:val="653E4FB4"/>
    <w:rsid w:val="653FD9FB"/>
    <w:rsid w:val="65489C01"/>
    <w:rsid w:val="6550C9B7"/>
    <w:rsid w:val="65569125"/>
    <w:rsid w:val="655E2227"/>
    <w:rsid w:val="6569A8C2"/>
    <w:rsid w:val="656AB670"/>
    <w:rsid w:val="656B1980"/>
    <w:rsid w:val="656BAF9F"/>
    <w:rsid w:val="656C6DE1"/>
    <w:rsid w:val="656CF6E9"/>
    <w:rsid w:val="6576D371"/>
    <w:rsid w:val="658372D1"/>
    <w:rsid w:val="659522B0"/>
    <w:rsid w:val="65991E8F"/>
    <w:rsid w:val="659CCE2B"/>
    <w:rsid w:val="65A1F31D"/>
    <w:rsid w:val="65A3F2DD"/>
    <w:rsid w:val="65AC32FA"/>
    <w:rsid w:val="65BF1FB4"/>
    <w:rsid w:val="65C4AA09"/>
    <w:rsid w:val="65CF9AE0"/>
    <w:rsid w:val="65D007B5"/>
    <w:rsid w:val="65D8D093"/>
    <w:rsid w:val="65EFE52F"/>
    <w:rsid w:val="65FAC048"/>
    <w:rsid w:val="65FD5712"/>
    <w:rsid w:val="660462F8"/>
    <w:rsid w:val="6609F649"/>
    <w:rsid w:val="6611C6C2"/>
    <w:rsid w:val="66147012"/>
    <w:rsid w:val="66193430"/>
    <w:rsid w:val="66294006"/>
    <w:rsid w:val="662946F4"/>
    <w:rsid w:val="662D18C3"/>
    <w:rsid w:val="66396063"/>
    <w:rsid w:val="663AF7F2"/>
    <w:rsid w:val="663BBCCA"/>
    <w:rsid w:val="663F8AAF"/>
    <w:rsid w:val="66426488"/>
    <w:rsid w:val="6649C139"/>
    <w:rsid w:val="664CB76B"/>
    <w:rsid w:val="665B74DF"/>
    <w:rsid w:val="665BF556"/>
    <w:rsid w:val="6664D042"/>
    <w:rsid w:val="66654CA4"/>
    <w:rsid w:val="6684263C"/>
    <w:rsid w:val="668FC6BC"/>
    <w:rsid w:val="6697D22B"/>
    <w:rsid w:val="669AAF86"/>
    <w:rsid w:val="669DA81D"/>
    <w:rsid w:val="66A0432F"/>
    <w:rsid w:val="66A51DB3"/>
    <w:rsid w:val="66ADC850"/>
    <w:rsid w:val="66AED2F2"/>
    <w:rsid w:val="66B2DC7F"/>
    <w:rsid w:val="66B8748B"/>
    <w:rsid w:val="66C53BC8"/>
    <w:rsid w:val="66E1594D"/>
    <w:rsid w:val="66ED871F"/>
    <w:rsid w:val="66EFC577"/>
    <w:rsid w:val="66F33510"/>
    <w:rsid w:val="67070F1E"/>
    <w:rsid w:val="67102185"/>
    <w:rsid w:val="6730E40E"/>
    <w:rsid w:val="67320709"/>
    <w:rsid w:val="674DAE86"/>
    <w:rsid w:val="67587135"/>
    <w:rsid w:val="67600760"/>
    <w:rsid w:val="67606ABC"/>
    <w:rsid w:val="6765208F"/>
    <w:rsid w:val="676C6463"/>
    <w:rsid w:val="676F5EEC"/>
    <w:rsid w:val="677A01C2"/>
    <w:rsid w:val="677B5B5F"/>
    <w:rsid w:val="677CCCE0"/>
    <w:rsid w:val="678C70EC"/>
    <w:rsid w:val="67A12C10"/>
    <w:rsid w:val="67A14073"/>
    <w:rsid w:val="67B1873F"/>
    <w:rsid w:val="67C3510B"/>
    <w:rsid w:val="67C8DA1E"/>
    <w:rsid w:val="67D6DACA"/>
    <w:rsid w:val="67D90AF2"/>
    <w:rsid w:val="67D96C82"/>
    <w:rsid w:val="67DDD27D"/>
    <w:rsid w:val="681ABE36"/>
    <w:rsid w:val="682B9BAB"/>
    <w:rsid w:val="682FDF2C"/>
    <w:rsid w:val="683BD77F"/>
    <w:rsid w:val="6844DA50"/>
    <w:rsid w:val="685038CF"/>
    <w:rsid w:val="686779E1"/>
    <w:rsid w:val="687AF532"/>
    <w:rsid w:val="687C1A76"/>
    <w:rsid w:val="687FA211"/>
    <w:rsid w:val="68836140"/>
    <w:rsid w:val="688C9035"/>
    <w:rsid w:val="688CE1FA"/>
    <w:rsid w:val="689199A8"/>
    <w:rsid w:val="6897360F"/>
    <w:rsid w:val="68A01001"/>
    <w:rsid w:val="68A081A4"/>
    <w:rsid w:val="68B048CD"/>
    <w:rsid w:val="68B258B5"/>
    <w:rsid w:val="68C48064"/>
    <w:rsid w:val="68DD469E"/>
    <w:rsid w:val="68DECCD8"/>
    <w:rsid w:val="68E51D95"/>
    <w:rsid w:val="68EF6BC0"/>
    <w:rsid w:val="68F94705"/>
    <w:rsid w:val="68FD4E9B"/>
    <w:rsid w:val="6901C671"/>
    <w:rsid w:val="6913EA44"/>
    <w:rsid w:val="691F6322"/>
    <w:rsid w:val="6920647D"/>
    <w:rsid w:val="6928B78E"/>
    <w:rsid w:val="69346D87"/>
    <w:rsid w:val="693EA8B3"/>
    <w:rsid w:val="69483BE3"/>
    <w:rsid w:val="694AF9D0"/>
    <w:rsid w:val="694CA0D6"/>
    <w:rsid w:val="695251A2"/>
    <w:rsid w:val="695407E4"/>
    <w:rsid w:val="69573F84"/>
    <w:rsid w:val="695A8405"/>
    <w:rsid w:val="695FDD00"/>
    <w:rsid w:val="6968A056"/>
    <w:rsid w:val="6969853B"/>
    <w:rsid w:val="696E9C3C"/>
    <w:rsid w:val="696EAE9C"/>
    <w:rsid w:val="697A932D"/>
    <w:rsid w:val="698D7538"/>
    <w:rsid w:val="69959F93"/>
    <w:rsid w:val="6996E37F"/>
    <w:rsid w:val="69A11DF3"/>
    <w:rsid w:val="69A12F44"/>
    <w:rsid w:val="69A17A84"/>
    <w:rsid w:val="69B8CE9E"/>
    <w:rsid w:val="69B8EB57"/>
    <w:rsid w:val="69BE5260"/>
    <w:rsid w:val="69CDDCB8"/>
    <w:rsid w:val="69E5A598"/>
    <w:rsid w:val="69F4910E"/>
    <w:rsid w:val="69F78222"/>
    <w:rsid w:val="69FF8FE1"/>
    <w:rsid w:val="6A191725"/>
    <w:rsid w:val="6A4699B9"/>
    <w:rsid w:val="6A480F5B"/>
    <w:rsid w:val="6A50E193"/>
    <w:rsid w:val="6A5ADBE3"/>
    <w:rsid w:val="6A5D5C9E"/>
    <w:rsid w:val="6A637E89"/>
    <w:rsid w:val="6A6657B2"/>
    <w:rsid w:val="6A721A2D"/>
    <w:rsid w:val="6A74AF0E"/>
    <w:rsid w:val="6A855CC9"/>
    <w:rsid w:val="6A8F6C5C"/>
    <w:rsid w:val="6A9372AD"/>
    <w:rsid w:val="6AA844A5"/>
    <w:rsid w:val="6AAC6D49"/>
    <w:rsid w:val="6AC002A7"/>
    <w:rsid w:val="6AC409C1"/>
    <w:rsid w:val="6AC72C2E"/>
    <w:rsid w:val="6AD04A0A"/>
    <w:rsid w:val="6AD82CE1"/>
    <w:rsid w:val="6AE319AA"/>
    <w:rsid w:val="6AE4DD9F"/>
    <w:rsid w:val="6AE78603"/>
    <w:rsid w:val="6AE8CC5E"/>
    <w:rsid w:val="6AEE47E1"/>
    <w:rsid w:val="6AFBB5F3"/>
    <w:rsid w:val="6B033C1F"/>
    <w:rsid w:val="6B049286"/>
    <w:rsid w:val="6B07D7A9"/>
    <w:rsid w:val="6B0990EB"/>
    <w:rsid w:val="6B1DB993"/>
    <w:rsid w:val="6B1F0C90"/>
    <w:rsid w:val="6B31775D"/>
    <w:rsid w:val="6B346A11"/>
    <w:rsid w:val="6B3766D1"/>
    <w:rsid w:val="6B3AC200"/>
    <w:rsid w:val="6B3E51F7"/>
    <w:rsid w:val="6B4CD0D2"/>
    <w:rsid w:val="6B511EAC"/>
    <w:rsid w:val="6B51AB0C"/>
    <w:rsid w:val="6B52C5E4"/>
    <w:rsid w:val="6B5ECB51"/>
    <w:rsid w:val="6B6B70B8"/>
    <w:rsid w:val="6B8676F0"/>
    <w:rsid w:val="6B8A9B6A"/>
    <w:rsid w:val="6B903B97"/>
    <w:rsid w:val="6B957512"/>
    <w:rsid w:val="6B9661F9"/>
    <w:rsid w:val="6B981636"/>
    <w:rsid w:val="6B9A3CBA"/>
    <w:rsid w:val="6B9FB5F3"/>
    <w:rsid w:val="6BA011C7"/>
    <w:rsid w:val="6BA02C9C"/>
    <w:rsid w:val="6BA3F967"/>
    <w:rsid w:val="6BAAD1CD"/>
    <w:rsid w:val="6BAFCC73"/>
    <w:rsid w:val="6BB983B5"/>
    <w:rsid w:val="6BC57CB9"/>
    <w:rsid w:val="6BE47DE4"/>
    <w:rsid w:val="6BE7B19F"/>
    <w:rsid w:val="6BEC5335"/>
    <w:rsid w:val="6BF223DC"/>
    <w:rsid w:val="6BF395A6"/>
    <w:rsid w:val="6C07DBC7"/>
    <w:rsid w:val="6C0A859D"/>
    <w:rsid w:val="6C0B405E"/>
    <w:rsid w:val="6C135D14"/>
    <w:rsid w:val="6C197A85"/>
    <w:rsid w:val="6C209186"/>
    <w:rsid w:val="6C222430"/>
    <w:rsid w:val="6C31C9F7"/>
    <w:rsid w:val="6C3EA8E5"/>
    <w:rsid w:val="6C45F142"/>
    <w:rsid w:val="6C579ACB"/>
    <w:rsid w:val="6C6520DE"/>
    <w:rsid w:val="6C6E5378"/>
    <w:rsid w:val="6C82753B"/>
    <w:rsid w:val="6C8ED3B6"/>
    <w:rsid w:val="6C908DE5"/>
    <w:rsid w:val="6C94A956"/>
    <w:rsid w:val="6C998768"/>
    <w:rsid w:val="6C9AEC95"/>
    <w:rsid w:val="6CA31D2C"/>
    <w:rsid w:val="6CA450AF"/>
    <w:rsid w:val="6CAB2CE9"/>
    <w:rsid w:val="6CCC1F0C"/>
    <w:rsid w:val="6CDD08C0"/>
    <w:rsid w:val="6CE29BF7"/>
    <w:rsid w:val="6CEBB52E"/>
    <w:rsid w:val="6CEDB907"/>
    <w:rsid w:val="6CF5137F"/>
    <w:rsid w:val="6CF83BD4"/>
    <w:rsid w:val="6CFB2297"/>
    <w:rsid w:val="6CFCDA9E"/>
    <w:rsid w:val="6D00262E"/>
    <w:rsid w:val="6D0A8A34"/>
    <w:rsid w:val="6D0E2081"/>
    <w:rsid w:val="6D0FF976"/>
    <w:rsid w:val="6D1CD6C3"/>
    <w:rsid w:val="6D2E00D5"/>
    <w:rsid w:val="6D32DC74"/>
    <w:rsid w:val="6D347D4C"/>
    <w:rsid w:val="6D3768EC"/>
    <w:rsid w:val="6D386DEE"/>
    <w:rsid w:val="6D3956DD"/>
    <w:rsid w:val="6D41E0E1"/>
    <w:rsid w:val="6D45C64F"/>
    <w:rsid w:val="6D4791A4"/>
    <w:rsid w:val="6D487AAD"/>
    <w:rsid w:val="6D4AE3F9"/>
    <w:rsid w:val="6D572F58"/>
    <w:rsid w:val="6D681D71"/>
    <w:rsid w:val="6D791010"/>
    <w:rsid w:val="6D7D7FF6"/>
    <w:rsid w:val="6D7E5F69"/>
    <w:rsid w:val="6D991C33"/>
    <w:rsid w:val="6DA3F819"/>
    <w:rsid w:val="6DADCF2F"/>
    <w:rsid w:val="6DB156C6"/>
    <w:rsid w:val="6DB455DC"/>
    <w:rsid w:val="6DB629DC"/>
    <w:rsid w:val="6DBADB05"/>
    <w:rsid w:val="6DC04CBA"/>
    <w:rsid w:val="6DCB5CEB"/>
    <w:rsid w:val="6DD064A3"/>
    <w:rsid w:val="6DDD9168"/>
    <w:rsid w:val="6DDE3F10"/>
    <w:rsid w:val="6DE22881"/>
    <w:rsid w:val="6DF185E9"/>
    <w:rsid w:val="6DF4DEDE"/>
    <w:rsid w:val="6DF5AB97"/>
    <w:rsid w:val="6E0B371D"/>
    <w:rsid w:val="6E0D02C3"/>
    <w:rsid w:val="6E1069E0"/>
    <w:rsid w:val="6E13C272"/>
    <w:rsid w:val="6E1704CE"/>
    <w:rsid w:val="6E1FB031"/>
    <w:rsid w:val="6E2C8BB4"/>
    <w:rsid w:val="6E38C990"/>
    <w:rsid w:val="6E392641"/>
    <w:rsid w:val="6E39AA72"/>
    <w:rsid w:val="6E4A24B2"/>
    <w:rsid w:val="6E4DFBBB"/>
    <w:rsid w:val="6E59355D"/>
    <w:rsid w:val="6E5C7DB3"/>
    <w:rsid w:val="6E5F9F27"/>
    <w:rsid w:val="6E6074C2"/>
    <w:rsid w:val="6E6352BA"/>
    <w:rsid w:val="6E6C0756"/>
    <w:rsid w:val="6E6E21E4"/>
    <w:rsid w:val="6E7D4B86"/>
    <w:rsid w:val="6E859EF5"/>
    <w:rsid w:val="6E91C5E5"/>
    <w:rsid w:val="6EA89AA4"/>
    <w:rsid w:val="6EA9BBB2"/>
    <w:rsid w:val="6EACC009"/>
    <w:rsid w:val="6EAEA608"/>
    <w:rsid w:val="6EB631BB"/>
    <w:rsid w:val="6EB99CEA"/>
    <w:rsid w:val="6EBC52C9"/>
    <w:rsid w:val="6EBECBA2"/>
    <w:rsid w:val="6EC172C4"/>
    <w:rsid w:val="6EC92814"/>
    <w:rsid w:val="6ECAFA7C"/>
    <w:rsid w:val="6ECE8505"/>
    <w:rsid w:val="6ED04DAD"/>
    <w:rsid w:val="6ED4ED1E"/>
    <w:rsid w:val="6ED8EB1E"/>
    <w:rsid w:val="6EDEDD2B"/>
    <w:rsid w:val="6EEBFB2F"/>
    <w:rsid w:val="6EF08997"/>
    <w:rsid w:val="6EF1C6AC"/>
    <w:rsid w:val="6F0E5996"/>
    <w:rsid w:val="6F18A595"/>
    <w:rsid w:val="6F2D0F7D"/>
    <w:rsid w:val="6F42D788"/>
    <w:rsid w:val="6F47B34E"/>
    <w:rsid w:val="6F4CA1DA"/>
    <w:rsid w:val="6F51F0E8"/>
    <w:rsid w:val="6F53E607"/>
    <w:rsid w:val="6F54821E"/>
    <w:rsid w:val="6F60D263"/>
    <w:rsid w:val="6F67CC83"/>
    <w:rsid w:val="6F70EA5B"/>
    <w:rsid w:val="6F79E8BA"/>
    <w:rsid w:val="6F7A32D8"/>
    <w:rsid w:val="6F8815F3"/>
    <w:rsid w:val="6F895A80"/>
    <w:rsid w:val="6F8CE098"/>
    <w:rsid w:val="6FA41498"/>
    <w:rsid w:val="6FAB956D"/>
    <w:rsid w:val="6FADA7DF"/>
    <w:rsid w:val="6FB0383F"/>
    <w:rsid w:val="6FC8455E"/>
    <w:rsid w:val="6FD76FCE"/>
    <w:rsid w:val="6FD8D2E0"/>
    <w:rsid w:val="6FF8787F"/>
    <w:rsid w:val="6FFC84D8"/>
    <w:rsid w:val="6FFE7880"/>
    <w:rsid w:val="70018100"/>
    <w:rsid w:val="70033B37"/>
    <w:rsid w:val="7006667A"/>
    <w:rsid w:val="700988E6"/>
    <w:rsid w:val="700F65F3"/>
    <w:rsid w:val="70142817"/>
    <w:rsid w:val="7014C16A"/>
    <w:rsid w:val="701CA202"/>
    <w:rsid w:val="70212309"/>
    <w:rsid w:val="702BA915"/>
    <w:rsid w:val="703FDFA5"/>
    <w:rsid w:val="7042257B"/>
    <w:rsid w:val="7045734C"/>
    <w:rsid w:val="7048D048"/>
    <w:rsid w:val="704DBCEE"/>
    <w:rsid w:val="705B5D91"/>
    <w:rsid w:val="7077FA81"/>
    <w:rsid w:val="707CAD3A"/>
    <w:rsid w:val="7080E6A6"/>
    <w:rsid w:val="70848A47"/>
    <w:rsid w:val="709A4D45"/>
    <w:rsid w:val="70A5B0DE"/>
    <w:rsid w:val="70BB747E"/>
    <w:rsid w:val="70BEC36A"/>
    <w:rsid w:val="70D2933A"/>
    <w:rsid w:val="70DC80D4"/>
    <w:rsid w:val="70E216DD"/>
    <w:rsid w:val="70EB52F0"/>
    <w:rsid w:val="70F0DBD0"/>
    <w:rsid w:val="7109C97D"/>
    <w:rsid w:val="710E548E"/>
    <w:rsid w:val="7132A119"/>
    <w:rsid w:val="7149EE47"/>
    <w:rsid w:val="717F130B"/>
    <w:rsid w:val="7185DB93"/>
    <w:rsid w:val="718ED456"/>
    <w:rsid w:val="719BE7F7"/>
    <w:rsid w:val="71A13C4E"/>
    <w:rsid w:val="71B6E49A"/>
    <w:rsid w:val="71D973CF"/>
    <w:rsid w:val="71DC81B5"/>
    <w:rsid w:val="71E45945"/>
    <w:rsid w:val="71F9EF37"/>
    <w:rsid w:val="71FDA5C8"/>
    <w:rsid w:val="72023F85"/>
    <w:rsid w:val="72059E36"/>
    <w:rsid w:val="7205A246"/>
    <w:rsid w:val="72069F9B"/>
    <w:rsid w:val="720CD867"/>
    <w:rsid w:val="720F6E60"/>
    <w:rsid w:val="7212D03E"/>
    <w:rsid w:val="72183E0A"/>
    <w:rsid w:val="721FC7CC"/>
    <w:rsid w:val="7231C24F"/>
    <w:rsid w:val="723A4D83"/>
    <w:rsid w:val="7248D344"/>
    <w:rsid w:val="7249FA3D"/>
    <w:rsid w:val="724CC96D"/>
    <w:rsid w:val="724EE8C4"/>
    <w:rsid w:val="726BDF13"/>
    <w:rsid w:val="72769AEF"/>
    <w:rsid w:val="72783CA9"/>
    <w:rsid w:val="7279469E"/>
    <w:rsid w:val="72958542"/>
    <w:rsid w:val="729E91C4"/>
    <w:rsid w:val="72A6C651"/>
    <w:rsid w:val="72A81642"/>
    <w:rsid w:val="72B653E5"/>
    <w:rsid w:val="72BB1B29"/>
    <w:rsid w:val="72BF0B7C"/>
    <w:rsid w:val="72C6DA01"/>
    <w:rsid w:val="72D59FCD"/>
    <w:rsid w:val="72DA0710"/>
    <w:rsid w:val="72DFAE34"/>
    <w:rsid w:val="72F23140"/>
    <w:rsid w:val="7301EE5D"/>
    <w:rsid w:val="73166D1B"/>
    <w:rsid w:val="7316875B"/>
    <w:rsid w:val="7318CAFE"/>
    <w:rsid w:val="732A049D"/>
    <w:rsid w:val="73314364"/>
    <w:rsid w:val="7337C81A"/>
    <w:rsid w:val="7338F594"/>
    <w:rsid w:val="73429458"/>
    <w:rsid w:val="73453905"/>
    <w:rsid w:val="736250AC"/>
    <w:rsid w:val="736F4088"/>
    <w:rsid w:val="73927189"/>
    <w:rsid w:val="73986AB2"/>
    <w:rsid w:val="739A658E"/>
    <w:rsid w:val="73A924E3"/>
    <w:rsid w:val="73AEE5AF"/>
    <w:rsid w:val="73B03AE2"/>
    <w:rsid w:val="73BAD2A7"/>
    <w:rsid w:val="73BEB9DB"/>
    <w:rsid w:val="73BFCE6B"/>
    <w:rsid w:val="73CE3134"/>
    <w:rsid w:val="73DD3811"/>
    <w:rsid w:val="73E326CC"/>
    <w:rsid w:val="73F0ED32"/>
    <w:rsid w:val="73F6F8ED"/>
    <w:rsid w:val="74019E02"/>
    <w:rsid w:val="74024F85"/>
    <w:rsid w:val="740699DF"/>
    <w:rsid w:val="7417CCA5"/>
    <w:rsid w:val="7420C479"/>
    <w:rsid w:val="742B795F"/>
    <w:rsid w:val="743010C5"/>
    <w:rsid w:val="74332C87"/>
    <w:rsid w:val="743ACE71"/>
    <w:rsid w:val="743CC0C9"/>
    <w:rsid w:val="7452DFAB"/>
    <w:rsid w:val="7453F55C"/>
    <w:rsid w:val="745A7AE5"/>
    <w:rsid w:val="74660DF6"/>
    <w:rsid w:val="74723690"/>
    <w:rsid w:val="74994101"/>
    <w:rsid w:val="74A003E4"/>
    <w:rsid w:val="74A49B9F"/>
    <w:rsid w:val="74A5B9DC"/>
    <w:rsid w:val="74A5D435"/>
    <w:rsid w:val="74AE64FF"/>
    <w:rsid w:val="74B6DE13"/>
    <w:rsid w:val="74BF643F"/>
    <w:rsid w:val="74D1A875"/>
    <w:rsid w:val="74F87483"/>
    <w:rsid w:val="74FE7CC5"/>
    <w:rsid w:val="74FFF1C0"/>
    <w:rsid w:val="7500F941"/>
    <w:rsid w:val="750B33D9"/>
    <w:rsid w:val="751A79EC"/>
    <w:rsid w:val="751E6A0D"/>
    <w:rsid w:val="7526BE63"/>
    <w:rsid w:val="75371711"/>
    <w:rsid w:val="754FB113"/>
    <w:rsid w:val="755A6160"/>
    <w:rsid w:val="755ACCC1"/>
    <w:rsid w:val="755E7001"/>
    <w:rsid w:val="755F3206"/>
    <w:rsid w:val="756473B1"/>
    <w:rsid w:val="757D80CE"/>
    <w:rsid w:val="7582DF8A"/>
    <w:rsid w:val="7585A3A1"/>
    <w:rsid w:val="75988322"/>
    <w:rsid w:val="75B3FBCE"/>
    <w:rsid w:val="75B97FC6"/>
    <w:rsid w:val="75BC3DFB"/>
    <w:rsid w:val="75C933B5"/>
    <w:rsid w:val="75CC96D8"/>
    <w:rsid w:val="75D2251F"/>
    <w:rsid w:val="75D9CC06"/>
    <w:rsid w:val="75E15FA5"/>
    <w:rsid w:val="75E8F95D"/>
    <w:rsid w:val="75EA1D87"/>
    <w:rsid w:val="75EA78BD"/>
    <w:rsid w:val="75EB5837"/>
    <w:rsid w:val="75EBF2D7"/>
    <w:rsid w:val="75ECA442"/>
    <w:rsid w:val="75EDF595"/>
    <w:rsid w:val="75F6437F"/>
    <w:rsid w:val="7600799D"/>
    <w:rsid w:val="760F3D4C"/>
    <w:rsid w:val="7623C27A"/>
    <w:rsid w:val="763C38CC"/>
    <w:rsid w:val="7649E3BB"/>
    <w:rsid w:val="764E8465"/>
    <w:rsid w:val="76562174"/>
    <w:rsid w:val="76598592"/>
    <w:rsid w:val="766E04C6"/>
    <w:rsid w:val="766F0D30"/>
    <w:rsid w:val="767AFC83"/>
    <w:rsid w:val="767E8D1E"/>
    <w:rsid w:val="7689CEF8"/>
    <w:rsid w:val="768E97FB"/>
    <w:rsid w:val="7692942A"/>
    <w:rsid w:val="769D6791"/>
    <w:rsid w:val="769E63A1"/>
    <w:rsid w:val="76A23A81"/>
    <w:rsid w:val="76A3609E"/>
    <w:rsid w:val="76A86CDE"/>
    <w:rsid w:val="76A908BF"/>
    <w:rsid w:val="76B3ECF9"/>
    <w:rsid w:val="76BDE764"/>
    <w:rsid w:val="76BE486A"/>
    <w:rsid w:val="76C00F59"/>
    <w:rsid w:val="76C37879"/>
    <w:rsid w:val="76D12FBA"/>
    <w:rsid w:val="76D52F41"/>
    <w:rsid w:val="76D763B4"/>
    <w:rsid w:val="76D98CF0"/>
    <w:rsid w:val="76DD299F"/>
    <w:rsid w:val="76E1B1B0"/>
    <w:rsid w:val="76EFD72D"/>
    <w:rsid w:val="76F261CC"/>
    <w:rsid w:val="76F7501B"/>
    <w:rsid w:val="770396DC"/>
    <w:rsid w:val="7714D578"/>
    <w:rsid w:val="77206640"/>
    <w:rsid w:val="7724A217"/>
    <w:rsid w:val="772B9072"/>
    <w:rsid w:val="772BFE5D"/>
    <w:rsid w:val="77406F72"/>
    <w:rsid w:val="7745D28E"/>
    <w:rsid w:val="774BCCB4"/>
    <w:rsid w:val="7751EE46"/>
    <w:rsid w:val="776D7898"/>
    <w:rsid w:val="7774AA66"/>
    <w:rsid w:val="7775225E"/>
    <w:rsid w:val="777EE3AB"/>
    <w:rsid w:val="7782823A"/>
    <w:rsid w:val="778BACF6"/>
    <w:rsid w:val="7791D060"/>
    <w:rsid w:val="77936EF1"/>
    <w:rsid w:val="7797E0C0"/>
    <w:rsid w:val="77A1BBBC"/>
    <w:rsid w:val="77A5D7D9"/>
    <w:rsid w:val="77AF071A"/>
    <w:rsid w:val="77CC6D8B"/>
    <w:rsid w:val="77D47F74"/>
    <w:rsid w:val="77D8EB80"/>
    <w:rsid w:val="77E1D522"/>
    <w:rsid w:val="77EE2FF0"/>
    <w:rsid w:val="77EF8B9E"/>
    <w:rsid w:val="77F9FE75"/>
    <w:rsid w:val="77FD7AC2"/>
    <w:rsid w:val="7809C86C"/>
    <w:rsid w:val="78129289"/>
    <w:rsid w:val="7820E2F4"/>
    <w:rsid w:val="7827632F"/>
    <w:rsid w:val="782796CA"/>
    <w:rsid w:val="783F3285"/>
    <w:rsid w:val="78423158"/>
    <w:rsid w:val="7843E4D4"/>
    <w:rsid w:val="784F4623"/>
    <w:rsid w:val="78531680"/>
    <w:rsid w:val="785B4FFF"/>
    <w:rsid w:val="786067A1"/>
    <w:rsid w:val="7861EB2D"/>
    <w:rsid w:val="7864E7B8"/>
    <w:rsid w:val="787608E8"/>
    <w:rsid w:val="787E1271"/>
    <w:rsid w:val="7885F423"/>
    <w:rsid w:val="7890FB9C"/>
    <w:rsid w:val="78961125"/>
    <w:rsid w:val="789FBEF0"/>
    <w:rsid w:val="78A445C4"/>
    <w:rsid w:val="78A608A4"/>
    <w:rsid w:val="78B12C41"/>
    <w:rsid w:val="78BA5003"/>
    <w:rsid w:val="78C126BB"/>
    <w:rsid w:val="78CFCD68"/>
    <w:rsid w:val="78D54513"/>
    <w:rsid w:val="78D746ED"/>
    <w:rsid w:val="78D8930E"/>
    <w:rsid w:val="78E4A208"/>
    <w:rsid w:val="78EE2BE8"/>
    <w:rsid w:val="78FBE6A0"/>
    <w:rsid w:val="79023696"/>
    <w:rsid w:val="79176983"/>
    <w:rsid w:val="791AE07B"/>
    <w:rsid w:val="79272AE7"/>
    <w:rsid w:val="793E7982"/>
    <w:rsid w:val="79416C55"/>
    <w:rsid w:val="79424698"/>
    <w:rsid w:val="79549C99"/>
    <w:rsid w:val="7990B0D8"/>
    <w:rsid w:val="7990E4B3"/>
    <w:rsid w:val="799D88F4"/>
    <w:rsid w:val="79A1E200"/>
    <w:rsid w:val="79B48FF4"/>
    <w:rsid w:val="79BBE91E"/>
    <w:rsid w:val="79C3FA1D"/>
    <w:rsid w:val="79C4CC22"/>
    <w:rsid w:val="79C7478B"/>
    <w:rsid w:val="79D4AF16"/>
    <w:rsid w:val="79D8559E"/>
    <w:rsid w:val="79DAF212"/>
    <w:rsid w:val="79DBEB38"/>
    <w:rsid w:val="79E42011"/>
    <w:rsid w:val="79E74E3E"/>
    <w:rsid w:val="79F26734"/>
    <w:rsid w:val="7A00258D"/>
    <w:rsid w:val="7A067E86"/>
    <w:rsid w:val="7A10FE49"/>
    <w:rsid w:val="7A370CBC"/>
    <w:rsid w:val="7A3B5614"/>
    <w:rsid w:val="7A3D0B05"/>
    <w:rsid w:val="7A48EBAA"/>
    <w:rsid w:val="7A5419AA"/>
    <w:rsid w:val="7A59B043"/>
    <w:rsid w:val="7A59F80F"/>
    <w:rsid w:val="7A5D2F85"/>
    <w:rsid w:val="7A5DA1E0"/>
    <w:rsid w:val="7A6027DB"/>
    <w:rsid w:val="7A61BFA5"/>
    <w:rsid w:val="7A61EB58"/>
    <w:rsid w:val="7A63FFB7"/>
    <w:rsid w:val="7A731610"/>
    <w:rsid w:val="7A733261"/>
    <w:rsid w:val="7A7A8B9D"/>
    <w:rsid w:val="7A81F41F"/>
    <w:rsid w:val="7A8F79E1"/>
    <w:rsid w:val="7A905E88"/>
    <w:rsid w:val="7A95DB51"/>
    <w:rsid w:val="7AA04714"/>
    <w:rsid w:val="7AA45DAC"/>
    <w:rsid w:val="7AAB86F0"/>
    <w:rsid w:val="7AB92B57"/>
    <w:rsid w:val="7ABF0563"/>
    <w:rsid w:val="7ACDE17B"/>
    <w:rsid w:val="7AD32DFA"/>
    <w:rsid w:val="7AFBA37B"/>
    <w:rsid w:val="7B087AEB"/>
    <w:rsid w:val="7B2693DE"/>
    <w:rsid w:val="7B27C20A"/>
    <w:rsid w:val="7B365881"/>
    <w:rsid w:val="7B3A158E"/>
    <w:rsid w:val="7B42A41D"/>
    <w:rsid w:val="7B4549D8"/>
    <w:rsid w:val="7B595DFC"/>
    <w:rsid w:val="7B5CCDE7"/>
    <w:rsid w:val="7B60DEC7"/>
    <w:rsid w:val="7B6585CF"/>
    <w:rsid w:val="7B75B59E"/>
    <w:rsid w:val="7B75F1C6"/>
    <w:rsid w:val="7B9186EA"/>
    <w:rsid w:val="7B93DA3B"/>
    <w:rsid w:val="7B963280"/>
    <w:rsid w:val="7BB7801A"/>
    <w:rsid w:val="7BC61BD3"/>
    <w:rsid w:val="7BCD4413"/>
    <w:rsid w:val="7BD2BA00"/>
    <w:rsid w:val="7BF14EBE"/>
    <w:rsid w:val="7C00F4C6"/>
    <w:rsid w:val="7C04B537"/>
    <w:rsid w:val="7C054299"/>
    <w:rsid w:val="7C0623C0"/>
    <w:rsid w:val="7C0C194C"/>
    <w:rsid w:val="7C125830"/>
    <w:rsid w:val="7C1B1E17"/>
    <w:rsid w:val="7C23676E"/>
    <w:rsid w:val="7C29C9BD"/>
    <w:rsid w:val="7C32088F"/>
    <w:rsid w:val="7C45BA68"/>
    <w:rsid w:val="7C5DB280"/>
    <w:rsid w:val="7C61A758"/>
    <w:rsid w:val="7C63BC08"/>
    <w:rsid w:val="7C694E36"/>
    <w:rsid w:val="7C6C88F0"/>
    <w:rsid w:val="7C72B721"/>
    <w:rsid w:val="7C8A5588"/>
    <w:rsid w:val="7C918799"/>
    <w:rsid w:val="7C934B06"/>
    <w:rsid w:val="7C93849B"/>
    <w:rsid w:val="7C9944B3"/>
    <w:rsid w:val="7C9AF8D8"/>
    <w:rsid w:val="7C9D1822"/>
    <w:rsid w:val="7CA4B016"/>
    <w:rsid w:val="7CA822B1"/>
    <w:rsid w:val="7CB0517C"/>
    <w:rsid w:val="7CB41B27"/>
    <w:rsid w:val="7CB76112"/>
    <w:rsid w:val="7CBE9B04"/>
    <w:rsid w:val="7CCC4732"/>
    <w:rsid w:val="7CD59BB7"/>
    <w:rsid w:val="7CE19F3C"/>
    <w:rsid w:val="7CE4032D"/>
    <w:rsid w:val="7CE40AF1"/>
    <w:rsid w:val="7CF29E70"/>
    <w:rsid w:val="7CF4BD3C"/>
    <w:rsid w:val="7CFC9920"/>
    <w:rsid w:val="7D08F349"/>
    <w:rsid w:val="7D1275D1"/>
    <w:rsid w:val="7D16579D"/>
    <w:rsid w:val="7D1F37B0"/>
    <w:rsid w:val="7D208F7A"/>
    <w:rsid w:val="7D2B28EF"/>
    <w:rsid w:val="7D337A6C"/>
    <w:rsid w:val="7D3B3006"/>
    <w:rsid w:val="7D3B7FF6"/>
    <w:rsid w:val="7D4D737A"/>
    <w:rsid w:val="7D4F70CE"/>
    <w:rsid w:val="7D540C03"/>
    <w:rsid w:val="7D5560BA"/>
    <w:rsid w:val="7D5BD647"/>
    <w:rsid w:val="7D63103D"/>
    <w:rsid w:val="7D6B9FD4"/>
    <w:rsid w:val="7D72C7FA"/>
    <w:rsid w:val="7D82DEC4"/>
    <w:rsid w:val="7D8E7253"/>
    <w:rsid w:val="7D91F5CA"/>
    <w:rsid w:val="7D97BAD0"/>
    <w:rsid w:val="7D99C19F"/>
    <w:rsid w:val="7D9E8D5C"/>
    <w:rsid w:val="7DA2EB34"/>
    <w:rsid w:val="7DB376FE"/>
    <w:rsid w:val="7DB64FE0"/>
    <w:rsid w:val="7DBE6377"/>
    <w:rsid w:val="7DC04A3F"/>
    <w:rsid w:val="7DC0968C"/>
    <w:rsid w:val="7DC4C0B5"/>
    <w:rsid w:val="7DD0A36A"/>
    <w:rsid w:val="7DD0D76A"/>
    <w:rsid w:val="7DD3C9B7"/>
    <w:rsid w:val="7DD9A978"/>
    <w:rsid w:val="7DDE58E4"/>
    <w:rsid w:val="7DE78F69"/>
    <w:rsid w:val="7DEB0FD9"/>
    <w:rsid w:val="7DEE2899"/>
    <w:rsid w:val="7DF22EC4"/>
    <w:rsid w:val="7DF2825F"/>
    <w:rsid w:val="7DF7CE04"/>
    <w:rsid w:val="7DF9C0CF"/>
    <w:rsid w:val="7DFB2D8D"/>
    <w:rsid w:val="7DFBB7E3"/>
    <w:rsid w:val="7E1FA248"/>
    <w:rsid w:val="7E20006B"/>
    <w:rsid w:val="7E299DFC"/>
    <w:rsid w:val="7E38C821"/>
    <w:rsid w:val="7E4AC1E2"/>
    <w:rsid w:val="7E4BA8B5"/>
    <w:rsid w:val="7E4D823C"/>
    <w:rsid w:val="7E5D9E05"/>
    <w:rsid w:val="7E604DBA"/>
    <w:rsid w:val="7E629BEF"/>
    <w:rsid w:val="7E62B638"/>
    <w:rsid w:val="7E67D8AF"/>
    <w:rsid w:val="7E6BF34C"/>
    <w:rsid w:val="7E6C3D93"/>
    <w:rsid w:val="7E70B495"/>
    <w:rsid w:val="7E7A3F7D"/>
    <w:rsid w:val="7E7B12C2"/>
    <w:rsid w:val="7E8F3A6C"/>
    <w:rsid w:val="7EA3C034"/>
    <w:rsid w:val="7EA60E9E"/>
    <w:rsid w:val="7EA78ADB"/>
    <w:rsid w:val="7EA9F6F0"/>
    <w:rsid w:val="7EB2E63F"/>
    <w:rsid w:val="7EB94D49"/>
    <w:rsid w:val="7EC4A6EE"/>
    <w:rsid w:val="7EC52491"/>
    <w:rsid w:val="7ECE1472"/>
    <w:rsid w:val="7ED3A396"/>
    <w:rsid w:val="7EDA51B2"/>
    <w:rsid w:val="7EE99A77"/>
    <w:rsid w:val="7EF63EF9"/>
    <w:rsid w:val="7F02834F"/>
    <w:rsid w:val="7F04E92C"/>
    <w:rsid w:val="7F0769E1"/>
    <w:rsid w:val="7F1259A1"/>
    <w:rsid w:val="7F12AE58"/>
    <w:rsid w:val="7F16BEC3"/>
    <w:rsid w:val="7F1BE476"/>
    <w:rsid w:val="7F1E0D9B"/>
    <w:rsid w:val="7F2BFA06"/>
    <w:rsid w:val="7F3A92C1"/>
    <w:rsid w:val="7F4AB27D"/>
    <w:rsid w:val="7F5111E3"/>
    <w:rsid w:val="7F541299"/>
    <w:rsid w:val="7F6642EF"/>
    <w:rsid w:val="7F6B1F0C"/>
    <w:rsid w:val="7F86113D"/>
    <w:rsid w:val="7F88E021"/>
    <w:rsid w:val="7F97774F"/>
    <w:rsid w:val="7F9856DC"/>
    <w:rsid w:val="7FA5F186"/>
    <w:rsid w:val="7FA8C8A2"/>
    <w:rsid w:val="7FB34663"/>
    <w:rsid w:val="7FBEEA7B"/>
    <w:rsid w:val="7FC6F831"/>
    <w:rsid w:val="7FC8BD13"/>
    <w:rsid w:val="7FCE57A4"/>
    <w:rsid w:val="7FECAF31"/>
    <w:rsid w:val="7FFD9E7D"/>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435302"/>
  <w15:chartTrackingRefBased/>
  <w15:docId w15:val="{19842BC0-17A6-4126-B749-91C9FC440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31A25"/>
    <w:pPr>
      <w:spacing w:after="16" w:line="248" w:lineRule="auto"/>
      <w:ind w:left="10" w:right="5" w:hanging="10"/>
      <w:jc w:val="both"/>
    </w:pPr>
    <w:rPr>
      <w:rFonts w:ascii="Times New Roman" w:eastAsia="Times New Roman" w:hAnsi="Times New Roman" w:cs="Times New Roman"/>
      <w:color w:val="000000"/>
      <w:sz w:val="24"/>
      <w:lang w:eastAsia="et-EE"/>
    </w:rPr>
  </w:style>
  <w:style w:type="paragraph" w:styleId="Pealkiri3">
    <w:name w:val="heading 3"/>
    <w:basedOn w:val="Normaallaad"/>
    <w:link w:val="Pealkiri3Mrk"/>
    <w:uiPriority w:val="9"/>
    <w:qFormat/>
    <w:rsid w:val="00070A77"/>
    <w:pPr>
      <w:spacing w:before="100" w:beforeAutospacing="1" w:after="100" w:afterAutospacing="1" w:line="240" w:lineRule="auto"/>
      <w:ind w:left="0" w:right="0" w:firstLine="0"/>
      <w:jc w:val="left"/>
      <w:outlineLvl w:val="2"/>
    </w:pPr>
    <w:rPr>
      <w:b/>
      <w:bCs/>
      <w:color w:val="auto"/>
      <w:sz w:val="27"/>
      <w:szCs w:val="27"/>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24453C"/>
    <w:pPr>
      <w:ind w:left="720"/>
      <w:contextualSpacing/>
    </w:pPr>
  </w:style>
  <w:style w:type="character" w:styleId="Kommentaariviide">
    <w:name w:val="annotation reference"/>
    <w:basedOn w:val="Liguvaikefont"/>
    <w:uiPriority w:val="99"/>
    <w:semiHidden/>
    <w:unhideWhenUsed/>
    <w:rsid w:val="00FB25C2"/>
    <w:rPr>
      <w:sz w:val="16"/>
      <w:szCs w:val="16"/>
    </w:rPr>
  </w:style>
  <w:style w:type="paragraph" w:styleId="Kommentaaritekst">
    <w:name w:val="annotation text"/>
    <w:basedOn w:val="Normaallaad"/>
    <w:link w:val="KommentaaritekstMrk"/>
    <w:uiPriority w:val="99"/>
    <w:unhideWhenUsed/>
    <w:rsid w:val="00FB25C2"/>
    <w:pPr>
      <w:spacing w:line="240" w:lineRule="auto"/>
    </w:pPr>
    <w:rPr>
      <w:sz w:val="20"/>
      <w:szCs w:val="20"/>
    </w:rPr>
  </w:style>
  <w:style w:type="character" w:customStyle="1" w:styleId="KommentaaritekstMrk">
    <w:name w:val="Kommentaari tekst Märk"/>
    <w:basedOn w:val="Liguvaikefont"/>
    <w:link w:val="Kommentaaritekst"/>
    <w:uiPriority w:val="99"/>
    <w:rsid w:val="00FB25C2"/>
    <w:rPr>
      <w:rFonts w:ascii="Times New Roman" w:eastAsia="Times New Roman" w:hAnsi="Times New Roman" w:cs="Times New Roman"/>
      <w:color w:val="000000"/>
      <w:sz w:val="20"/>
      <w:szCs w:val="20"/>
      <w:lang w:eastAsia="et-EE"/>
    </w:rPr>
  </w:style>
  <w:style w:type="paragraph" w:styleId="Kommentaariteema">
    <w:name w:val="annotation subject"/>
    <w:basedOn w:val="Kommentaaritekst"/>
    <w:next w:val="Kommentaaritekst"/>
    <w:link w:val="KommentaariteemaMrk"/>
    <w:uiPriority w:val="99"/>
    <w:semiHidden/>
    <w:unhideWhenUsed/>
    <w:rsid w:val="00FB25C2"/>
    <w:rPr>
      <w:b/>
      <w:bCs/>
    </w:rPr>
  </w:style>
  <w:style w:type="character" w:customStyle="1" w:styleId="KommentaariteemaMrk">
    <w:name w:val="Kommentaari teema Märk"/>
    <w:basedOn w:val="KommentaaritekstMrk"/>
    <w:link w:val="Kommentaariteema"/>
    <w:uiPriority w:val="99"/>
    <w:semiHidden/>
    <w:rsid w:val="00FB25C2"/>
    <w:rPr>
      <w:rFonts w:ascii="Times New Roman" w:eastAsia="Times New Roman" w:hAnsi="Times New Roman" w:cs="Times New Roman"/>
      <w:b/>
      <w:bCs/>
      <w:color w:val="000000"/>
      <w:sz w:val="20"/>
      <w:szCs w:val="20"/>
      <w:lang w:eastAsia="et-EE"/>
    </w:rPr>
  </w:style>
  <w:style w:type="paragraph" w:styleId="Jutumullitekst">
    <w:name w:val="Balloon Text"/>
    <w:basedOn w:val="Normaallaad"/>
    <w:link w:val="JutumullitekstMrk"/>
    <w:uiPriority w:val="99"/>
    <w:semiHidden/>
    <w:unhideWhenUsed/>
    <w:rsid w:val="00FB25C2"/>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FB25C2"/>
    <w:rPr>
      <w:rFonts w:ascii="Segoe UI" w:eastAsia="Times New Roman" w:hAnsi="Segoe UI" w:cs="Segoe UI"/>
      <w:color w:val="000000"/>
      <w:sz w:val="18"/>
      <w:szCs w:val="18"/>
      <w:lang w:eastAsia="et-EE"/>
    </w:rPr>
  </w:style>
  <w:style w:type="paragraph" w:customStyle="1" w:styleId="Standarduser">
    <w:name w:val="Standard (user)"/>
    <w:uiPriority w:val="99"/>
    <w:rsid w:val="00591C6E"/>
    <w:pPr>
      <w:widowControl w:val="0"/>
      <w:autoSpaceDE w:val="0"/>
      <w:autoSpaceDN w:val="0"/>
      <w:adjustRightInd w:val="0"/>
      <w:spacing w:after="0" w:line="240" w:lineRule="auto"/>
      <w:textAlignment w:val="baseline"/>
    </w:pPr>
    <w:rPr>
      <w:rFonts w:ascii="EUAlbertina" w:eastAsia="Times New Roman" w:hAnsi="Arial Unicode MS" w:cs="EUAlbertina"/>
      <w:color w:val="000000"/>
      <w:kern w:val="1"/>
      <w:sz w:val="24"/>
      <w:szCs w:val="24"/>
      <w:lang w:eastAsia="zh-CN"/>
    </w:rPr>
  </w:style>
  <w:style w:type="paragraph" w:styleId="Normaallaadveeb">
    <w:name w:val="Normal (Web)"/>
    <w:basedOn w:val="Normaallaad"/>
    <w:uiPriority w:val="99"/>
    <w:unhideWhenUsed/>
    <w:rsid w:val="00A74036"/>
    <w:rPr>
      <w:szCs w:val="24"/>
    </w:rPr>
  </w:style>
  <w:style w:type="character" w:styleId="Tugev">
    <w:name w:val="Strong"/>
    <w:basedOn w:val="Liguvaikefont"/>
    <w:uiPriority w:val="22"/>
    <w:qFormat/>
    <w:rsid w:val="00CF6711"/>
    <w:rPr>
      <w:b/>
      <w:bCs/>
    </w:rPr>
  </w:style>
  <w:style w:type="character" w:customStyle="1" w:styleId="Pealkiri3Mrk">
    <w:name w:val="Pealkiri 3 Märk"/>
    <w:basedOn w:val="Liguvaikefont"/>
    <w:link w:val="Pealkiri3"/>
    <w:uiPriority w:val="9"/>
    <w:rsid w:val="00070A77"/>
    <w:rPr>
      <w:rFonts w:ascii="Times New Roman" w:eastAsia="Times New Roman" w:hAnsi="Times New Roman" w:cs="Times New Roman"/>
      <w:b/>
      <w:bCs/>
      <w:sz w:val="27"/>
      <w:szCs w:val="27"/>
      <w:lang w:eastAsia="et-EE"/>
    </w:rPr>
  </w:style>
  <w:style w:type="paragraph" w:styleId="Pis">
    <w:name w:val="header"/>
    <w:basedOn w:val="Normaallaad"/>
    <w:link w:val="PisMrk"/>
    <w:uiPriority w:val="99"/>
    <w:unhideWhenUsed/>
    <w:rsid w:val="002977B1"/>
    <w:pPr>
      <w:tabs>
        <w:tab w:val="center" w:pos="4536"/>
        <w:tab w:val="right" w:pos="9072"/>
      </w:tabs>
      <w:spacing w:after="0" w:line="240" w:lineRule="auto"/>
    </w:pPr>
  </w:style>
  <w:style w:type="character" w:customStyle="1" w:styleId="PisMrk">
    <w:name w:val="Päis Märk"/>
    <w:basedOn w:val="Liguvaikefont"/>
    <w:link w:val="Pis"/>
    <w:uiPriority w:val="99"/>
    <w:rsid w:val="002977B1"/>
    <w:rPr>
      <w:rFonts w:ascii="Times New Roman" w:eastAsia="Times New Roman" w:hAnsi="Times New Roman" w:cs="Times New Roman"/>
      <w:color w:val="000000"/>
      <w:sz w:val="24"/>
      <w:lang w:eastAsia="et-EE"/>
    </w:rPr>
  </w:style>
  <w:style w:type="paragraph" w:styleId="Jalus">
    <w:name w:val="footer"/>
    <w:basedOn w:val="Normaallaad"/>
    <w:link w:val="JalusMrk"/>
    <w:uiPriority w:val="99"/>
    <w:unhideWhenUsed/>
    <w:rsid w:val="002977B1"/>
    <w:pPr>
      <w:tabs>
        <w:tab w:val="center" w:pos="4536"/>
        <w:tab w:val="right" w:pos="9072"/>
      </w:tabs>
      <w:spacing w:after="0" w:line="240" w:lineRule="auto"/>
    </w:pPr>
  </w:style>
  <w:style w:type="character" w:customStyle="1" w:styleId="JalusMrk">
    <w:name w:val="Jalus Märk"/>
    <w:basedOn w:val="Liguvaikefont"/>
    <w:link w:val="Jalus"/>
    <w:uiPriority w:val="99"/>
    <w:rsid w:val="002977B1"/>
    <w:rPr>
      <w:rFonts w:ascii="Times New Roman" w:eastAsia="Times New Roman" w:hAnsi="Times New Roman" w:cs="Times New Roman"/>
      <w:color w:val="000000"/>
      <w:sz w:val="24"/>
      <w:lang w:eastAsia="et-EE"/>
    </w:rPr>
  </w:style>
  <w:style w:type="character" w:customStyle="1" w:styleId="tyhik">
    <w:name w:val="tyhik"/>
    <w:basedOn w:val="Liguvaikefont"/>
    <w:rsid w:val="00E43B98"/>
  </w:style>
  <w:style w:type="paragraph" w:customStyle="1" w:styleId="muutmisksk">
    <w:name w:val="muutmiskäsk"/>
    <w:basedOn w:val="Normaallaad"/>
    <w:qFormat/>
    <w:rsid w:val="00EE001E"/>
    <w:pPr>
      <w:widowControl w:val="0"/>
      <w:autoSpaceDN w:val="0"/>
      <w:adjustRightInd w:val="0"/>
      <w:spacing w:before="240" w:after="0" w:line="240" w:lineRule="auto"/>
      <w:ind w:left="0" w:right="0" w:firstLine="0"/>
    </w:pPr>
    <w:rPr>
      <w:color w:val="auto"/>
      <w:szCs w:val="24"/>
    </w:rPr>
  </w:style>
  <w:style w:type="paragraph" w:customStyle="1" w:styleId="muudetavtekst">
    <w:name w:val="muudetav tekst"/>
    <w:basedOn w:val="Normaallaad"/>
    <w:qFormat/>
    <w:rsid w:val="00EE001E"/>
    <w:pPr>
      <w:suppressAutoHyphens/>
      <w:autoSpaceDN w:val="0"/>
      <w:adjustRightInd w:val="0"/>
      <w:spacing w:after="0" w:line="240" w:lineRule="auto"/>
      <w:ind w:left="0" w:right="0" w:firstLine="0"/>
    </w:pPr>
    <w:rPr>
      <w:color w:val="auto"/>
      <w:szCs w:val="24"/>
    </w:rPr>
  </w:style>
  <w:style w:type="character" w:customStyle="1" w:styleId="mm">
    <w:name w:val="mm"/>
    <w:basedOn w:val="Liguvaikefont"/>
    <w:rsid w:val="00F6539B"/>
  </w:style>
  <w:style w:type="character" w:styleId="Hperlink">
    <w:name w:val="Hyperlink"/>
    <w:basedOn w:val="Liguvaikefont"/>
    <w:uiPriority w:val="99"/>
    <w:unhideWhenUsed/>
    <w:rsid w:val="00F6539B"/>
    <w:rPr>
      <w:color w:val="0000FF"/>
      <w:u w:val="single"/>
    </w:rPr>
  </w:style>
  <w:style w:type="table" w:styleId="Kontuurtabel">
    <w:name w:val="Table Grid"/>
    <w:basedOn w:val="Normaaltabel"/>
    <w:uiPriority w:val="39"/>
    <w:rsid w:val="00800A3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0C08BC"/>
    <w:pPr>
      <w:spacing w:after="0" w:line="240" w:lineRule="auto"/>
    </w:pPr>
    <w:rPr>
      <w:rFonts w:ascii="Times New Roman" w:eastAsia="Times New Roman" w:hAnsi="Times New Roman" w:cs="Times New Roman"/>
      <w:color w:val="000000"/>
      <w:sz w:val="24"/>
      <w:lang w:eastAsia="et-EE"/>
    </w:rPr>
  </w:style>
  <w:style w:type="character" w:customStyle="1" w:styleId="Lahendamatamainimine1">
    <w:name w:val="Lahendamata mainimine1"/>
    <w:basedOn w:val="Liguvaikefont"/>
    <w:uiPriority w:val="99"/>
    <w:semiHidden/>
    <w:unhideWhenUsed/>
    <w:rsid w:val="00695674"/>
    <w:rPr>
      <w:color w:val="605E5C"/>
      <w:shd w:val="clear" w:color="auto" w:fill="E1DFDD"/>
    </w:rPr>
  </w:style>
  <w:style w:type="character" w:styleId="Klastatudhperlink">
    <w:name w:val="FollowedHyperlink"/>
    <w:basedOn w:val="Liguvaikefont"/>
    <w:uiPriority w:val="99"/>
    <w:semiHidden/>
    <w:unhideWhenUsed/>
    <w:rsid w:val="00644F8B"/>
    <w:rPr>
      <w:color w:val="954F72" w:themeColor="followedHyperlink"/>
      <w:u w:val="single"/>
    </w:rPr>
  </w:style>
  <w:style w:type="character" w:styleId="Lahendamatamainimine">
    <w:name w:val="Unresolved Mention"/>
    <w:basedOn w:val="Liguvaikefont"/>
    <w:uiPriority w:val="99"/>
    <w:semiHidden/>
    <w:unhideWhenUsed/>
    <w:rsid w:val="006D7513"/>
    <w:rPr>
      <w:color w:val="605E5C"/>
      <w:shd w:val="clear" w:color="auto" w:fill="E1DFDD"/>
    </w:rPr>
  </w:style>
  <w:style w:type="paragraph" w:customStyle="1" w:styleId="pf0">
    <w:name w:val="pf0"/>
    <w:basedOn w:val="Normaallaad"/>
    <w:rsid w:val="0082264F"/>
    <w:pPr>
      <w:spacing w:before="100" w:beforeAutospacing="1" w:after="100" w:afterAutospacing="1" w:line="240" w:lineRule="auto"/>
      <w:ind w:left="0" w:right="0" w:firstLine="0"/>
      <w:jc w:val="left"/>
    </w:pPr>
    <w:rPr>
      <w:color w:val="auto"/>
      <w:szCs w:val="24"/>
    </w:rPr>
  </w:style>
  <w:style w:type="character" w:customStyle="1" w:styleId="cf01">
    <w:name w:val="cf01"/>
    <w:basedOn w:val="Liguvaikefont"/>
    <w:rsid w:val="0082264F"/>
    <w:rPr>
      <w:rFonts w:ascii="Segoe UI" w:hAnsi="Segoe UI" w:cs="Segoe UI" w:hint="default"/>
      <w:sz w:val="18"/>
      <w:szCs w:val="18"/>
    </w:rPr>
  </w:style>
  <w:style w:type="character" w:customStyle="1" w:styleId="cf21">
    <w:name w:val="cf21"/>
    <w:basedOn w:val="Liguvaikefont"/>
    <w:rsid w:val="0082264F"/>
    <w:rPr>
      <w:rFonts w:ascii="Segoe UI" w:hAnsi="Segoe UI" w:cs="Segoe UI" w:hint="default"/>
      <w:color w:val="202020"/>
      <w:sz w:val="18"/>
      <w:szCs w:val="18"/>
    </w:rPr>
  </w:style>
  <w:style w:type="character" w:styleId="Rhutus">
    <w:name w:val="Emphasis"/>
    <w:basedOn w:val="Liguvaikefont"/>
    <w:uiPriority w:val="20"/>
    <w:qFormat/>
    <w:rsid w:val="00DB41D7"/>
    <w:rPr>
      <w:i/>
      <w:iCs/>
    </w:rPr>
  </w:style>
  <w:style w:type="character" w:customStyle="1" w:styleId="cf11">
    <w:name w:val="cf11"/>
    <w:basedOn w:val="Liguvaikefont"/>
    <w:rsid w:val="00624670"/>
    <w:rPr>
      <w:rFonts w:ascii="Segoe UI" w:hAnsi="Segoe UI" w:cs="Segoe UI" w:hint="default"/>
      <w:sz w:val="18"/>
      <w:szCs w:val="18"/>
    </w:rPr>
  </w:style>
  <w:style w:type="character" w:customStyle="1" w:styleId="cf31">
    <w:name w:val="cf31"/>
    <w:basedOn w:val="Liguvaikefont"/>
    <w:rsid w:val="00624670"/>
    <w:rPr>
      <w:rFonts w:ascii="Segoe UI" w:hAnsi="Segoe UI" w:cs="Segoe UI" w:hint="default"/>
      <w:color w:val="202020"/>
      <w:sz w:val="18"/>
      <w:szCs w:val="18"/>
    </w:rPr>
  </w:style>
  <w:style w:type="paragraph" w:customStyle="1" w:styleId="paragraph">
    <w:name w:val="paragraph"/>
    <w:basedOn w:val="Normaallaad"/>
    <w:rsid w:val="00F01FF8"/>
    <w:pPr>
      <w:spacing w:before="100" w:beforeAutospacing="1" w:after="100" w:afterAutospacing="1" w:line="240" w:lineRule="auto"/>
      <w:ind w:left="0" w:right="0" w:firstLine="0"/>
      <w:jc w:val="left"/>
    </w:pPr>
    <w:rPr>
      <w:color w:val="auto"/>
      <w:szCs w:val="24"/>
    </w:rPr>
  </w:style>
  <w:style w:type="character" w:customStyle="1" w:styleId="normaltextrun">
    <w:name w:val="normaltextrun"/>
    <w:basedOn w:val="Liguvaikefont"/>
    <w:rsid w:val="00F01FF8"/>
  </w:style>
  <w:style w:type="character" w:customStyle="1" w:styleId="eop">
    <w:name w:val="eop"/>
    <w:basedOn w:val="Liguvaikefont"/>
    <w:rsid w:val="00F01FF8"/>
  </w:style>
  <w:style w:type="paragraph" w:customStyle="1" w:styleId="norm">
    <w:name w:val="norm"/>
    <w:basedOn w:val="Normaallaad"/>
    <w:rsid w:val="00973C08"/>
    <w:pPr>
      <w:spacing w:before="100" w:beforeAutospacing="1" w:after="100" w:afterAutospacing="1" w:line="240" w:lineRule="auto"/>
      <w:ind w:left="0" w:right="0" w:firstLine="0"/>
      <w:jc w:val="left"/>
    </w:pPr>
    <w:rPr>
      <w:color w:val="auto"/>
      <w:szCs w:val="24"/>
    </w:rPr>
  </w:style>
  <w:style w:type="paragraph" w:customStyle="1" w:styleId="Loend1">
    <w:name w:val="Loend1"/>
    <w:basedOn w:val="Normaallaad"/>
    <w:rsid w:val="00973C08"/>
    <w:pPr>
      <w:spacing w:before="100" w:beforeAutospacing="1" w:after="100" w:afterAutospacing="1" w:line="240" w:lineRule="auto"/>
      <w:ind w:left="0" w:right="0" w:firstLine="0"/>
      <w:jc w:val="left"/>
    </w:pPr>
    <w:rPr>
      <w:color w:val="auto"/>
      <w:szCs w:val="24"/>
    </w:rPr>
  </w:style>
  <w:style w:type="paragraph" w:customStyle="1" w:styleId="pealkiri">
    <w:name w:val="§_pealkiri"/>
    <w:basedOn w:val="Normaallaad"/>
    <w:qFormat/>
    <w:rsid w:val="00407553"/>
    <w:pPr>
      <w:widowControl w:val="0"/>
      <w:autoSpaceDN w:val="0"/>
      <w:adjustRightInd w:val="0"/>
      <w:spacing w:before="240" w:after="0" w:line="240" w:lineRule="auto"/>
      <w:ind w:left="0" w:right="0" w:firstLine="0"/>
    </w:pPr>
    <w:rPr>
      <w:b/>
      <w:color w:val="auto"/>
      <w:szCs w:val="24"/>
    </w:rPr>
  </w:style>
  <w:style w:type="character" w:styleId="Mainimine">
    <w:name w:val="Mention"/>
    <w:basedOn w:val="Liguvaikefont"/>
    <w:uiPriority w:val="99"/>
    <w:unhideWhenUsed/>
    <w:rsid w:val="00FB38FB"/>
    <w:rPr>
      <w:color w:val="2B579A"/>
      <w:shd w:val="clear" w:color="auto" w:fill="E1DFDD"/>
    </w:rPr>
  </w:style>
  <w:style w:type="paragraph" w:customStyle="1" w:styleId="JPP">
    <w:name w:val="JPP"/>
    <w:basedOn w:val="Normaallaad"/>
    <w:qFormat/>
    <w:rsid w:val="00A84580"/>
    <w:pPr>
      <w:spacing w:after="0" w:line="240" w:lineRule="auto"/>
      <w:ind w:left="0" w:right="0" w:firstLine="0"/>
      <w:jc w:val="left"/>
    </w:pPr>
    <w:rPr>
      <w:color w:val="auto"/>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32368">
      <w:bodyDiv w:val="1"/>
      <w:marLeft w:val="0"/>
      <w:marRight w:val="0"/>
      <w:marTop w:val="0"/>
      <w:marBottom w:val="0"/>
      <w:divBdr>
        <w:top w:val="none" w:sz="0" w:space="0" w:color="auto"/>
        <w:left w:val="none" w:sz="0" w:space="0" w:color="auto"/>
        <w:bottom w:val="none" w:sz="0" w:space="0" w:color="auto"/>
        <w:right w:val="none" w:sz="0" w:space="0" w:color="auto"/>
      </w:divBdr>
    </w:div>
    <w:div w:id="240261872">
      <w:bodyDiv w:val="1"/>
      <w:marLeft w:val="0"/>
      <w:marRight w:val="0"/>
      <w:marTop w:val="0"/>
      <w:marBottom w:val="0"/>
      <w:divBdr>
        <w:top w:val="none" w:sz="0" w:space="0" w:color="auto"/>
        <w:left w:val="none" w:sz="0" w:space="0" w:color="auto"/>
        <w:bottom w:val="none" w:sz="0" w:space="0" w:color="auto"/>
        <w:right w:val="none" w:sz="0" w:space="0" w:color="auto"/>
      </w:divBdr>
    </w:div>
    <w:div w:id="240794289">
      <w:bodyDiv w:val="1"/>
      <w:marLeft w:val="0"/>
      <w:marRight w:val="0"/>
      <w:marTop w:val="0"/>
      <w:marBottom w:val="0"/>
      <w:divBdr>
        <w:top w:val="none" w:sz="0" w:space="0" w:color="auto"/>
        <w:left w:val="none" w:sz="0" w:space="0" w:color="auto"/>
        <w:bottom w:val="none" w:sz="0" w:space="0" w:color="auto"/>
        <w:right w:val="none" w:sz="0" w:space="0" w:color="auto"/>
      </w:divBdr>
    </w:div>
    <w:div w:id="247466353">
      <w:bodyDiv w:val="1"/>
      <w:marLeft w:val="0"/>
      <w:marRight w:val="0"/>
      <w:marTop w:val="0"/>
      <w:marBottom w:val="0"/>
      <w:divBdr>
        <w:top w:val="none" w:sz="0" w:space="0" w:color="auto"/>
        <w:left w:val="none" w:sz="0" w:space="0" w:color="auto"/>
        <w:bottom w:val="none" w:sz="0" w:space="0" w:color="auto"/>
        <w:right w:val="none" w:sz="0" w:space="0" w:color="auto"/>
      </w:divBdr>
    </w:div>
    <w:div w:id="275187011">
      <w:bodyDiv w:val="1"/>
      <w:marLeft w:val="0"/>
      <w:marRight w:val="0"/>
      <w:marTop w:val="0"/>
      <w:marBottom w:val="0"/>
      <w:divBdr>
        <w:top w:val="none" w:sz="0" w:space="0" w:color="auto"/>
        <w:left w:val="none" w:sz="0" w:space="0" w:color="auto"/>
        <w:bottom w:val="none" w:sz="0" w:space="0" w:color="auto"/>
        <w:right w:val="none" w:sz="0" w:space="0" w:color="auto"/>
      </w:divBdr>
    </w:div>
    <w:div w:id="303387985">
      <w:bodyDiv w:val="1"/>
      <w:marLeft w:val="0"/>
      <w:marRight w:val="0"/>
      <w:marTop w:val="0"/>
      <w:marBottom w:val="0"/>
      <w:divBdr>
        <w:top w:val="none" w:sz="0" w:space="0" w:color="auto"/>
        <w:left w:val="none" w:sz="0" w:space="0" w:color="auto"/>
        <w:bottom w:val="none" w:sz="0" w:space="0" w:color="auto"/>
        <w:right w:val="none" w:sz="0" w:space="0" w:color="auto"/>
      </w:divBdr>
    </w:div>
    <w:div w:id="308873271">
      <w:bodyDiv w:val="1"/>
      <w:marLeft w:val="0"/>
      <w:marRight w:val="0"/>
      <w:marTop w:val="0"/>
      <w:marBottom w:val="0"/>
      <w:divBdr>
        <w:top w:val="none" w:sz="0" w:space="0" w:color="auto"/>
        <w:left w:val="none" w:sz="0" w:space="0" w:color="auto"/>
        <w:bottom w:val="none" w:sz="0" w:space="0" w:color="auto"/>
        <w:right w:val="none" w:sz="0" w:space="0" w:color="auto"/>
      </w:divBdr>
    </w:div>
    <w:div w:id="340278125">
      <w:bodyDiv w:val="1"/>
      <w:marLeft w:val="0"/>
      <w:marRight w:val="0"/>
      <w:marTop w:val="0"/>
      <w:marBottom w:val="0"/>
      <w:divBdr>
        <w:top w:val="none" w:sz="0" w:space="0" w:color="auto"/>
        <w:left w:val="none" w:sz="0" w:space="0" w:color="auto"/>
        <w:bottom w:val="none" w:sz="0" w:space="0" w:color="auto"/>
        <w:right w:val="none" w:sz="0" w:space="0" w:color="auto"/>
      </w:divBdr>
    </w:div>
    <w:div w:id="389887519">
      <w:bodyDiv w:val="1"/>
      <w:marLeft w:val="0"/>
      <w:marRight w:val="0"/>
      <w:marTop w:val="0"/>
      <w:marBottom w:val="0"/>
      <w:divBdr>
        <w:top w:val="none" w:sz="0" w:space="0" w:color="auto"/>
        <w:left w:val="none" w:sz="0" w:space="0" w:color="auto"/>
        <w:bottom w:val="none" w:sz="0" w:space="0" w:color="auto"/>
        <w:right w:val="none" w:sz="0" w:space="0" w:color="auto"/>
      </w:divBdr>
    </w:div>
    <w:div w:id="396558414">
      <w:bodyDiv w:val="1"/>
      <w:marLeft w:val="0"/>
      <w:marRight w:val="0"/>
      <w:marTop w:val="0"/>
      <w:marBottom w:val="0"/>
      <w:divBdr>
        <w:top w:val="none" w:sz="0" w:space="0" w:color="auto"/>
        <w:left w:val="none" w:sz="0" w:space="0" w:color="auto"/>
        <w:bottom w:val="none" w:sz="0" w:space="0" w:color="auto"/>
        <w:right w:val="none" w:sz="0" w:space="0" w:color="auto"/>
      </w:divBdr>
    </w:div>
    <w:div w:id="396632132">
      <w:bodyDiv w:val="1"/>
      <w:marLeft w:val="0"/>
      <w:marRight w:val="0"/>
      <w:marTop w:val="0"/>
      <w:marBottom w:val="0"/>
      <w:divBdr>
        <w:top w:val="none" w:sz="0" w:space="0" w:color="auto"/>
        <w:left w:val="none" w:sz="0" w:space="0" w:color="auto"/>
        <w:bottom w:val="none" w:sz="0" w:space="0" w:color="auto"/>
        <w:right w:val="none" w:sz="0" w:space="0" w:color="auto"/>
      </w:divBdr>
    </w:div>
    <w:div w:id="408769793">
      <w:bodyDiv w:val="1"/>
      <w:marLeft w:val="0"/>
      <w:marRight w:val="0"/>
      <w:marTop w:val="0"/>
      <w:marBottom w:val="0"/>
      <w:divBdr>
        <w:top w:val="none" w:sz="0" w:space="0" w:color="auto"/>
        <w:left w:val="none" w:sz="0" w:space="0" w:color="auto"/>
        <w:bottom w:val="none" w:sz="0" w:space="0" w:color="auto"/>
        <w:right w:val="none" w:sz="0" w:space="0" w:color="auto"/>
      </w:divBdr>
    </w:div>
    <w:div w:id="443429214">
      <w:bodyDiv w:val="1"/>
      <w:marLeft w:val="0"/>
      <w:marRight w:val="0"/>
      <w:marTop w:val="0"/>
      <w:marBottom w:val="0"/>
      <w:divBdr>
        <w:top w:val="none" w:sz="0" w:space="0" w:color="auto"/>
        <w:left w:val="none" w:sz="0" w:space="0" w:color="auto"/>
        <w:bottom w:val="none" w:sz="0" w:space="0" w:color="auto"/>
        <w:right w:val="none" w:sz="0" w:space="0" w:color="auto"/>
      </w:divBdr>
    </w:div>
    <w:div w:id="444621896">
      <w:bodyDiv w:val="1"/>
      <w:marLeft w:val="0"/>
      <w:marRight w:val="0"/>
      <w:marTop w:val="0"/>
      <w:marBottom w:val="0"/>
      <w:divBdr>
        <w:top w:val="none" w:sz="0" w:space="0" w:color="auto"/>
        <w:left w:val="none" w:sz="0" w:space="0" w:color="auto"/>
        <w:bottom w:val="none" w:sz="0" w:space="0" w:color="auto"/>
        <w:right w:val="none" w:sz="0" w:space="0" w:color="auto"/>
      </w:divBdr>
    </w:div>
    <w:div w:id="459540368">
      <w:bodyDiv w:val="1"/>
      <w:marLeft w:val="0"/>
      <w:marRight w:val="0"/>
      <w:marTop w:val="0"/>
      <w:marBottom w:val="0"/>
      <w:divBdr>
        <w:top w:val="none" w:sz="0" w:space="0" w:color="auto"/>
        <w:left w:val="none" w:sz="0" w:space="0" w:color="auto"/>
        <w:bottom w:val="none" w:sz="0" w:space="0" w:color="auto"/>
        <w:right w:val="none" w:sz="0" w:space="0" w:color="auto"/>
      </w:divBdr>
    </w:div>
    <w:div w:id="465779428">
      <w:bodyDiv w:val="1"/>
      <w:marLeft w:val="0"/>
      <w:marRight w:val="0"/>
      <w:marTop w:val="0"/>
      <w:marBottom w:val="0"/>
      <w:divBdr>
        <w:top w:val="none" w:sz="0" w:space="0" w:color="auto"/>
        <w:left w:val="none" w:sz="0" w:space="0" w:color="auto"/>
        <w:bottom w:val="none" w:sz="0" w:space="0" w:color="auto"/>
        <w:right w:val="none" w:sz="0" w:space="0" w:color="auto"/>
      </w:divBdr>
    </w:div>
    <w:div w:id="499663147">
      <w:bodyDiv w:val="1"/>
      <w:marLeft w:val="0"/>
      <w:marRight w:val="0"/>
      <w:marTop w:val="0"/>
      <w:marBottom w:val="0"/>
      <w:divBdr>
        <w:top w:val="none" w:sz="0" w:space="0" w:color="auto"/>
        <w:left w:val="none" w:sz="0" w:space="0" w:color="auto"/>
        <w:bottom w:val="none" w:sz="0" w:space="0" w:color="auto"/>
        <w:right w:val="none" w:sz="0" w:space="0" w:color="auto"/>
      </w:divBdr>
    </w:div>
    <w:div w:id="516700693">
      <w:bodyDiv w:val="1"/>
      <w:marLeft w:val="0"/>
      <w:marRight w:val="0"/>
      <w:marTop w:val="0"/>
      <w:marBottom w:val="0"/>
      <w:divBdr>
        <w:top w:val="none" w:sz="0" w:space="0" w:color="auto"/>
        <w:left w:val="none" w:sz="0" w:space="0" w:color="auto"/>
        <w:bottom w:val="none" w:sz="0" w:space="0" w:color="auto"/>
        <w:right w:val="none" w:sz="0" w:space="0" w:color="auto"/>
      </w:divBdr>
      <w:divsChild>
        <w:div w:id="69010234">
          <w:marLeft w:val="240"/>
          <w:marRight w:val="0"/>
          <w:marTop w:val="0"/>
          <w:marBottom w:val="0"/>
          <w:divBdr>
            <w:top w:val="none" w:sz="0" w:space="0" w:color="auto"/>
            <w:left w:val="none" w:sz="0" w:space="0" w:color="auto"/>
            <w:bottom w:val="none" w:sz="0" w:space="0" w:color="auto"/>
            <w:right w:val="none" w:sz="0" w:space="0" w:color="auto"/>
          </w:divBdr>
        </w:div>
        <w:div w:id="419715552">
          <w:marLeft w:val="240"/>
          <w:marRight w:val="0"/>
          <w:marTop w:val="0"/>
          <w:marBottom w:val="0"/>
          <w:divBdr>
            <w:top w:val="none" w:sz="0" w:space="0" w:color="auto"/>
            <w:left w:val="none" w:sz="0" w:space="0" w:color="auto"/>
            <w:bottom w:val="none" w:sz="0" w:space="0" w:color="auto"/>
            <w:right w:val="none" w:sz="0" w:space="0" w:color="auto"/>
          </w:divBdr>
        </w:div>
        <w:div w:id="1588613796">
          <w:marLeft w:val="480"/>
          <w:marRight w:val="0"/>
          <w:marTop w:val="0"/>
          <w:marBottom w:val="0"/>
          <w:divBdr>
            <w:top w:val="none" w:sz="0" w:space="0" w:color="auto"/>
            <w:left w:val="none" w:sz="0" w:space="0" w:color="auto"/>
            <w:bottom w:val="none" w:sz="0" w:space="0" w:color="auto"/>
            <w:right w:val="none" w:sz="0" w:space="0" w:color="auto"/>
          </w:divBdr>
        </w:div>
        <w:div w:id="1813868922">
          <w:marLeft w:val="480"/>
          <w:marRight w:val="0"/>
          <w:marTop w:val="0"/>
          <w:marBottom w:val="0"/>
          <w:divBdr>
            <w:top w:val="none" w:sz="0" w:space="0" w:color="auto"/>
            <w:left w:val="none" w:sz="0" w:space="0" w:color="auto"/>
            <w:bottom w:val="none" w:sz="0" w:space="0" w:color="auto"/>
            <w:right w:val="none" w:sz="0" w:space="0" w:color="auto"/>
          </w:divBdr>
        </w:div>
        <w:div w:id="1881819018">
          <w:marLeft w:val="240"/>
          <w:marRight w:val="0"/>
          <w:marTop w:val="0"/>
          <w:marBottom w:val="0"/>
          <w:divBdr>
            <w:top w:val="none" w:sz="0" w:space="0" w:color="auto"/>
            <w:left w:val="none" w:sz="0" w:space="0" w:color="auto"/>
            <w:bottom w:val="none" w:sz="0" w:space="0" w:color="auto"/>
            <w:right w:val="none" w:sz="0" w:space="0" w:color="auto"/>
          </w:divBdr>
        </w:div>
        <w:div w:id="2109737935">
          <w:marLeft w:val="480"/>
          <w:marRight w:val="0"/>
          <w:marTop w:val="0"/>
          <w:marBottom w:val="0"/>
          <w:divBdr>
            <w:top w:val="none" w:sz="0" w:space="0" w:color="auto"/>
            <w:left w:val="none" w:sz="0" w:space="0" w:color="auto"/>
            <w:bottom w:val="none" w:sz="0" w:space="0" w:color="auto"/>
            <w:right w:val="none" w:sz="0" w:space="0" w:color="auto"/>
          </w:divBdr>
        </w:div>
      </w:divsChild>
    </w:div>
    <w:div w:id="532771567">
      <w:bodyDiv w:val="1"/>
      <w:marLeft w:val="0"/>
      <w:marRight w:val="0"/>
      <w:marTop w:val="0"/>
      <w:marBottom w:val="0"/>
      <w:divBdr>
        <w:top w:val="none" w:sz="0" w:space="0" w:color="auto"/>
        <w:left w:val="none" w:sz="0" w:space="0" w:color="auto"/>
        <w:bottom w:val="none" w:sz="0" w:space="0" w:color="auto"/>
        <w:right w:val="none" w:sz="0" w:space="0" w:color="auto"/>
      </w:divBdr>
    </w:div>
    <w:div w:id="546527141">
      <w:bodyDiv w:val="1"/>
      <w:marLeft w:val="0"/>
      <w:marRight w:val="0"/>
      <w:marTop w:val="0"/>
      <w:marBottom w:val="0"/>
      <w:divBdr>
        <w:top w:val="none" w:sz="0" w:space="0" w:color="auto"/>
        <w:left w:val="none" w:sz="0" w:space="0" w:color="auto"/>
        <w:bottom w:val="none" w:sz="0" w:space="0" w:color="auto"/>
        <w:right w:val="none" w:sz="0" w:space="0" w:color="auto"/>
      </w:divBdr>
    </w:div>
    <w:div w:id="578366169">
      <w:bodyDiv w:val="1"/>
      <w:marLeft w:val="0"/>
      <w:marRight w:val="0"/>
      <w:marTop w:val="0"/>
      <w:marBottom w:val="0"/>
      <w:divBdr>
        <w:top w:val="none" w:sz="0" w:space="0" w:color="auto"/>
        <w:left w:val="none" w:sz="0" w:space="0" w:color="auto"/>
        <w:bottom w:val="none" w:sz="0" w:space="0" w:color="auto"/>
        <w:right w:val="none" w:sz="0" w:space="0" w:color="auto"/>
      </w:divBdr>
    </w:div>
    <w:div w:id="604070284">
      <w:bodyDiv w:val="1"/>
      <w:marLeft w:val="0"/>
      <w:marRight w:val="0"/>
      <w:marTop w:val="0"/>
      <w:marBottom w:val="0"/>
      <w:divBdr>
        <w:top w:val="none" w:sz="0" w:space="0" w:color="auto"/>
        <w:left w:val="none" w:sz="0" w:space="0" w:color="auto"/>
        <w:bottom w:val="none" w:sz="0" w:space="0" w:color="auto"/>
        <w:right w:val="none" w:sz="0" w:space="0" w:color="auto"/>
      </w:divBdr>
    </w:div>
    <w:div w:id="609970263">
      <w:bodyDiv w:val="1"/>
      <w:marLeft w:val="0"/>
      <w:marRight w:val="0"/>
      <w:marTop w:val="0"/>
      <w:marBottom w:val="0"/>
      <w:divBdr>
        <w:top w:val="none" w:sz="0" w:space="0" w:color="auto"/>
        <w:left w:val="none" w:sz="0" w:space="0" w:color="auto"/>
        <w:bottom w:val="none" w:sz="0" w:space="0" w:color="auto"/>
        <w:right w:val="none" w:sz="0" w:space="0" w:color="auto"/>
      </w:divBdr>
    </w:div>
    <w:div w:id="672608376">
      <w:bodyDiv w:val="1"/>
      <w:marLeft w:val="0"/>
      <w:marRight w:val="0"/>
      <w:marTop w:val="0"/>
      <w:marBottom w:val="0"/>
      <w:divBdr>
        <w:top w:val="none" w:sz="0" w:space="0" w:color="auto"/>
        <w:left w:val="none" w:sz="0" w:space="0" w:color="auto"/>
        <w:bottom w:val="none" w:sz="0" w:space="0" w:color="auto"/>
        <w:right w:val="none" w:sz="0" w:space="0" w:color="auto"/>
      </w:divBdr>
    </w:div>
    <w:div w:id="730541186">
      <w:bodyDiv w:val="1"/>
      <w:marLeft w:val="0"/>
      <w:marRight w:val="0"/>
      <w:marTop w:val="0"/>
      <w:marBottom w:val="0"/>
      <w:divBdr>
        <w:top w:val="none" w:sz="0" w:space="0" w:color="auto"/>
        <w:left w:val="none" w:sz="0" w:space="0" w:color="auto"/>
        <w:bottom w:val="none" w:sz="0" w:space="0" w:color="auto"/>
        <w:right w:val="none" w:sz="0" w:space="0" w:color="auto"/>
      </w:divBdr>
    </w:div>
    <w:div w:id="805049620">
      <w:bodyDiv w:val="1"/>
      <w:marLeft w:val="0"/>
      <w:marRight w:val="0"/>
      <w:marTop w:val="0"/>
      <w:marBottom w:val="0"/>
      <w:divBdr>
        <w:top w:val="none" w:sz="0" w:space="0" w:color="auto"/>
        <w:left w:val="none" w:sz="0" w:space="0" w:color="auto"/>
        <w:bottom w:val="none" w:sz="0" w:space="0" w:color="auto"/>
        <w:right w:val="none" w:sz="0" w:space="0" w:color="auto"/>
      </w:divBdr>
    </w:div>
    <w:div w:id="894700155">
      <w:bodyDiv w:val="1"/>
      <w:marLeft w:val="0"/>
      <w:marRight w:val="0"/>
      <w:marTop w:val="0"/>
      <w:marBottom w:val="0"/>
      <w:divBdr>
        <w:top w:val="none" w:sz="0" w:space="0" w:color="auto"/>
        <w:left w:val="none" w:sz="0" w:space="0" w:color="auto"/>
        <w:bottom w:val="none" w:sz="0" w:space="0" w:color="auto"/>
        <w:right w:val="none" w:sz="0" w:space="0" w:color="auto"/>
      </w:divBdr>
    </w:div>
    <w:div w:id="897937850">
      <w:bodyDiv w:val="1"/>
      <w:marLeft w:val="0"/>
      <w:marRight w:val="0"/>
      <w:marTop w:val="0"/>
      <w:marBottom w:val="0"/>
      <w:divBdr>
        <w:top w:val="none" w:sz="0" w:space="0" w:color="auto"/>
        <w:left w:val="none" w:sz="0" w:space="0" w:color="auto"/>
        <w:bottom w:val="none" w:sz="0" w:space="0" w:color="auto"/>
        <w:right w:val="none" w:sz="0" w:space="0" w:color="auto"/>
      </w:divBdr>
    </w:div>
    <w:div w:id="914362979">
      <w:bodyDiv w:val="1"/>
      <w:marLeft w:val="0"/>
      <w:marRight w:val="0"/>
      <w:marTop w:val="0"/>
      <w:marBottom w:val="0"/>
      <w:divBdr>
        <w:top w:val="none" w:sz="0" w:space="0" w:color="auto"/>
        <w:left w:val="none" w:sz="0" w:space="0" w:color="auto"/>
        <w:bottom w:val="none" w:sz="0" w:space="0" w:color="auto"/>
        <w:right w:val="none" w:sz="0" w:space="0" w:color="auto"/>
      </w:divBdr>
    </w:div>
    <w:div w:id="916404745">
      <w:bodyDiv w:val="1"/>
      <w:marLeft w:val="0"/>
      <w:marRight w:val="0"/>
      <w:marTop w:val="0"/>
      <w:marBottom w:val="0"/>
      <w:divBdr>
        <w:top w:val="none" w:sz="0" w:space="0" w:color="auto"/>
        <w:left w:val="none" w:sz="0" w:space="0" w:color="auto"/>
        <w:bottom w:val="none" w:sz="0" w:space="0" w:color="auto"/>
        <w:right w:val="none" w:sz="0" w:space="0" w:color="auto"/>
      </w:divBdr>
    </w:div>
    <w:div w:id="941962175">
      <w:bodyDiv w:val="1"/>
      <w:marLeft w:val="0"/>
      <w:marRight w:val="0"/>
      <w:marTop w:val="0"/>
      <w:marBottom w:val="0"/>
      <w:divBdr>
        <w:top w:val="none" w:sz="0" w:space="0" w:color="auto"/>
        <w:left w:val="none" w:sz="0" w:space="0" w:color="auto"/>
        <w:bottom w:val="none" w:sz="0" w:space="0" w:color="auto"/>
        <w:right w:val="none" w:sz="0" w:space="0" w:color="auto"/>
      </w:divBdr>
    </w:div>
    <w:div w:id="1048336318">
      <w:bodyDiv w:val="1"/>
      <w:marLeft w:val="0"/>
      <w:marRight w:val="0"/>
      <w:marTop w:val="0"/>
      <w:marBottom w:val="0"/>
      <w:divBdr>
        <w:top w:val="none" w:sz="0" w:space="0" w:color="auto"/>
        <w:left w:val="none" w:sz="0" w:space="0" w:color="auto"/>
        <w:bottom w:val="none" w:sz="0" w:space="0" w:color="auto"/>
        <w:right w:val="none" w:sz="0" w:space="0" w:color="auto"/>
      </w:divBdr>
    </w:div>
    <w:div w:id="1089085408">
      <w:bodyDiv w:val="1"/>
      <w:marLeft w:val="0"/>
      <w:marRight w:val="0"/>
      <w:marTop w:val="0"/>
      <w:marBottom w:val="0"/>
      <w:divBdr>
        <w:top w:val="none" w:sz="0" w:space="0" w:color="auto"/>
        <w:left w:val="none" w:sz="0" w:space="0" w:color="auto"/>
        <w:bottom w:val="none" w:sz="0" w:space="0" w:color="auto"/>
        <w:right w:val="none" w:sz="0" w:space="0" w:color="auto"/>
      </w:divBdr>
    </w:div>
    <w:div w:id="1137068837">
      <w:bodyDiv w:val="1"/>
      <w:marLeft w:val="0"/>
      <w:marRight w:val="0"/>
      <w:marTop w:val="0"/>
      <w:marBottom w:val="0"/>
      <w:divBdr>
        <w:top w:val="none" w:sz="0" w:space="0" w:color="auto"/>
        <w:left w:val="none" w:sz="0" w:space="0" w:color="auto"/>
        <w:bottom w:val="none" w:sz="0" w:space="0" w:color="auto"/>
        <w:right w:val="none" w:sz="0" w:space="0" w:color="auto"/>
      </w:divBdr>
    </w:div>
    <w:div w:id="1156191298">
      <w:bodyDiv w:val="1"/>
      <w:marLeft w:val="0"/>
      <w:marRight w:val="0"/>
      <w:marTop w:val="0"/>
      <w:marBottom w:val="0"/>
      <w:divBdr>
        <w:top w:val="none" w:sz="0" w:space="0" w:color="auto"/>
        <w:left w:val="none" w:sz="0" w:space="0" w:color="auto"/>
        <w:bottom w:val="none" w:sz="0" w:space="0" w:color="auto"/>
        <w:right w:val="none" w:sz="0" w:space="0" w:color="auto"/>
      </w:divBdr>
    </w:div>
    <w:div w:id="1161458766">
      <w:bodyDiv w:val="1"/>
      <w:marLeft w:val="0"/>
      <w:marRight w:val="0"/>
      <w:marTop w:val="0"/>
      <w:marBottom w:val="0"/>
      <w:divBdr>
        <w:top w:val="none" w:sz="0" w:space="0" w:color="auto"/>
        <w:left w:val="none" w:sz="0" w:space="0" w:color="auto"/>
        <w:bottom w:val="none" w:sz="0" w:space="0" w:color="auto"/>
        <w:right w:val="none" w:sz="0" w:space="0" w:color="auto"/>
      </w:divBdr>
    </w:div>
    <w:div w:id="1181628651">
      <w:bodyDiv w:val="1"/>
      <w:marLeft w:val="0"/>
      <w:marRight w:val="0"/>
      <w:marTop w:val="0"/>
      <w:marBottom w:val="0"/>
      <w:divBdr>
        <w:top w:val="none" w:sz="0" w:space="0" w:color="auto"/>
        <w:left w:val="none" w:sz="0" w:space="0" w:color="auto"/>
        <w:bottom w:val="none" w:sz="0" w:space="0" w:color="auto"/>
        <w:right w:val="none" w:sz="0" w:space="0" w:color="auto"/>
      </w:divBdr>
    </w:div>
    <w:div w:id="1255166634">
      <w:bodyDiv w:val="1"/>
      <w:marLeft w:val="0"/>
      <w:marRight w:val="0"/>
      <w:marTop w:val="0"/>
      <w:marBottom w:val="0"/>
      <w:divBdr>
        <w:top w:val="none" w:sz="0" w:space="0" w:color="auto"/>
        <w:left w:val="none" w:sz="0" w:space="0" w:color="auto"/>
        <w:bottom w:val="none" w:sz="0" w:space="0" w:color="auto"/>
        <w:right w:val="none" w:sz="0" w:space="0" w:color="auto"/>
      </w:divBdr>
    </w:div>
    <w:div w:id="1319773755">
      <w:bodyDiv w:val="1"/>
      <w:marLeft w:val="0"/>
      <w:marRight w:val="0"/>
      <w:marTop w:val="0"/>
      <w:marBottom w:val="0"/>
      <w:divBdr>
        <w:top w:val="none" w:sz="0" w:space="0" w:color="auto"/>
        <w:left w:val="none" w:sz="0" w:space="0" w:color="auto"/>
        <w:bottom w:val="none" w:sz="0" w:space="0" w:color="auto"/>
        <w:right w:val="none" w:sz="0" w:space="0" w:color="auto"/>
      </w:divBdr>
      <w:divsChild>
        <w:div w:id="905532647">
          <w:marLeft w:val="0"/>
          <w:marRight w:val="0"/>
          <w:marTop w:val="0"/>
          <w:marBottom w:val="0"/>
          <w:divBdr>
            <w:top w:val="none" w:sz="0" w:space="0" w:color="auto"/>
            <w:left w:val="none" w:sz="0" w:space="0" w:color="auto"/>
            <w:bottom w:val="none" w:sz="0" w:space="0" w:color="auto"/>
            <w:right w:val="none" w:sz="0" w:space="0" w:color="auto"/>
          </w:divBdr>
          <w:divsChild>
            <w:div w:id="341981900">
              <w:marLeft w:val="0"/>
              <w:marRight w:val="0"/>
              <w:marTop w:val="0"/>
              <w:marBottom w:val="0"/>
              <w:divBdr>
                <w:top w:val="none" w:sz="0" w:space="0" w:color="auto"/>
                <w:left w:val="none" w:sz="0" w:space="0" w:color="auto"/>
                <w:bottom w:val="none" w:sz="0" w:space="0" w:color="auto"/>
                <w:right w:val="none" w:sz="0" w:space="0" w:color="auto"/>
              </w:divBdr>
              <w:divsChild>
                <w:div w:id="551579186">
                  <w:marLeft w:val="0"/>
                  <w:marRight w:val="0"/>
                  <w:marTop w:val="0"/>
                  <w:marBottom w:val="0"/>
                  <w:divBdr>
                    <w:top w:val="none" w:sz="0" w:space="0" w:color="auto"/>
                    <w:left w:val="none" w:sz="0" w:space="0" w:color="auto"/>
                    <w:bottom w:val="none" w:sz="0" w:space="0" w:color="auto"/>
                    <w:right w:val="none" w:sz="0" w:space="0" w:color="auto"/>
                  </w:divBdr>
                  <w:divsChild>
                    <w:div w:id="32120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711697">
      <w:bodyDiv w:val="1"/>
      <w:marLeft w:val="0"/>
      <w:marRight w:val="0"/>
      <w:marTop w:val="0"/>
      <w:marBottom w:val="0"/>
      <w:divBdr>
        <w:top w:val="none" w:sz="0" w:space="0" w:color="auto"/>
        <w:left w:val="none" w:sz="0" w:space="0" w:color="auto"/>
        <w:bottom w:val="none" w:sz="0" w:space="0" w:color="auto"/>
        <w:right w:val="none" w:sz="0" w:space="0" w:color="auto"/>
      </w:divBdr>
    </w:div>
    <w:div w:id="1358626850">
      <w:bodyDiv w:val="1"/>
      <w:marLeft w:val="0"/>
      <w:marRight w:val="0"/>
      <w:marTop w:val="0"/>
      <w:marBottom w:val="0"/>
      <w:divBdr>
        <w:top w:val="none" w:sz="0" w:space="0" w:color="auto"/>
        <w:left w:val="none" w:sz="0" w:space="0" w:color="auto"/>
        <w:bottom w:val="none" w:sz="0" w:space="0" w:color="auto"/>
        <w:right w:val="none" w:sz="0" w:space="0" w:color="auto"/>
      </w:divBdr>
    </w:div>
    <w:div w:id="1433090631">
      <w:bodyDiv w:val="1"/>
      <w:marLeft w:val="0"/>
      <w:marRight w:val="0"/>
      <w:marTop w:val="0"/>
      <w:marBottom w:val="0"/>
      <w:divBdr>
        <w:top w:val="none" w:sz="0" w:space="0" w:color="auto"/>
        <w:left w:val="none" w:sz="0" w:space="0" w:color="auto"/>
        <w:bottom w:val="none" w:sz="0" w:space="0" w:color="auto"/>
        <w:right w:val="none" w:sz="0" w:space="0" w:color="auto"/>
      </w:divBdr>
    </w:div>
    <w:div w:id="1480147604">
      <w:bodyDiv w:val="1"/>
      <w:marLeft w:val="0"/>
      <w:marRight w:val="0"/>
      <w:marTop w:val="0"/>
      <w:marBottom w:val="0"/>
      <w:divBdr>
        <w:top w:val="none" w:sz="0" w:space="0" w:color="auto"/>
        <w:left w:val="none" w:sz="0" w:space="0" w:color="auto"/>
        <w:bottom w:val="none" w:sz="0" w:space="0" w:color="auto"/>
        <w:right w:val="none" w:sz="0" w:space="0" w:color="auto"/>
      </w:divBdr>
      <w:divsChild>
        <w:div w:id="974603261">
          <w:marLeft w:val="0"/>
          <w:marRight w:val="0"/>
          <w:marTop w:val="0"/>
          <w:marBottom w:val="0"/>
          <w:divBdr>
            <w:top w:val="none" w:sz="0" w:space="0" w:color="auto"/>
            <w:left w:val="none" w:sz="0" w:space="0" w:color="auto"/>
            <w:bottom w:val="none" w:sz="0" w:space="0" w:color="auto"/>
            <w:right w:val="none" w:sz="0" w:space="0" w:color="auto"/>
          </w:divBdr>
          <w:divsChild>
            <w:div w:id="1899507513">
              <w:marLeft w:val="0"/>
              <w:marRight w:val="0"/>
              <w:marTop w:val="0"/>
              <w:marBottom w:val="0"/>
              <w:divBdr>
                <w:top w:val="none" w:sz="0" w:space="0" w:color="auto"/>
                <w:left w:val="none" w:sz="0" w:space="0" w:color="auto"/>
                <w:bottom w:val="none" w:sz="0" w:space="0" w:color="auto"/>
                <w:right w:val="none" w:sz="0" w:space="0" w:color="auto"/>
              </w:divBdr>
              <w:divsChild>
                <w:div w:id="2041205452">
                  <w:marLeft w:val="0"/>
                  <w:marRight w:val="0"/>
                  <w:marTop w:val="0"/>
                  <w:marBottom w:val="0"/>
                  <w:divBdr>
                    <w:top w:val="none" w:sz="0" w:space="0" w:color="auto"/>
                    <w:left w:val="none" w:sz="0" w:space="0" w:color="auto"/>
                    <w:bottom w:val="none" w:sz="0" w:space="0" w:color="auto"/>
                    <w:right w:val="none" w:sz="0" w:space="0" w:color="auto"/>
                  </w:divBdr>
                  <w:divsChild>
                    <w:div w:id="43772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755005">
      <w:bodyDiv w:val="1"/>
      <w:marLeft w:val="0"/>
      <w:marRight w:val="0"/>
      <w:marTop w:val="0"/>
      <w:marBottom w:val="0"/>
      <w:divBdr>
        <w:top w:val="none" w:sz="0" w:space="0" w:color="auto"/>
        <w:left w:val="none" w:sz="0" w:space="0" w:color="auto"/>
        <w:bottom w:val="none" w:sz="0" w:space="0" w:color="auto"/>
        <w:right w:val="none" w:sz="0" w:space="0" w:color="auto"/>
      </w:divBdr>
    </w:div>
    <w:div w:id="1497191215">
      <w:bodyDiv w:val="1"/>
      <w:marLeft w:val="0"/>
      <w:marRight w:val="0"/>
      <w:marTop w:val="0"/>
      <w:marBottom w:val="0"/>
      <w:divBdr>
        <w:top w:val="none" w:sz="0" w:space="0" w:color="auto"/>
        <w:left w:val="none" w:sz="0" w:space="0" w:color="auto"/>
        <w:bottom w:val="none" w:sz="0" w:space="0" w:color="auto"/>
        <w:right w:val="none" w:sz="0" w:space="0" w:color="auto"/>
      </w:divBdr>
    </w:div>
    <w:div w:id="1499923782">
      <w:bodyDiv w:val="1"/>
      <w:marLeft w:val="0"/>
      <w:marRight w:val="0"/>
      <w:marTop w:val="0"/>
      <w:marBottom w:val="0"/>
      <w:divBdr>
        <w:top w:val="none" w:sz="0" w:space="0" w:color="auto"/>
        <w:left w:val="none" w:sz="0" w:space="0" w:color="auto"/>
        <w:bottom w:val="none" w:sz="0" w:space="0" w:color="auto"/>
        <w:right w:val="none" w:sz="0" w:space="0" w:color="auto"/>
      </w:divBdr>
    </w:div>
    <w:div w:id="1521117119">
      <w:bodyDiv w:val="1"/>
      <w:marLeft w:val="0"/>
      <w:marRight w:val="0"/>
      <w:marTop w:val="0"/>
      <w:marBottom w:val="0"/>
      <w:divBdr>
        <w:top w:val="none" w:sz="0" w:space="0" w:color="auto"/>
        <w:left w:val="none" w:sz="0" w:space="0" w:color="auto"/>
        <w:bottom w:val="none" w:sz="0" w:space="0" w:color="auto"/>
        <w:right w:val="none" w:sz="0" w:space="0" w:color="auto"/>
      </w:divBdr>
    </w:div>
    <w:div w:id="1533348161">
      <w:bodyDiv w:val="1"/>
      <w:marLeft w:val="0"/>
      <w:marRight w:val="0"/>
      <w:marTop w:val="0"/>
      <w:marBottom w:val="0"/>
      <w:divBdr>
        <w:top w:val="none" w:sz="0" w:space="0" w:color="auto"/>
        <w:left w:val="none" w:sz="0" w:space="0" w:color="auto"/>
        <w:bottom w:val="none" w:sz="0" w:space="0" w:color="auto"/>
        <w:right w:val="none" w:sz="0" w:space="0" w:color="auto"/>
      </w:divBdr>
    </w:div>
    <w:div w:id="1557542857">
      <w:bodyDiv w:val="1"/>
      <w:marLeft w:val="0"/>
      <w:marRight w:val="0"/>
      <w:marTop w:val="0"/>
      <w:marBottom w:val="0"/>
      <w:divBdr>
        <w:top w:val="none" w:sz="0" w:space="0" w:color="auto"/>
        <w:left w:val="none" w:sz="0" w:space="0" w:color="auto"/>
        <w:bottom w:val="none" w:sz="0" w:space="0" w:color="auto"/>
        <w:right w:val="none" w:sz="0" w:space="0" w:color="auto"/>
      </w:divBdr>
    </w:div>
    <w:div w:id="1564944658">
      <w:bodyDiv w:val="1"/>
      <w:marLeft w:val="0"/>
      <w:marRight w:val="0"/>
      <w:marTop w:val="0"/>
      <w:marBottom w:val="0"/>
      <w:divBdr>
        <w:top w:val="none" w:sz="0" w:space="0" w:color="auto"/>
        <w:left w:val="none" w:sz="0" w:space="0" w:color="auto"/>
        <w:bottom w:val="none" w:sz="0" w:space="0" w:color="auto"/>
        <w:right w:val="none" w:sz="0" w:space="0" w:color="auto"/>
      </w:divBdr>
    </w:div>
    <w:div w:id="1603414249">
      <w:bodyDiv w:val="1"/>
      <w:marLeft w:val="0"/>
      <w:marRight w:val="0"/>
      <w:marTop w:val="0"/>
      <w:marBottom w:val="0"/>
      <w:divBdr>
        <w:top w:val="none" w:sz="0" w:space="0" w:color="auto"/>
        <w:left w:val="none" w:sz="0" w:space="0" w:color="auto"/>
        <w:bottom w:val="none" w:sz="0" w:space="0" w:color="auto"/>
        <w:right w:val="none" w:sz="0" w:space="0" w:color="auto"/>
      </w:divBdr>
    </w:div>
    <w:div w:id="1642034935">
      <w:bodyDiv w:val="1"/>
      <w:marLeft w:val="0"/>
      <w:marRight w:val="0"/>
      <w:marTop w:val="0"/>
      <w:marBottom w:val="0"/>
      <w:divBdr>
        <w:top w:val="none" w:sz="0" w:space="0" w:color="auto"/>
        <w:left w:val="none" w:sz="0" w:space="0" w:color="auto"/>
        <w:bottom w:val="none" w:sz="0" w:space="0" w:color="auto"/>
        <w:right w:val="none" w:sz="0" w:space="0" w:color="auto"/>
      </w:divBdr>
    </w:div>
    <w:div w:id="1702130233">
      <w:bodyDiv w:val="1"/>
      <w:marLeft w:val="0"/>
      <w:marRight w:val="0"/>
      <w:marTop w:val="0"/>
      <w:marBottom w:val="0"/>
      <w:divBdr>
        <w:top w:val="none" w:sz="0" w:space="0" w:color="auto"/>
        <w:left w:val="none" w:sz="0" w:space="0" w:color="auto"/>
        <w:bottom w:val="none" w:sz="0" w:space="0" w:color="auto"/>
        <w:right w:val="none" w:sz="0" w:space="0" w:color="auto"/>
      </w:divBdr>
    </w:div>
    <w:div w:id="1752309166">
      <w:bodyDiv w:val="1"/>
      <w:marLeft w:val="0"/>
      <w:marRight w:val="0"/>
      <w:marTop w:val="0"/>
      <w:marBottom w:val="0"/>
      <w:divBdr>
        <w:top w:val="none" w:sz="0" w:space="0" w:color="auto"/>
        <w:left w:val="none" w:sz="0" w:space="0" w:color="auto"/>
        <w:bottom w:val="none" w:sz="0" w:space="0" w:color="auto"/>
        <w:right w:val="none" w:sz="0" w:space="0" w:color="auto"/>
      </w:divBdr>
    </w:div>
    <w:div w:id="1758404169">
      <w:bodyDiv w:val="1"/>
      <w:marLeft w:val="0"/>
      <w:marRight w:val="0"/>
      <w:marTop w:val="0"/>
      <w:marBottom w:val="0"/>
      <w:divBdr>
        <w:top w:val="none" w:sz="0" w:space="0" w:color="auto"/>
        <w:left w:val="none" w:sz="0" w:space="0" w:color="auto"/>
        <w:bottom w:val="none" w:sz="0" w:space="0" w:color="auto"/>
        <w:right w:val="none" w:sz="0" w:space="0" w:color="auto"/>
      </w:divBdr>
    </w:div>
    <w:div w:id="1759131035">
      <w:bodyDiv w:val="1"/>
      <w:marLeft w:val="0"/>
      <w:marRight w:val="0"/>
      <w:marTop w:val="0"/>
      <w:marBottom w:val="0"/>
      <w:divBdr>
        <w:top w:val="none" w:sz="0" w:space="0" w:color="auto"/>
        <w:left w:val="none" w:sz="0" w:space="0" w:color="auto"/>
        <w:bottom w:val="none" w:sz="0" w:space="0" w:color="auto"/>
        <w:right w:val="none" w:sz="0" w:space="0" w:color="auto"/>
      </w:divBdr>
    </w:div>
    <w:div w:id="1986544999">
      <w:bodyDiv w:val="1"/>
      <w:marLeft w:val="0"/>
      <w:marRight w:val="0"/>
      <w:marTop w:val="0"/>
      <w:marBottom w:val="0"/>
      <w:divBdr>
        <w:top w:val="none" w:sz="0" w:space="0" w:color="auto"/>
        <w:left w:val="none" w:sz="0" w:space="0" w:color="auto"/>
        <w:bottom w:val="none" w:sz="0" w:space="0" w:color="auto"/>
        <w:right w:val="none" w:sz="0" w:space="0" w:color="auto"/>
      </w:divBdr>
    </w:div>
    <w:div w:id="1991591015">
      <w:bodyDiv w:val="1"/>
      <w:marLeft w:val="0"/>
      <w:marRight w:val="0"/>
      <w:marTop w:val="0"/>
      <w:marBottom w:val="0"/>
      <w:divBdr>
        <w:top w:val="none" w:sz="0" w:space="0" w:color="auto"/>
        <w:left w:val="none" w:sz="0" w:space="0" w:color="auto"/>
        <w:bottom w:val="none" w:sz="0" w:space="0" w:color="auto"/>
        <w:right w:val="none" w:sz="0" w:space="0" w:color="auto"/>
      </w:divBdr>
    </w:div>
    <w:div w:id="1994867848">
      <w:bodyDiv w:val="1"/>
      <w:marLeft w:val="0"/>
      <w:marRight w:val="0"/>
      <w:marTop w:val="0"/>
      <w:marBottom w:val="0"/>
      <w:divBdr>
        <w:top w:val="none" w:sz="0" w:space="0" w:color="auto"/>
        <w:left w:val="none" w:sz="0" w:space="0" w:color="auto"/>
        <w:bottom w:val="none" w:sz="0" w:space="0" w:color="auto"/>
        <w:right w:val="none" w:sz="0" w:space="0" w:color="auto"/>
      </w:divBdr>
    </w:div>
    <w:div w:id="2015954063">
      <w:bodyDiv w:val="1"/>
      <w:marLeft w:val="0"/>
      <w:marRight w:val="0"/>
      <w:marTop w:val="0"/>
      <w:marBottom w:val="0"/>
      <w:divBdr>
        <w:top w:val="none" w:sz="0" w:space="0" w:color="auto"/>
        <w:left w:val="none" w:sz="0" w:space="0" w:color="auto"/>
        <w:bottom w:val="none" w:sz="0" w:space="0" w:color="auto"/>
        <w:right w:val="none" w:sz="0" w:space="0" w:color="auto"/>
      </w:divBdr>
    </w:div>
    <w:div w:id="2091927528">
      <w:bodyDiv w:val="1"/>
      <w:marLeft w:val="0"/>
      <w:marRight w:val="0"/>
      <w:marTop w:val="0"/>
      <w:marBottom w:val="0"/>
      <w:divBdr>
        <w:top w:val="none" w:sz="0" w:space="0" w:color="auto"/>
        <w:left w:val="none" w:sz="0" w:space="0" w:color="auto"/>
        <w:bottom w:val="none" w:sz="0" w:space="0" w:color="auto"/>
        <w:right w:val="none" w:sz="0" w:space="0" w:color="auto"/>
      </w:divBdr>
      <w:divsChild>
        <w:div w:id="772552272">
          <w:marLeft w:val="0"/>
          <w:marRight w:val="0"/>
          <w:marTop w:val="0"/>
          <w:marBottom w:val="0"/>
          <w:divBdr>
            <w:top w:val="none" w:sz="0" w:space="0" w:color="auto"/>
            <w:left w:val="none" w:sz="0" w:space="0" w:color="auto"/>
            <w:bottom w:val="none" w:sz="0" w:space="0" w:color="auto"/>
            <w:right w:val="none" w:sz="0" w:space="0" w:color="auto"/>
          </w:divBdr>
        </w:div>
        <w:div w:id="938829650">
          <w:marLeft w:val="0"/>
          <w:marRight w:val="0"/>
          <w:marTop w:val="0"/>
          <w:marBottom w:val="0"/>
          <w:divBdr>
            <w:top w:val="none" w:sz="0" w:space="0" w:color="auto"/>
            <w:left w:val="none" w:sz="0" w:space="0" w:color="auto"/>
            <w:bottom w:val="none" w:sz="0" w:space="0" w:color="auto"/>
            <w:right w:val="none" w:sz="0" w:space="0" w:color="auto"/>
          </w:divBdr>
        </w:div>
        <w:div w:id="1507600633">
          <w:marLeft w:val="0"/>
          <w:marRight w:val="0"/>
          <w:marTop w:val="0"/>
          <w:marBottom w:val="0"/>
          <w:divBdr>
            <w:top w:val="none" w:sz="0" w:space="0" w:color="auto"/>
            <w:left w:val="none" w:sz="0" w:space="0" w:color="auto"/>
            <w:bottom w:val="none" w:sz="0" w:space="0" w:color="auto"/>
            <w:right w:val="none" w:sz="0" w:space="0" w:color="auto"/>
          </w:divBdr>
        </w:div>
        <w:div w:id="1783722969">
          <w:marLeft w:val="0"/>
          <w:marRight w:val="0"/>
          <w:marTop w:val="0"/>
          <w:marBottom w:val="0"/>
          <w:divBdr>
            <w:top w:val="none" w:sz="0" w:space="0" w:color="auto"/>
            <w:left w:val="none" w:sz="0" w:space="0" w:color="auto"/>
            <w:bottom w:val="none" w:sz="0" w:space="0" w:color="auto"/>
            <w:right w:val="none" w:sz="0" w:space="0" w:color="auto"/>
          </w:divBdr>
        </w:div>
      </w:divsChild>
    </w:div>
    <w:div w:id="2093548811">
      <w:bodyDiv w:val="1"/>
      <w:marLeft w:val="0"/>
      <w:marRight w:val="0"/>
      <w:marTop w:val="0"/>
      <w:marBottom w:val="0"/>
      <w:divBdr>
        <w:top w:val="none" w:sz="0" w:space="0" w:color="auto"/>
        <w:left w:val="none" w:sz="0" w:space="0" w:color="auto"/>
        <w:bottom w:val="none" w:sz="0" w:space="0" w:color="auto"/>
        <w:right w:val="none" w:sz="0" w:space="0" w:color="auto"/>
      </w:divBdr>
    </w:div>
    <w:div w:id="2121602153">
      <w:bodyDiv w:val="1"/>
      <w:marLeft w:val="0"/>
      <w:marRight w:val="0"/>
      <w:marTop w:val="0"/>
      <w:marBottom w:val="0"/>
      <w:divBdr>
        <w:top w:val="none" w:sz="0" w:space="0" w:color="auto"/>
        <w:left w:val="none" w:sz="0" w:space="0" w:color="auto"/>
        <w:bottom w:val="none" w:sz="0" w:space="0" w:color="auto"/>
        <w:right w:val="none" w:sz="0" w:space="0" w:color="auto"/>
      </w:divBdr>
    </w:div>
    <w:div w:id="213898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iigiteataja.ee/akt/koks" TargetMode="External"/><Relationship Id="rId17" Type="http://schemas.microsoft.com/office/2019/05/relationships/documenttasks" Target="documenttasks/documenttask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0AA5DB41-A986-4D3F-B00E-1CEA94754AAD}">
    <t:Anchor>
      <t:Comment id="186488413"/>
    </t:Anchor>
    <t:History>
      <t:Event id="{0B91E8CA-C2CA-4BAD-A736-90CE79C1E31A}" time="2024-10-08T17:11:33.086Z">
        <t:Attribution userId="S::aivi.aolaid-aas@kliimaministeerium.ee::04a75379-f1a4-44ed-a361-fdd3c2858975" userProvider="AD" userName="Aivi Aolaid-Aas"/>
        <t:Anchor>
          <t:Comment id="186488413"/>
        </t:Anchor>
        <t:Create/>
      </t:Event>
      <t:Event id="{FF649D92-336B-4295-BEF8-AB732FF09163}" time="2024-10-08T17:11:33.086Z">
        <t:Attribution userId="S::aivi.aolaid-aas@kliimaministeerium.ee::04a75379-f1a4-44ed-a361-fdd3c2858975" userProvider="AD" userName="Aivi Aolaid-Aas"/>
        <t:Anchor>
          <t:Comment id="186488413"/>
        </t:Anchor>
        <t:Assign userId="S::Annemari.Vene@envir.ee::adbb5972-c0d2-4a5d-b67e-923c5207d73f" userProvider="AD" userName="Annemari Vene"/>
      </t:Event>
      <t:Event id="{148A35DC-B420-4E50-A785-89B68724DE5D}" time="2024-10-08T17:11:33.086Z">
        <t:Attribution userId="S::aivi.aolaid-aas@kliimaministeerium.ee::04a75379-f1a4-44ed-a361-fdd3c2858975" userProvider="AD" userName="Aivi Aolaid-Aas"/>
        <t:Anchor>
          <t:Comment id="186488413"/>
        </t:Anchor>
        <t:SetTitle title="@Annemari Vene - palun kirjuta siia korrektne muutmislause."/>
      </t:Event>
    </t:History>
  </t:Task>
  <t:Task id="{91730CDE-7FA2-4C24-9D1B-49BF2419BBA4}">
    <t:Anchor>
      <t:Comment id="154666743"/>
    </t:Anchor>
    <t:History>
      <t:Event id="{C219D9C3-7669-4420-B631-32287122B2C4}" time="2024-09-30T06:51:34.371Z">
        <t:Attribution userId="S::dagny.kungus@kliimaministeerium.ee::958d0c72-59fd-4cdd-bf51-08ed14ea43b9" userProvider="AD" userName="Dagny Kungus"/>
        <t:Anchor>
          <t:Comment id="93622564"/>
        </t:Anchor>
        <t:Create/>
      </t:Event>
      <t:Event id="{F9B6EEAA-E0F7-4A7E-A970-0E34E70B2377}" time="2024-09-30T06:51:34.371Z">
        <t:Attribution userId="S::dagny.kungus@kliimaministeerium.ee::958d0c72-59fd-4cdd-bf51-08ed14ea43b9" userProvider="AD" userName="Dagny Kungus"/>
        <t:Anchor>
          <t:Comment id="93622564"/>
        </t:Anchor>
        <t:Assign userId="S::Katrin.Koppel@envir.ee::cc126c8f-3ae8-4528-ad75-9a8882bc6761" userProvider="AD" userName="Katrin Koppel"/>
      </t:Event>
      <t:Event id="{101E87F4-7026-4F30-8C39-83E3E896F0EC}" time="2024-09-30T06:51:34.371Z">
        <t:Attribution userId="S::dagny.kungus@kliimaministeerium.ee::958d0c72-59fd-4cdd-bf51-08ed14ea43b9" userProvider="AD" userName="Dagny Kungus"/>
        <t:Anchor>
          <t:Comment id="93622564"/>
        </t:Anchor>
        <t:SetTitle title="@Katrin Koppel ja @Kertu Sapelkov mida Kristeli poolt tõstatatud küsimusest arvate?"/>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5AAD5-9850-4C8A-A5E2-1B11DBB5E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3781</TotalTime>
  <Pages>19</Pages>
  <Words>7209</Words>
  <Characters>41818</Characters>
  <Application>Microsoft Office Word</Application>
  <DocSecurity>0</DocSecurity>
  <Lines>348</Lines>
  <Paragraphs>97</Paragraphs>
  <ScaleCrop>false</ScaleCrop>
  <HeadingPairs>
    <vt:vector size="2" baseType="variant">
      <vt:variant>
        <vt:lpstr>Pealkiri</vt:lpstr>
      </vt:variant>
      <vt:variant>
        <vt:i4>1</vt:i4>
      </vt:variant>
    </vt:vector>
  </HeadingPairs>
  <TitlesOfParts>
    <vt:vector size="1" baseType="lpstr">
      <vt:lpstr>JäätS ja PakS jt eelnõu</vt:lpstr>
    </vt:vector>
  </TitlesOfParts>
  <Company>Keskkonnaministeeriumi Infotehnoloogiakeskus</Company>
  <LinksUpToDate>false</LinksUpToDate>
  <CharactersWithSpaces>48930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JäätS ja PakS jt eelnõu</dc:title>
  <dc:subject/>
  <dc:creator>Kerli Rebane</dc:creator>
  <dc:description/>
  <cp:lastModifiedBy>Kärt Voor</cp:lastModifiedBy>
  <cp:revision>4162</cp:revision>
  <cp:lastPrinted>2022-10-11T10:08:00Z</cp:lastPrinted>
  <dcterms:created xsi:type="dcterms:W3CDTF">2024-03-06T01:14:00Z</dcterms:created>
  <dcterms:modified xsi:type="dcterms:W3CDTF">2024-12-06T09:57:00Z</dcterms:modified>
</cp:coreProperties>
</file>